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B693" w14:textId="77777777" w:rsidR="00D9550E" w:rsidRPr="006E1653" w:rsidRDefault="00D9550E" w:rsidP="00D9550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Pr>
          <w:rFonts w:ascii="GHEA Grapalat" w:hAnsi="GHEA Grapalat"/>
          <w:i/>
        </w:rPr>
        <w:t>7</w:t>
      </w:r>
    </w:p>
    <w:p w14:paraId="10230AC9" w14:textId="77777777" w:rsidR="00D9550E" w:rsidRPr="007F263C" w:rsidRDefault="00D9550E" w:rsidP="00D9550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от</w:t>
      </w:r>
      <w:r>
        <w:rPr>
          <w:rFonts w:ascii="GHEA Grapalat" w:hAnsi="GHEA Grapalat"/>
          <w:i/>
        </w:rPr>
        <w:t xml:space="preserve"> </w:t>
      </w:r>
      <w:r>
        <w:rPr>
          <w:rFonts w:ascii="GHEA Grapalat" w:hAnsi="GHEA Grapalat"/>
          <w:i/>
          <w:lang w:val="hy-AM"/>
        </w:rPr>
        <w:t>09</w:t>
      </w:r>
      <w:r w:rsidRPr="00A052C7">
        <w:rPr>
          <w:rFonts w:ascii="GHEA Grapalat" w:hAnsi="GHEA Grapalat"/>
          <w:i/>
        </w:rPr>
        <w:t xml:space="preserve"> </w:t>
      </w:r>
      <w:r>
        <w:rPr>
          <w:rFonts w:ascii="GHEA Grapalat" w:hAnsi="GHEA Grapalat"/>
          <w:i/>
        </w:rPr>
        <w:t xml:space="preserve">декабря </w:t>
      </w:r>
      <w:r w:rsidRPr="00A052C7">
        <w:rPr>
          <w:rFonts w:ascii="GHEA Grapalat" w:hAnsi="GHEA Grapalat"/>
          <w:i/>
        </w:rPr>
        <w:t>202</w:t>
      </w:r>
      <w:r>
        <w:rPr>
          <w:rFonts w:ascii="GHEA Grapalat" w:hAnsi="GHEA Grapalat"/>
          <w:i/>
        </w:rPr>
        <w:t>5</w:t>
      </w:r>
      <w:r w:rsidRPr="00A052C7">
        <w:rPr>
          <w:rFonts w:ascii="GHEA Grapalat" w:hAnsi="GHEA Grapalat"/>
          <w:i/>
        </w:rPr>
        <w:t xml:space="preserve"> года № </w:t>
      </w:r>
      <w:r>
        <w:rPr>
          <w:rFonts w:ascii="GHEA Grapalat" w:hAnsi="GHEA Grapalat"/>
          <w:i/>
        </w:rPr>
        <w:t>427</w:t>
      </w:r>
      <w:r w:rsidRPr="00A052C7">
        <w:rPr>
          <w:rFonts w:ascii="GHEA Grapalat" w:hAnsi="GHEA Grapalat"/>
          <w:i/>
          <w:lang w:val="hy-AM"/>
        </w:rPr>
        <w:t>-</w:t>
      </w:r>
      <w:r w:rsidRPr="00A052C7">
        <w:rPr>
          <w:rFonts w:ascii="GHEA Grapalat" w:hAnsi="GHEA Grapalat"/>
          <w:i/>
        </w:rPr>
        <w:t>A</w:t>
      </w:r>
    </w:p>
    <w:p w14:paraId="2B616B5B" w14:textId="77777777" w:rsidR="00D9550E" w:rsidRPr="00E26FEE" w:rsidRDefault="00D9550E" w:rsidP="00D9550E">
      <w:pPr>
        <w:widowControl w:val="0"/>
        <w:spacing w:after="160" w:line="360" w:lineRule="auto"/>
        <w:ind w:firstLine="567"/>
        <w:jc w:val="right"/>
        <w:rPr>
          <w:rFonts w:ascii="GHEA Grapalat" w:hAnsi="GHEA Grapalat" w:cs="Sylfaen"/>
          <w:i/>
        </w:rPr>
      </w:pPr>
    </w:p>
    <w:p w14:paraId="68D30A1F" w14:textId="53604D96" w:rsidR="00E26FEE" w:rsidRPr="00E26FEE" w:rsidRDefault="00D9550E" w:rsidP="00D9550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033847D8" w14:textId="77777777" w:rsidR="00836F0C" w:rsidRPr="003708D0" w:rsidRDefault="00836F0C" w:rsidP="00836F0C">
      <w:pPr>
        <w:pStyle w:val="BodyTextIndent"/>
        <w:widowControl w:val="0"/>
        <w:spacing w:line="240" w:lineRule="auto"/>
        <w:ind w:firstLine="0"/>
        <w:jc w:val="center"/>
        <w:rPr>
          <w:rFonts w:ascii="GHEA Grapalat" w:hAnsi="GHEA Grapalat"/>
          <w:i w:val="0"/>
          <w:sz w:val="24"/>
          <w:szCs w:val="24"/>
        </w:rPr>
      </w:pPr>
      <w:r w:rsidRPr="003708D0">
        <w:rPr>
          <w:rFonts w:ascii="GHEA Grapalat" w:hAnsi="GHEA Grapalat"/>
          <w:i w:val="0"/>
          <w:sz w:val="24"/>
          <w:szCs w:val="24"/>
        </w:rPr>
        <w:t>ОБЪЯВЛЕНИЕ</w:t>
      </w:r>
    </w:p>
    <w:p w14:paraId="2128D142" w14:textId="77777777" w:rsidR="00836F0C" w:rsidRPr="003708D0" w:rsidRDefault="00836F0C" w:rsidP="00836F0C">
      <w:pPr>
        <w:pStyle w:val="BodyTextIndent"/>
        <w:widowControl w:val="0"/>
        <w:spacing w:line="240" w:lineRule="auto"/>
        <w:ind w:firstLine="0"/>
        <w:jc w:val="center"/>
        <w:rPr>
          <w:rFonts w:ascii="GHEA Grapalat" w:hAnsi="GHEA Grapalat"/>
          <w:i w:val="0"/>
          <w:sz w:val="24"/>
          <w:szCs w:val="24"/>
        </w:rPr>
      </w:pPr>
      <w:r w:rsidRPr="003708D0">
        <w:rPr>
          <w:rFonts w:ascii="GHEA Grapalat" w:hAnsi="GHEA Grapalat"/>
          <w:i w:val="0"/>
          <w:sz w:val="24"/>
          <w:szCs w:val="24"/>
        </w:rPr>
        <w:t>О запросе котировок</w:t>
      </w:r>
      <w:r w:rsidRPr="003708D0">
        <w:rPr>
          <w:rStyle w:val="FootnoteReference"/>
          <w:rFonts w:ascii="GHEA Grapalat" w:hAnsi="GHEA Grapalat"/>
          <w:i w:val="0"/>
          <w:sz w:val="24"/>
          <w:szCs w:val="24"/>
        </w:rPr>
        <w:t xml:space="preserve"> </w:t>
      </w:r>
    </w:p>
    <w:p w14:paraId="35F095C4" w14:textId="77777777" w:rsidR="00642EFE" w:rsidRPr="003708D0" w:rsidRDefault="00642EFE" w:rsidP="00B46D58">
      <w:pPr>
        <w:pStyle w:val="BodyTextIndent"/>
        <w:widowControl w:val="0"/>
        <w:spacing w:after="160" w:line="240" w:lineRule="auto"/>
        <w:ind w:firstLine="0"/>
        <w:jc w:val="center"/>
        <w:rPr>
          <w:rFonts w:ascii="GHEA Grapalat" w:hAnsi="GHEA Grapalat"/>
          <w:i w:val="0"/>
          <w:sz w:val="24"/>
          <w:szCs w:val="24"/>
        </w:rPr>
      </w:pPr>
    </w:p>
    <w:p w14:paraId="69AE40F0" w14:textId="03BC8BD4" w:rsidR="00836F0C" w:rsidRPr="003708D0" w:rsidRDefault="00642EFE" w:rsidP="00836F0C">
      <w:pPr>
        <w:pStyle w:val="BodyTextIndent"/>
        <w:widowControl w:val="0"/>
        <w:spacing w:after="160" w:line="240" w:lineRule="auto"/>
        <w:ind w:firstLine="0"/>
        <w:jc w:val="center"/>
        <w:rPr>
          <w:rFonts w:ascii="GHEA Grapalat" w:hAnsi="GHEA Grapalat"/>
          <w:i w:val="0"/>
          <w:sz w:val="24"/>
          <w:szCs w:val="24"/>
        </w:rPr>
      </w:pPr>
      <w:r w:rsidRPr="003708D0">
        <w:rPr>
          <w:rFonts w:ascii="GHEA Grapalat" w:hAnsi="GHEA Grapalat"/>
          <w:i w:val="0"/>
          <w:sz w:val="24"/>
          <w:szCs w:val="24"/>
        </w:rPr>
        <w:t xml:space="preserve">Настоящий текст объявления утвержден Решением </w:t>
      </w:r>
      <w:r w:rsidR="00417E48" w:rsidRPr="003708D0">
        <w:rPr>
          <w:rFonts w:ascii="GHEA Grapalat" w:hAnsi="GHEA Grapalat"/>
          <w:i w:val="0"/>
          <w:sz w:val="24"/>
          <w:szCs w:val="24"/>
        </w:rPr>
        <w:t xml:space="preserve">Оценочной </w:t>
      </w:r>
      <w:r w:rsidRPr="003708D0">
        <w:rPr>
          <w:rFonts w:ascii="GHEA Grapalat" w:hAnsi="GHEA Grapalat"/>
          <w:i w:val="0"/>
          <w:sz w:val="24"/>
          <w:szCs w:val="24"/>
        </w:rPr>
        <w:t xml:space="preserve">Комиссии от </w:t>
      </w:r>
      <w:r w:rsidR="009314EC">
        <w:rPr>
          <w:rFonts w:ascii="GHEA Grapalat" w:hAnsi="GHEA Grapalat"/>
          <w:i w:val="0"/>
          <w:sz w:val="24"/>
          <w:szCs w:val="24"/>
          <w:lang w:val="hy-AM"/>
        </w:rPr>
        <w:t>2</w:t>
      </w:r>
      <w:r w:rsidR="004D20FC">
        <w:rPr>
          <w:rFonts w:ascii="GHEA Grapalat" w:hAnsi="GHEA Grapalat"/>
          <w:i w:val="0"/>
          <w:sz w:val="24"/>
          <w:szCs w:val="24"/>
          <w:lang w:val="en-US"/>
        </w:rPr>
        <w:t>4</w:t>
      </w:r>
      <w:r w:rsidR="00836F0C" w:rsidRPr="003708D0">
        <w:rPr>
          <w:rFonts w:ascii="GHEA Grapalat" w:hAnsi="GHEA Grapalat"/>
          <w:i w:val="0"/>
          <w:sz w:val="24"/>
          <w:szCs w:val="24"/>
        </w:rPr>
        <w:t xml:space="preserve">" </w:t>
      </w:r>
      <w:r w:rsidR="009314EC">
        <w:rPr>
          <w:rFonts w:ascii="GHEA Grapalat" w:hAnsi="GHEA Grapalat"/>
          <w:i w:val="0"/>
          <w:sz w:val="24"/>
          <w:szCs w:val="24"/>
          <w:lang w:val="hy-AM"/>
        </w:rPr>
        <w:t xml:space="preserve">   </w:t>
      </w:r>
      <w:r w:rsidR="00836F0C" w:rsidRPr="003708D0">
        <w:rPr>
          <w:rFonts w:ascii="GHEA Grapalat" w:hAnsi="GHEA Grapalat"/>
          <w:i w:val="0"/>
          <w:sz w:val="24"/>
          <w:szCs w:val="24"/>
        </w:rPr>
        <w:t>"</w:t>
      </w:r>
      <w:r w:rsidR="009314EC" w:rsidRPr="009314EC">
        <w:rPr>
          <w:rFonts w:ascii="GHEA Grapalat" w:hAnsi="GHEA Grapalat"/>
          <w:i w:val="0"/>
          <w:sz w:val="24"/>
          <w:szCs w:val="24"/>
        </w:rPr>
        <w:t>февраля</w:t>
      </w:r>
      <w:r w:rsidR="006E0CD9" w:rsidRPr="003708D0">
        <w:rPr>
          <w:rFonts w:ascii="GHEA Grapalat" w:hAnsi="GHEA Grapalat"/>
          <w:i w:val="0"/>
          <w:sz w:val="24"/>
          <w:szCs w:val="24"/>
        </w:rPr>
        <w:t>" 202</w:t>
      </w:r>
      <w:r w:rsidR="00D9550E">
        <w:rPr>
          <w:rFonts w:ascii="GHEA Grapalat" w:hAnsi="GHEA Grapalat"/>
          <w:i w:val="0"/>
          <w:sz w:val="24"/>
          <w:szCs w:val="24"/>
          <w:lang w:val="hy-AM"/>
        </w:rPr>
        <w:t>6</w:t>
      </w:r>
      <w:r w:rsidR="00836F0C" w:rsidRPr="003708D0">
        <w:rPr>
          <w:rFonts w:ascii="GHEA Grapalat" w:hAnsi="GHEA Grapalat"/>
          <w:i w:val="0"/>
          <w:sz w:val="24"/>
          <w:szCs w:val="24"/>
        </w:rPr>
        <w:t xml:space="preserve"> года </w:t>
      </w:r>
      <w:r w:rsidR="004A3AFE" w:rsidRPr="003708D0">
        <w:rPr>
          <w:rFonts w:ascii="GHEA Grapalat" w:hAnsi="GHEA Grapalat"/>
          <w:i w:val="0"/>
          <w:sz w:val="24"/>
          <w:szCs w:val="24"/>
        </w:rPr>
        <w:t>"N01</w:t>
      </w:r>
      <w:r w:rsidR="00836F0C" w:rsidRPr="003708D0">
        <w:rPr>
          <w:rFonts w:ascii="GHEA Grapalat" w:hAnsi="GHEA Grapalat"/>
          <w:i w:val="0"/>
          <w:sz w:val="24"/>
          <w:szCs w:val="24"/>
        </w:rPr>
        <w:t xml:space="preserve">" </w:t>
      </w:r>
    </w:p>
    <w:p w14:paraId="5CFE34FE" w14:textId="2923C2A9" w:rsidR="0091042F" w:rsidRPr="003708D0" w:rsidRDefault="0006703E" w:rsidP="00B46D58">
      <w:pPr>
        <w:pStyle w:val="BodyTextIndent"/>
        <w:widowControl w:val="0"/>
        <w:spacing w:after="160" w:line="240" w:lineRule="auto"/>
        <w:ind w:firstLine="0"/>
        <w:jc w:val="center"/>
        <w:rPr>
          <w:rFonts w:ascii="GHEA Grapalat" w:hAnsi="GHEA Grapalat" w:cs="Sylfaen"/>
          <w:i w:val="0"/>
          <w:sz w:val="24"/>
          <w:szCs w:val="24"/>
        </w:rPr>
      </w:pPr>
      <w:r w:rsidRPr="003708D0">
        <w:rPr>
          <w:rFonts w:ascii="GHEA Grapalat" w:hAnsi="GHEA Grapalat"/>
          <w:i w:val="0"/>
          <w:sz w:val="24"/>
          <w:szCs w:val="24"/>
        </w:rPr>
        <w:t xml:space="preserve">Код </w:t>
      </w:r>
      <w:r w:rsidR="00417E48" w:rsidRPr="003708D0">
        <w:rPr>
          <w:rFonts w:ascii="GHEA Grapalat" w:hAnsi="GHEA Grapalat" w:cs="Sylfaen"/>
          <w:i w:val="0"/>
          <w:sz w:val="24"/>
          <w:szCs w:val="24"/>
        </w:rPr>
        <w:t>процедуры</w:t>
      </w:r>
      <w:r w:rsidRPr="003708D0">
        <w:rPr>
          <w:rFonts w:ascii="GHEA Grapalat" w:hAnsi="GHEA Grapalat" w:cs="Sylfaen"/>
          <w:i w:val="0"/>
          <w:sz w:val="24"/>
          <w:szCs w:val="24"/>
        </w:rPr>
        <w:t xml:space="preserve"> </w:t>
      </w:r>
      <w:r w:rsidR="00836F0C" w:rsidRPr="003708D0">
        <w:rPr>
          <w:rFonts w:ascii="GHEA Grapalat" w:hAnsi="GHEA Grapalat" w:cs="Sylfaen"/>
          <w:i w:val="0"/>
          <w:sz w:val="24"/>
          <w:szCs w:val="24"/>
        </w:rPr>
        <w:t>«</w:t>
      </w:r>
      <w:r w:rsidR="004D20FC">
        <w:rPr>
          <w:rFonts w:ascii="GHEA Grapalat" w:hAnsi="GHEA Grapalat" w:cs="Sylfaen"/>
          <w:i w:val="0"/>
          <w:sz w:val="24"/>
          <w:szCs w:val="24"/>
        </w:rPr>
        <w:t>BGO-GHAPDZB-03/2026</w:t>
      </w:r>
      <w:r w:rsidR="00836F0C" w:rsidRPr="003708D0">
        <w:rPr>
          <w:rFonts w:ascii="GHEA Grapalat" w:hAnsi="GHEA Grapalat" w:cs="Sylfaen"/>
          <w:i w:val="0"/>
          <w:sz w:val="24"/>
          <w:szCs w:val="24"/>
        </w:rPr>
        <w:t>»</w:t>
      </w:r>
    </w:p>
    <w:p w14:paraId="1F43CD24" w14:textId="77777777" w:rsidR="0091042F" w:rsidRPr="003708D0" w:rsidRDefault="0091042F" w:rsidP="00B46D58">
      <w:pPr>
        <w:pStyle w:val="BodyTextIndent"/>
        <w:widowControl w:val="0"/>
        <w:spacing w:after="160" w:line="240" w:lineRule="auto"/>
        <w:rPr>
          <w:rFonts w:ascii="GHEA Grapalat" w:hAnsi="GHEA Grapalat"/>
          <w:i w:val="0"/>
          <w:sz w:val="24"/>
          <w:szCs w:val="24"/>
        </w:rPr>
      </w:pPr>
    </w:p>
    <w:p w14:paraId="7EBE970C" w14:textId="5037060F" w:rsidR="009314EC" w:rsidRDefault="009314EC" w:rsidP="009314EC">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 xml:space="preserve">Заказчик </w:t>
      </w:r>
      <w:r w:rsidR="00B76BB8" w:rsidRPr="003708D0">
        <w:rPr>
          <w:rFonts w:ascii="GHEA Grapalat" w:hAnsi="GHEA Grapalat" w:cs="Sylfaen"/>
          <w:i w:val="0"/>
          <w:sz w:val="24"/>
          <w:szCs w:val="24"/>
        </w:rPr>
        <w:t>«</w:t>
      </w:r>
      <w:r>
        <w:rPr>
          <w:rFonts w:ascii="GHEA Grapalat" w:hAnsi="GHEA Grapalat"/>
          <w:sz w:val="24"/>
          <w:szCs w:val="24"/>
        </w:rPr>
        <w:t>Благоустроиство Горисской общины» ОНО</w:t>
      </w:r>
      <w:r>
        <w:rPr>
          <w:rFonts w:ascii="GHEA Grapalat" w:hAnsi="GHEA Grapalat" w:cs="Sylfaen"/>
          <w:iCs/>
          <w:sz w:val="22"/>
          <w:szCs w:val="22"/>
        </w:rPr>
        <w:t>, находящийся по адресу: Г. Горис Арцахское шоссе 8</w:t>
      </w:r>
      <w:r>
        <w:rPr>
          <w:rFonts w:ascii="GHEA Grapalat" w:hAnsi="GHEA Grapalat"/>
          <w:i w:val="0"/>
          <w:sz w:val="24"/>
          <w:szCs w:val="24"/>
        </w:rPr>
        <w:t>,</w:t>
      </w:r>
      <w:r>
        <w:rPr>
          <w:rFonts w:ascii="Arial Unicode" w:hAnsi="Arial Unicode"/>
          <w:i w:val="0"/>
          <w:sz w:val="24"/>
          <w:szCs w:val="24"/>
        </w:rPr>
        <w:t xml:space="preserve"> </w:t>
      </w:r>
      <w:r>
        <w:rPr>
          <w:rFonts w:ascii="GHEA Grapalat" w:hAnsi="GHEA Grapalat"/>
          <w:i w:val="0"/>
          <w:sz w:val="24"/>
          <w:szCs w:val="24"/>
        </w:rPr>
        <w:t>объявляет запрос котировок, который проводится одним этапом.</w:t>
      </w:r>
    </w:p>
    <w:p w14:paraId="70B595CD" w14:textId="655F9D8B" w:rsidR="009314EC" w:rsidRDefault="009314EC" w:rsidP="009314EC">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w:t>
      </w:r>
      <w:r>
        <w:rPr>
          <w:rFonts w:ascii="GHEA Grapalat" w:hAnsi="GHEA Grapalat"/>
          <w:i w:val="0"/>
          <w:sz w:val="24"/>
          <w:szCs w:val="24"/>
        </w:rPr>
        <w:t xml:space="preserve">предложено заключить договор на поставку </w:t>
      </w:r>
      <w:r w:rsidR="004D20FC">
        <w:rPr>
          <w:rFonts w:ascii="GHEA Grapalat" w:hAnsi="GHEA Grapalat"/>
          <w:b/>
          <w:bCs/>
          <w:i w:val="0"/>
          <w:sz w:val="24"/>
          <w:szCs w:val="24"/>
        </w:rPr>
        <w:t>Брусчатки</w:t>
      </w:r>
      <w:r w:rsidR="004D20FC">
        <w:rPr>
          <w:rFonts w:ascii="GHEA Grapalat" w:hAnsi="GHEA Grapalat"/>
          <w:b/>
          <w:bCs/>
          <w:i w:val="0"/>
          <w:sz w:val="24"/>
          <w:szCs w:val="24"/>
          <w:lang w:val="en-US"/>
        </w:rPr>
        <w:t xml:space="preserve"> </w:t>
      </w:r>
      <w:r>
        <w:rPr>
          <w:rFonts w:ascii="GHEA Grapalat" w:hAnsi="GHEA Grapalat"/>
          <w:i w:val="0"/>
          <w:sz w:val="24"/>
          <w:szCs w:val="24"/>
        </w:rPr>
        <w:t>(далее — договор).</w:t>
      </w:r>
    </w:p>
    <w:p w14:paraId="7E8DD787" w14:textId="77777777" w:rsidR="00357D48" w:rsidRPr="003708D0" w:rsidRDefault="00A20B69" w:rsidP="00836F0C">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w:t>
      </w:r>
      <w:r w:rsidR="004A3AFE" w:rsidRPr="003708D0">
        <w:rPr>
          <w:rFonts w:ascii="GHEA Grapalat" w:hAnsi="GHEA Grapalat"/>
          <w:i w:val="0"/>
          <w:sz w:val="24"/>
          <w:szCs w:val="24"/>
        </w:rPr>
        <w:t xml:space="preserve">масел и автозапчастeй </w:t>
      </w:r>
      <w:r w:rsidRPr="003708D0">
        <w:rPr>
          <w:rFonts w:ascii="GHEA Grapalat" w:hAnsi="GHEA Grapalat"/>
          <w:i w:val="0"/>
          <w:sz w:val="24"/>
          <w:szCs w:val="24"/>
        </w:rPr>
        <w:t>без гражданства, имеет равное право на участие в</w:t>
      </w:r>
      <w:r w:rsidR="000C6BA1" w:rsidRPr="003708D0">
        <w:rPr>
          <w:rFonts w:ascii="Courier New" w:hAnsi="Courier New" w:cs="Courier New"/>
          <w:i w:val="0"/>
          <w:sz w:val="24"/>
          <w:szCs w:val="24"/>
          <w:lang w:val="en-US"/>
        </w:rPr>
        <w:t> </w:t>
      </w:r>
      <w:r w:rsidR="00F95E94" w:rsidRPr="003708D0">
        <w:rPr>
          <w:rFonts w:ascii="GHEA Grapalat" w:hAnsi="GHEA Grapalat"/>
          <w:i w:val="0"/>
          <w:sz w:val="24"/>
          <w:szCs w:val="24"/>
        </w:rPr>
        <w:t>настоящей процедуре</w:t>
      </w:r>
      <w:r w:rsidRPr="003708D0">
        <w:rPr>
          <w:rFonts w:ascii="GHEA Grapalat" w:hAnsi="GHEA Grapalat"/>
          <w:i w:val="0"/>
          <w:sz w:val="24"/>
          <w:szCs w:val="24"/>
        </w:rPr>
        <w:t>.</w:t>
      </w:r>
    </w:p>
    <w:p w14:paraId="22924F94" w14:textId="77777777" w:rsidR="001E6506" w:rsidRPr="003708D0" w:rsidRDefault="00052084"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Условия </w:t>
      </w:r>
      <w:r w:rsidR="00677658" w:rsidRPr="003708D0">
        <w:rPr>
          <w:rFonts w:ascii="GHEA Grapalat" w:hAnsi="GHEA Grapalat"/>
          <w:i w:val="0"/>
          <w:sz w:val="24"/>
          <w:szCs w:val="24"/>
        </w:rPr>
        <w:t xml:space="preserve">предъявляемые </w:t>
      </w:r>
      <w:r w:rsidR="00FD0B1A" w:rsidRPr="003708D0">
        <w:rPr>
          <w:rFonts w:ascii="GHEA Grapalat" w:hAnsi="GHEA Grapalat"/>
          <w:i w:val="0"/>
          <w:sz w:val="24"/>
          <w:szCs w:val="24"/>
        </w:rPr>
        <w:t xml:space="preserve">к </w:t>
      </w:r>
      <w:r w:rsidR="00677658" w:rsidRPr="003708D0">
        <w:rPr>
          <w:rFonts w:ascii="GHEA Grapalat" w:hAnsi="GHEA Grapalat"/>
          <w:i w:val="0"/>
          <w:sz w:val="24"/>
          <w:szCs w:val="24"/>
        </w:rPr>
        <w:t xml:space="preserve">лицам, не имеющим права на участие в </w:t>
      </w:r>
      <w:r w:rsidRPr="003708D0">
        <w:rPr>
          <w:rFonts w:ascii="GHEA Grapalat" w:hAnsi="GHEA Grapalat"/>
          <w:i w:val="0"/>
          <w:sz w:val="24"/>
          <w:szCs w:val="24"/>
        </w:rPr>
        <w:t xml:space="preserve"> данной </w:t>
      </w:r>
      <w:r w:rsidR="006F297B" w:rsidRPr="003708D0">
        <w:rPr>
          <w:rFonts w:ascii="GHEA Grapalat" w:hAnsi="GHEA Grapalat"/>
          <w:i w:val="0"/>
          <w:sz w:val="24"/>
          <w:szCs w:val="24"/>
        </w:rPr>
        <w:t>процедуре</w:t>
      </w:r>
      <w:r w:rsidR="00677658" w:rsidRPr="003708D0">
        <w:rPr>
          <w:rFonts w:ascii="GHEA Grapalat" w:hAnsi="GHEA Grapalat"/>
          <w:i w:val="0"/>
          <w:sz w:val="24"/>
          <w:szCs w:val="24"/>
        </w:rPr>
        <w:t>, а также участникам, установлены приглашением на настоящую процедуру.</w:t>
      </w:r>
      <w:r w:rsidRPr="003708D0" w:rsidDel="00052084">
        <w:rPr>
          <w:rFonts w:ascii="GHEA Grapalat" w:hAnsi="GHEA Grapalat"/>
          <w:i w:val="0"/>
          <w:sz w:val="24"/>
          <w:szCs w:val="24"/>
        </w:rPr>
        <w:t xml:space="preserve"> </w:t>
      </w:r>
    </w:p>
    <w:p w14:paraId="6203AC37" w14:textId="77777777" w:rsidR="00357D48" w:rsidRPr="003708D0" w:rsidRDefault="00EE73A8"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708D0">
        <w:rPr>
          <w:rFonts w:ascii="GHEA Grapalat" w:hAnsi="GHEA Grapalat"/>
          <w:i w:val="0"/>
          <w:sz w:val="24"/>
          <w:szCs w:val="24"/>
        </w:rPr>
        <w:t>удовлетворительно</w:t>
      </w:r>
      <w:r w:rsidR="007442CF" w:rsidRPr="003708D0">
        <w:rPr>
          <w:rFonts w:ascii="GHEA Grapalat" w:hAnsi="GHEA Grapalat"/>
          <w:i w:val="0"/>
          <w:sz w:val="24"/>
          <w:szCs w:val="24"/>
          <w:lang w:val="hy-AM"/>
        </w:rPr>
        <w:t xml:space="preserve"> </w:t>
      </w:r>
      <w:r w:rsidR="007442CF" w:rsidRPr="003708D0">
        <w:rPr>
          <w:rFonts w:ascii="GHEA Grapalat" w:hAnsi="GHEA Grapalat"/>
          <w:i w:val="0"/>
          <w:sz w:val="24"/>
          <w:szCs w:val="24"/>
        </w:rPr>
        <w:t xml:space="preserve">по </w:t>
      </w:r>
      <w:r w:rsidR="00830445" w:rsidRPr="003708D0">
        <w:rPr>
          <w:rFonts w:ascii="GHEA Grapalat" w:hAnsi="GHEA Grapalat"/>
          <w:i w:val="0"/>
          <w:sz w:val="24"/>
          <w:szCs w:val="24"/>
        </w:rPr>
        <w:t xml:space="preserve">неценовым </w:t>
      </w:r>
      <w:r w:rsidR="007442CF" w:rsidRPr="003708D0">
        <w:rPr>
          <w:rFonts w:ascii="GHEA Grapalat" w:hAnsi="GHEA Grapalat"/>
          <w:i w:val="0"/>
          <w:sz w:val="24"/>
          <w:szCs w:val="24"/>
        </w:rPr>
        <w:t>условиям</w:t>
      </w:r>
      <w:r w:rsidRPr="003708D0">
        <w:rPr>
          <w:rFonts w:ascii="GHEA Grapalat" w:hAnsi="GHEA Grapalat"/>
          <w:i w:val="0"/>
          <w:sz w:val="24"/>
          <w:szCs w:val="24"/>
        </w:rPr>
        <w:t>, по принципу предпочтения, отдаваемого участнику, представившему м</w:t>
      </w:r>
      <w:r w:rsidR="003F762C" w:rsidRPr="003708D0">
        <w:rPr>
          <w:rFonts w:ascii="GHEA Grapalat" w:hAnsi="GHEA Grapalat"/>
          <w:i w:val="0"/>
          <w:sz w:val="24"/>
          <w:szCs w:val="24"/>
        </w:rPr>
        <w:t>инимальное ценовое предложение.</w:t>
      </w:r>
    </w:p>
    <w:p w14:paraId="41F2B6D0" w14:textId="77777777" w:rsidR="0067579A" w:rsidRPr="003708D0" w:rsidRDefault="00357D48" w:rsidP="00B46D58">
      <w:pPr>
        <w:pStyle w:val="BodyTextIndent"/>
        <w:widowControl w:val="0"/>
        <w:spacing w:after="160" w:line="240" w:lineRule="auto"/>
        <w:ind w:firstLine="567"/>
        <w:rPr>
          <w:rFonts w:ascii="GHEA Grapalat" w:hAnsi="GHEA Grapalat"/>
          <w:i w:val="0"/>
          <w:spacing w:val="-6"/>
          <w:sz w:val="24"/>
          <w:szCs w:val="24"/>
        </w:rPr>
      </w:pPr>
      <w:r w:rsidRPr="003708D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708D0">
        <w:rPr>
          <w:rFonts w:ascii="Courier New" w:hAnsi="Courier New" w:cs="Courier New"/>
          <w:i w:val="0"/>
          <w:spacing w:val="-6"/>
          <w:sz w:val="24"/>
          <w:szCs w:val="24"/>
          <w:lang w:val="en-US"/>
        </w:rPr>
        <w:t> </w:t>
      </w:r>
      <w:r w:rsidRPr="003708D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75C1492" w14:textId="6A855727" w:rsidR="003F6ED1" w:rsidRPr="003708D0" w:rsidRDefault="003F6ED1" w:rsidP="00836F0C">
      <w:pPr>
        <w:pStyle w:val="BodyTextIndent"/>
        <w:widowControl w:val="0"/>
        <w:spacing w:after="160"/>
        <w:ind w:firstLine="567"/>
        <w:rPr>
          <w:rFonts w:ascii="GHEA Grapalat" w:hAnsi="GHEA Grapalat"/>
          <w:i w:val="0"/>
          <w:spacing w:val="6"/>
          <w:sz w:val="24"/>
          <w:szCs w:val="24"/>
        </w:rPr>
      </w:pPr>
      <w:r w:rsidRPr="003708D0">
        <w:rPr>
          <w:rFonts w:ascii="GHEA Grapalat" w:hAnsi="GHEA Grapalat"/>
          <w:i w:val="0"/>
          <w:sz w:val="24"/>
          <w:szCs w:val="24"/>
        </w:rPr>
        <w:t xml:space="preserve">Заявки на на открытый конкурс необходимо подавать по адресу </w:t>
      </w:r>
      <w:r w:rsidR="00A45C36" w:rsidRPr="003708D0">
        <w:rPr>
          <w:rFonts w:ascii="GHEA Grapalat" w:hAnsi="GHEA Grapalat" w:cs="Sylfaen"/>
          <w:iCs/>
          <w:sz w:val="22"/>
          <w:szCs w:val="22"/>
        </w:rPr>
        <w:t>РА г</w:t>
      </w:r>
      <w:r w:rsidR="009314EC">
        <w:rPr>
          <w:rFonts w:ascii="GHEA Grapalat" w:hAnsi="GHEA Grapalat" w:cs="Sylfaen"/>
          <w:iCs/>
          <w:sz w:val="22"/>
          <w:szCs w:val="22"/>
        </w:rPr>
        <w:t>. Горис</w:t>
      </w:r>
      <w:r w:rsidR="00A45C36" w:rsidRPr="003708D0">
        <w:rPr>
          <w:rFonts w:ascii="GHEA Grapalat" w:hAnsi="GHEA Grapalat" w:cs="Sylfaen"/>
          <w:iCs/>
          <w:sz w:val="22"/>
          <w:szCs w:val="22"/>
        </w:rPr>
        <w:t xml:space="preserve"> </w:t>
      </w:r>
      <w:r w:rsidR="009314EC" w:rsidRPr="009314EC">
        <w:rPr>
          <w:rFonts w:ascii="GHEA Grapalat" w:hAnsi="GHEA Grapalat" w:cs="Sylfaen"/>
          <w:iCs/>
          <w:sz w:val="22"/>
          <w:szCs w:val="22"/>
        </w:rPr>
        <w:t>Арцахское шоссе 8</w:t>
      </w:r>
      <w:r w:rsidR="00836F0C" w:rsidRPr="003708D0">
        <w:rPr>
          <w:rFonts w:ascii="GHEA Grapalat" w:hAnsi="GHEA Grapalat"/>
          <w:i w:val="0"/>
          <w:sz w:val="24"/>
          <w:szCs w:val="24"/>
        </w:rPr>
        <w:t xml:space="preserve">, </w:t>
      </w:r>
      <w:r w:rsidRPr="003708D0">
        <w:rPr>
          <w:rFonts w:ascii="GHEA Grapalat" w:hAnsi="GHEA Grapalat"/>
          <w:i w:val="0"/>
          <w:sz w:val="24"/>
          <w:szCs w:val="24"/>
        </w:rPr>
        <w:t xml:space="preserve">в документарной форме, до </w:t>
      </w:r>
      <w:r w:rsidR="00836F0C" w:rsidRPr="003708D0">
        <w:rPr>
          <w:rFonts w:ascii="GHEA Grapalat" w:hAnsi="GHEA Grapalat"/>
          <w:i w:val="0"/>
          <w:sz w:val="24"/>
          <w:szCs w:val="24"/>
        </w:rPr>
        <w:t>1</w:t>
      </w:r>
      <w:r w:rsidR="003C1009" w:rsidRPr="002D3F1E">
        <w:rPr>
          <w:rFonts w:ascii="GHEA Grapalat" w:hAnsi="GHEA Grapalat"/>
          <w:i w:val="0"/>
          <w:sz w:val="24"/>
          <w:szCs w:val="24"/>
        </w:rPr>
        <w:t>4</w:t>
      </w:r>
      <w:r w:rsidR="00836F0C" w:rsidRPr="003708D0">
        <w:rPr>
          <w:rFonts w:ascii="GHEA Grapalat" w:hAnsi="GHEA Grapalat"/>
          <w:i w:val="0"/>
          <w:sz w:val="24"/>
          <w:szCs w:val="24"/>
        </w:rPr>
        <w:t xml:space="preserve">:00 </w:t>
      </w:r>
      <w:r w:rsidRPr="003708D0">
        <w:rPr>
          <w:rFonts w:ascii="GHEA Grapalat" w:hAnsi="GHEA Grapalat"/>
          <w:i w:val="0"/>
          <w:sz w:val="24"/>
          <w:szCs w:val="24"/>
        </w:rPr>
        <w:t xml:space="preserve">часов </w:t>
      </w:r>
      <w:r w:rsidR="00836F0C" w:rsidRPr="003708D0">
        <w:rPr>
          <w:rFonts w:ascii="GHEA Grapalat" w:hAnsi="GHEA Grapalat"/>
          <w:i w:val="0"/>
          <w:sz w:val="24"/>
          <w:szCs w:val="24"/>
        </w:rPr>
        <w:t>7</w:t>
      </w:r>
      <w:r w:rsidRPr="003708D0">
        <w:rPr>
          <w:rFonts w:ascii="GHEA Grapalat" w:hAnsi="GHEA Grapalat"/>
          <w:i w:val="0"/>
          <w:sz w:val="24"/>
          <w:szCs w:val="24"/>
        </w:rPr>
        <w:t xml:space="preserve">-го дня со дня опубликования настоящего объявления. Кроме армянского языка заявки могут </w:t>
      </w:r>
      <w:r w:rsidRPr="003708D0">
        <w:rPr>
          <w:rFonts w:ascii="GHEA Grapalat" w:hAnsi="GHEA Grapalat"/>
          <w:i w:val="0"/>
          <w:sz w:val="24"/>
          <w:szCs w:val="24"/>
        </w:rPr>
        <w:lastRenderedPageBreak/>
        <w:t>быть поданы также на английском или русском языке.</w:t>
      </w:r>
    </w:p>
    <w:p w14:paraId="428DD1B2" w14:textId="0CE8A655" w:rsidR="003F6ED1" w:rsidRPr="003708D0" w:rsidRDefault="003F6ED1" w:rsidP="001516B2">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Вскрытие заявок будет проводиться по адресу </w:t>
      </w:r>
      <w:r w:rsidR="00A45C36" w:rsidRPr="003708D0">
        <w:rPr>
          <w:rFonts w:ascii="GHEA Grapalat" w:hAnsi="GHEA Grapalat" w:cs="Sylfaen"/>
          <w:iCs/>
          <w:sz w:val="22"/>
          <w:szCs w:val="22"/>
        </w:rPr>
        <w:t xml:space="preserve">РА г. Горис </w:t>
      </w:r>
      <w:r w:rsidR="009314EC" w:rsidRPr="009314EC">
        <w:rPr>
          <w:rFonts w:ascii="GHEA Grapalat" w:hAnsi="GHEA Grapalat" w:cs="Sylfaen"/>
          <w:iCs/>
          <w:sz w:val="22"/>
          <w:szCs w:val="22"/>
        </w:rPr>
        <w:t>Арцахское шоссе 8</w:t>
      </w:r>
      <w:r w:rsidRPr="003708D0">
        <w:rPr>
          <w:rFonts w:ascii="GHEA Grapalat" w:hAnsi="GHEA Grapalat"/>
          <w:i w:val="0"/>
          <w:sz w:val="24"/>
          <w:szCs w:val="24"/>
        </w:rPr>
        <w:t xml:space="preserve">, в </w:t>
      </w:r>
      <w:r w:rsidR="00836F0C" w:rsidRPr="003708D0">
        <w:rPr>
          <w:rFonts w:ascii="GHEA Grapalat" w:hAnsi="GHEA Grapalat"/>
          <w:i w:val="0"/>
          <w:sz w:val="24"/>
          <w:szCs w:val="24"/>
        </w:rPr>
        <w:t>1</w:t>
      </w:r>
      <w:r w:rsidR="003C1009" w:rsidRPr="002D3F1E">
        <w:rPr>
          <w:rFonts w:ascii="GHEA Grapalat" w:hAnsi="GHEA Grapalat"/>
          <w:i w:val="0"/>
          <w:sz w:val="24"/>
          <w:szCs w:val="24"/>
        </w:rPr>
        <w:t>4</w:t>
      </w:r>
      <w:r w:rsidR="00836F0C" w:rsidRPr="003708D0">
        <w:rPr>
          <w:rFonts w:ascii="GHEA Grapalat" w:hAnsi="GHEA Grapalat"/>
          <w:i w:val="0"/>
          <w:sz w:val="24"/>
          <w:szCs w:val="24"/>
        </w:rPr>
        <w:t>:00</w:t>
      </w:r>
      <w:r w:rsidRPr="003708D0">
        <w:rPr>
          <w:rFonts w:ascii="GHEA Grapalat" w:hAnsi="GHEA Grapalat"/>
          <w:i w:val="0"/>
          <w:sz w:val="24"/>
          <w:szCs w:val="24"/>
        </w:rPr>
        <w:t xml:space="preserve"> часов "</w:t>
      </w:r>
      <w:r w:rsidR="004D20FC">
        <w:rPr>
          <w:rFonts w:ascii="GHEA Grapalat" w:hAnsi="GHEA Grapalat"/>
          <w:i w:val="0"/>
          <w:sz w:val="24"/>
          <w:szCs w:val="24"/>
          <w:lang w:val="en-US"/>
        </w:rPr>
        <w:t>03</w:t>
      </w:r>
      <w:r w:rsidRPr="003708D0">
        <w:rPr>
          <w:rFonts w:ascii="GHEA Grapalat" w:hAnsi="GHEA Grapalat"/>
          <w:i w:val="0"/>
          <w:sz w:val="24"/>
          <w:szCs w:val="24"/>
        </w:rPr>
        <w:t>" "</w:t>
      </w:r>
      <w:r w:rsidR="009314EC" w:rsidRPr="009314EC">
        <w:rPr>
          <w:rFonts w:ascii="GHEA Grapalat" w:hAnsi="GHEA Grapalat"/>
          <w:i w:val="0"/>
          <w:sz w:val="24"/>
          <w:szCs w:val="24"/>
        </w:rPr>
        <w:t xml:space="preserve"> </w:t>
      </w:r>
      <w:proofErr w:type="spellStart"/>
      <w:r w:rsidR="004D20FC">
        <w:rPr>
          <w:rFonts w:ascii="GHEA Grapalat" w:hAnsi="GHEA Grapalat"/>
          <w:i w:val="0"/>
          <w:sz w:val="24"/>
          <w:szCs w:val="24"/>
          <w:lang w:val="en-US"/>
        </w:rPr>
        <w:t>марта</w:t>
      </w:r>
      <w:proofErr w:type="spellEnd"/>
      <w:r w:rsidR="009314EC" w:rsidRPr="003708D0">
        <w:rPr>
          <w:rFonts w:ascii="GHEA Grapalat" w:hAnsi="GHEA Grapalat"/>
          <w:i w:val="0"/>
          <w:sz w:val="24"/>
          <w:szCs w:val="24"/>
        </w:rPr>
        <w:t xml:space="preserve"> </w:t>
      </w:r>
      <w:r w:rsidRPr="003708D0">
        <w:rPr>
          <w:rFonts w:ascii="GHEA Grapalat" w:hAnsi="GHEA Grapalat"/>
          <w:i w:val="0"/>
          <w:sz w:val="24"/>
          <w:szCs w:val="24"/>
        </w:rPr>
        <w:t>" "</w:t>
      </w:r>
      <w:r w:rsidR="006E0CD9" w:rsidRPr="003708D0">
        <w:rPr>
          <w:rFonts w:ascii="GHEA Grapalat" w:hAnsi="GHEA Grapalat"/>
          <w:i w:val="0"/>
          <w:sz w:val="24"/>
          <w:szCs w:val="24"/>
        </w:rPr>
        <w:t>202</w:t>
      </w:r>
      <w:r w:rsidR="00D9550E">
        <w:rPr>
          <w:rFonts w:ascii="GHEA Grapalat" w:hAnsi="GHEA Grapalat"/>
          <w:i w:val="0"/>
          <w:sz w:val="24"/>
          <w:szCs w:val="24"/>
          <w:lang w:val="hy-AM"/>
        </w:rPr>
        <w:t>6</w:t>
      </w:r>
      <w:r w:rsidRPr="003708D0">
        <w:rPr>
          <w:rFonts w:ascii="GHEA Grapalat" w:hAnsi="GHEA Grapalat"/>
          <w:i w:val="0"/>
          <w:sz w:val="24"/>
          <w:szCs w:val="24"/>
        </w:rPr>
        <w:t>".</w:t>
      </w:r>
    </w:p>
    <w:p w14:paraId="55B27D65" w14:textId="77777777" w:rsidR="002C09AA" w:rsidRPr="003708D0" w:rsidRDefault="002C09AA" w:rsidP="002C09AA">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BCE4D53" w14:textId="77777777" w:rsidR="009314EC" w:rsidRDefault="009314EC" w:rsidP="009314EC">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 Армине Шалунцу.</w:t>
      </w:r>
    </w:p>
    <w:p w14:paraId="347972CC" w14:textId="77777777" w:rsidR="009314EC" w:rsidRDefault="009314EC" w:rsidP="009314EC">
      <w:pPr>
        <w:pStyle w:val="BodyTextIndent"/>
        <w:widowControl w:val="0"/>
        <w:spacing w:after="160" w:line="240" w:lineRule="auto"/>
        <w:ind w:firstLine="567"/>
        <w:rPr>
          <w:rFonts w:ascii="GHEA Grapalat" w:hAnsi="GHEA Grapalat"/>
          <w:i w:val="0"/>
          <w:sz w:val="24"/>
          <w:szCs w:val="24"/>
        </w:rPr>
      </w:pPr>
    </w:p>
    <w:p w14:paraId="3235C983" w14:textId="77777777" w:rsidR="009314EC" w:rsidRDefault="009314EC" w:rsidP="009314EC">
      <w:pPr>
        <w:pStyle w:val="BodyTextIndent"/>
        <w:widowControl w:val="0"/>
        <w:spacing w:after="120" w:line="240" w:lineRule="auto"/>
        <w:rPr>
          <w:rFonts w:ascii="GHEA Grapalat" w:hAnsi="GHEA Grapalat"/>
          <w:sz w:val="24"/>
          <w:szCs w:val="24"/>
        </w:rPr>
      </w:pPr>
      <w:r>
        <w:rPr>
          <w:rFonts w:ascii="GHEA Grapalat" w:hAnsi="GHEA Grapalat"/>
          <w:i w:val="0"/>
          <w:sz w:val="24"/>
          <w:szCs w:val="24"/>
        </w:rPr>
        <w:t>Телефон</w:t>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u w:val="single"/>
          <w:lang w:val="af-ZA"/>
        </w:rPr>
        <w:t>099932313</w:t>
      </w:r>
    </w:p>
    <w:p w14:paraId="5480726B" w14:textId="7D0E2929" w:rsidR="009314EC" w:rsidRPr="009314EC" w:rsidRDefault="009314EC" w:rsidP="009314EC">
      <w:pPr>
        <w:pStyle w:val="BodyTextIndent"/>
        <w:widowControl w:val="0"/>
        <w:spacing w:after="120" w:line="240" w:lineRule="auto"/>
        <w:rPr>
          <w:rFonts w:ascii="GHEA Grapalat" w:hAnsi="GHEA Grapalat"/>
          <w:sz w:val="24"/>
          <w:szCs w:val="24"/>
        </w:rPr>
      </w:pPr>
      <w:r>
        <w:rPr>
          <w:rFonts w:ascii="GHEA Grapalat" w:hAnsi="GHEA Grapalat"/>
          <w:i w:val="0"/>
          <w:sz w:val="24"/>
          <w:szCs w:val="24"/>
        </w:rPr>
        <w:t>Электронная почта</w:t>
      </w:r>
      <w:r>
        <w:rPr>
          <w:rFonts w:ascii="GHEA Grapalat" w:hAnsi="GHEA Grapalat"/>
          <w:i w:val="0"/>
          <w:sz w:val="24"/>
          <w:szCs w:val="24"/>
        </w:rPr>
        <w:tab/>
        <w:t xml:space="preserve"> </w:t>
      </w:r>
      <w:hyperlink r:id="rId8" w:history="1">
        <w:r>
          <w:rPr>
            <w:rStyle w:val="Hyperlink"/>
            <w:rFonts w:ascii="GHEA Grapalat" w:hAnsi="GHEA Grapalat"/>
            <w:sz w:val="24"/>
            <w:szCs w:val="24"/>
          </w:rPr>
          <w:t>goris.barekargum@yandex.ru</w:t>
        </w:r>
      </w:hyperlink>
      <w:r>
        <w:rPr>
          <w:rFonts w:ascii="GHEA Grapalat" w:hAnsi="GHEA Grapalat" w:cs="Sylfaen"/>
          <w:iCs/>
          <w:sz w:val="22"/>
          <w:szCs w:val="22"/>
          <w:lang w:val="hy-AM"/>
        </w:rPr>
        <w:t xml:space="preserve">, </w:t>
      </w:r>
      <w:r w:rsidR="00B415AB">
        <w:fldChar w:fldCharType="begin"/>
      </w:r>
      <w:r w:rsidR="00B415AB">
        <w:instrText xml:space="preserve"> HYPERLINK "mailto:armineshalunts@gmail.com" </w:instrText>
      </w:r>
      <w:r w:rsidR="00B415AB">
        <w:fldChar w:fldCharType="separate"/>
      </w:r>
      <w:r w:rsidRPr="00FB0850">
        <w:rPr>
          <w:rStyle w:val="Hyperlink"/>
          <w:rFonts w:ascii="GHEA Grapalat" w:hAnsi="GHEA Grapalat" w:cs="Sylfaen"/>
          <w:iCs/>
          <w:sz w:val="22"/>
          <w:szCs w:val="22"/>
          <w:lang w:val="en-GB"/>
        </w:rPr>
        <w:t>armineshalunts</w:t>
      </w:r>
      <w:r w:rsidRPr="00FB0850">
        <w:rPr>
          <w:rStyle w:val="Hyperlink"/>
          <w:rFonts w:ascii="GHEA Grapalat" w:hAnsi="GHEA Grapalat" w:cs="Sylfaen"/>
          <w:iCs/>
          <w:sz w:val="22"/>
          <w:szCs w:val="22"/>
        </w:rPr>
        <w:t>@</w:t>
      </w:r>
      <w:r w:rsidRPr="00FB0850">
        <w:rPr>
          <w:rStyle w:val="Hyperlink"/>
          <w:rFonts w:ascii="GHEA Grapalat" w:hAnsi="GHEA Grapalat" w:cs="Sylfaen"/>
          <w:iCs/>
          <w:sz w:val="22"/>
          <w:szCs w:val="22"/>
          <w:lang w:val="en-GB"/>
        </w:rPr>
        <w:t>gmail</w:t>
      </w:r>
      <w:r w:rsidRPr="009314EC">
        <w:rPr>
          <w:rStyle w:val="Hyperlink"/>
          <w:rFonts w:ascii="GHEA Grapalat" w:hAnsi="GHEA Grapalat" w:cs="Sylfaen"/>
          <w:iCs/>
          <w:sz w:val="22"/>
          <w:szCs w:val="22"/>
        </w:rPr>
        <w:t>.</w:t>
      </w:r>
      <w:r w:rsidRPr="00FB0850">
        <w:rPr>
          <w:rStyle w:val="Hyperlink"/>
          <w:rFonts w:ascii="GHEA Grapalat" w:hAnsi="GHEA Grapalat" w:cs="Sylfaen"/>
          <w:iCs/>
          <w:sz w:val="22"/>
          <w:szCs w:val="22"/>
          <w:lang w:val="en-GB"/>
        </w:rPr>
        <w:t>com</w:t>
      </w:r>
      <w:r w:rsidR="00B415AB">
        <w:rPr>
          <w:rStyle w:val="Hyperlink"/>
          <w:rFonts w:ascii="GHEA Grapalat" w:hAnsi="GHEA Grapalat" w:cs="Sylfaen"/>
          <w:iCs/>
          <w:sz w:val="22"/>
          <w:szCs w:val="22"/>
          <w:lang w:val="en-GB"/>
        </w:rPr>
        <w:fldChar w:fldCharType="end"/>
      </w:r>
      <w:r w:rsidRPr="009314EC">
        <w:rPr>
          <w:rFonts w:ascii="GHEA Grapalat" w:hAnsi="GHEA Grapalat" w:cs="Sylfaen"/>
          <w:iCs/>
          <w:sz w:val="22"/>
          <w:szCs w:val="22"/>
        </w:rPr>
        <w:t xml:space="preserve"> </w:t>
      </w:r>
    </w:p>
    <w:p w14:paraId="57CC1F14" w14:textId="5EB245D1" w:rsidR="00836F0C" w:rsidRPr="003708D0" w:rsidRDefault="009314EC" w:rsidP="009314EC">
      <w:pPr>
        <w:pStyle w:val="BodyTextIndent"/>
        <w:widowControl w:val="0"/>
        <w:spacing w:after="120" w:line="240" w:lineRule="auto"/>
        <w:jc w:val="left"/>
        <w:rPr>
          <w:rFonts w:ascii="GHEA Grapalat" w:hAnsi="GHEA Grapalat"/>
          <w:sz w:val="24"/>
          <w:szCs w:val="24"/>
        </w:rPr>
      </w:pPr>
      <w:r>
        <w:rPr>
          <w:rFonts w:ascii="GHEA Grapalat" w:hAnsi="GHEA Grapalat"/>
        </w:rPr>
        <w:t>Заказчик</w:t>
      </w:r>
      <w:r>
        <w:rPr>
          <w:rFonts w:ascii="GHEA Grapalat" w:hAnsi="GHEA Grapalat"/>
        </w:rPr>
        <w:tab/>
        <w:t>“Благоустроиство Горисской общины» ОНО</w:t>
      </w:r>
      <w:r>
        <w:rPr>
          <w:rFonts w:ascii="GHEA Grapalat" w:hAnsi="GHEA Grapalat"/>
        </w:rPr>
        <w:tab/>
      </w:r>
      <w:r w:rsidR="00836F0C" w:rsidRPr="003708D0">
        <w:rPr>
          <w:rFonts w:ascii="GHEA Grapalat" w:hAnsi="GHEA Grapalat"/>
          <w:i w:val="0"/>
          <w:sz w:val="24"/>
          <w:szCs w:val="24"/>
        </w:rPr>
        <w:tab/>
      </w:r>
    </w:p>
    <w:p w14:paraId="4CD1343B" w14:textId="77777777" w:rsidR="00735EAF" w:rsidRPr="003708D0" w:rsidRDefault="00735EAF" w:rsidP="00B46D58">
      <w:pPr>
        <w:pStyle w:val="BodyTextIndent"/>
        <w:widowControl w:val="0"/>
        <w:spacing w:after="160" w:line="240" w:lineRule="auto"/>
        <w:ind w:left="3969" w:firstLine="0"/>
        <w:rPr>
          <w:rFonts w:ascii="GHEA Grapalat" w:hAnsi="GHEA Grapalat" w:cs="Sylfaen"/>
          <w:b/>
        </w:rPr>
      </w:pPr>
    </w:p>
    <w:p w14:paraId="10CD9FD7" w14:textId="77777777" w:rsidR="00735EAF" w:rsidRPr="003708D0" w:rsidRDefault="00735EAF" w:rsidP="00B46D58">
      <w:pPr>
        <w:pStyle w:val="BodyTextIndent"/>
        <w:widowControl w:val="0"/>
        <w:spacing w:after="160" w:line="240" w:lineRule="auto"/>
        <w:ind w:left="3969" w:firstLine="0"/>
        <w:rPr>
          <w:rFonts w:ascii="GHEA Grapalat" w:hAnsi="GHEA Grapalat" w:cs="Sylfaen"/>
          <w:b/>
        </w:rPr>
      </w:pPr>
    </w:p>
    <w:p w14:paraId="3B79BDDE" w14:textId="77777777" w:rsidR="00915A97" w:rsidRPr="00056F6E" w:rsidRDefault="00735EAF" w:rsidP="00735EAF">
      <w:pPr>
        <w:pStyle w:val="BodyTextIndent"/>
        <w:widowControl w:val="0"/>
        <w:spacing w:after="160" w:line="240" w:lineRule="auto"/>
        <w:ind w:firstLine="0"/>
        <w:rPr>
          <w:rFonts w:ascii="GHEA Grapalat" w:hAnsi="GHEA Grapalat"/>
          <w:i w:val="0"/>
          <w:sz w:val="24"/>
          <w:szCs w:val="24"/>
        </w:rPr>
      </w:pPr>
      <w:r w:rsidRPr="00056F6E">
        <w:rPr>
          <w:rFonts w:ascii="GHEA Grapalat" w:hAnsi="GHEA Grapalat"/>
          <w:b/>
          <w:bCs/>
          <w:i w:val="0"/>
          <w:iCs/>
          <w:sz w:val="24"/>
          <w:szCs w:val="24"/>
          <w:highlight w:val="yellow"/>
          <w:u w:val="single"/>
        </w:rPr>
        <w:t>В случае возможности разного (двойственного) толкования текстов объявлений и/или приглашений, опубликованных на русском и армянском языках, за основу берется армянский текст</w:t>
      </w:r>
      <w:r w:rsidR="00915A97" w:rsidRPr="00056F6E">
        <w:rPr>
          <w:rFonts w:ascii="GHEA Grapalat" w:hAnsi="GHEA Grapalat" w:cs="Sylfaen"/>
          <w:b/>
          <w:sz w:val="24"/>
          <w:szCs w:val="24"/>
        </w:rPr>
        <w:br w:type="page"/>
      </w:r>
    </w:p>
    <w:p w14:paraId="4875C16B" w14:textId="77777777" w:rsidR="00096865" w:rsidRPr="003708D0" w:rsidRDefault="00096865" w:rsidP="00B46D58">
      <w:pPr>
        <w:pStyle w:val="BodyText"/>
        <w:widowControl w:val="0"/>
        <w:spacing w:after="160"/>
        <w:ind w:firstLine="567"/>
        <w:jc w:val="right"/>
        <w:rPr>
          <w:rFonts w:ascii="GHEA Grapalat" w:hAnsi="GHEA Grapalat" w:cs="Sylfaen"/>
          <w:i/>
        </w:rPr>
      </w:pPr>
      <w:r w:rsidRPr="003708D0">
        <w:rPr>
          <w:rFonts w:ascii="GHEA Grapalat" w:hAnsi="GHEA Grapalat"/>
          <w:i/>
        </w:rPr>
        <w:lastRenderedPageBreak/>
        <w:t>Утверждено</w:t>
      </w:r>
    </w:p>
    <w:p w14:paraId="688A028E" w14:textId="109B30D1" w:rsidR="00836F0C" w:rsidRPr="003708D0" w:rsidRDefault="00836F0C" w:rsidP="00836F0C">
      <w:pPr>
        <w:pStyle w:val="BodyText"/>
        <w:widowControl w:val="0"/>
        <w:spacing w:after="0"/>
        <w:ind w:firstLine="567"/>
        <w:jc w:val="right"/>
        <w:rPr>
          <w:rFonts w:ascii="GHEA Grapalat" w:hAnsi="GHEA Grapalat"/>
        </w:rPr>
      </w:pPr>
      <w:r w:rsidRPr="003708D0">
        <w:rPr>
          <w:rFonts w:ascii="GHEA Grapalat" w:hAnsi="GHEA Grapalat"/>
        </w:rPr>
        <w:t>Решением Оценочной комиссии запроса котировок</w:t>
      </w:r>
      <w:r w:rsidRPr="003708D0">
        <w:rPr>
          <w:rFonts w:ascii="GHEA Grapalat" w:hAnsi="GHEA Grapalat"/>
        </w:rPr>
        <w:br/>
        <w:t>под кодом «</w:t>
      </w:r>
      <w:r w:rsidR="004D20FC">
        <w:rPr>
          <w:rFonts w:ascii="GHEA Grapalat" w:hAnsi="GHEA Grapalat"/>
        </w:rPr>
        <w:t>BGO-GHAPDZB-03/2026</w:t>
      </w:r>
      <w:r w:rsidRPr="003708D0">
        <w:rPr>
          <w:rFonts w:ascii="GHEA Grapalat" w:hAnsi="GHEA Grapalat"/>
        </w:rPr>
        <w:t>»</w:t>
      </w:r>
      <w:r w:rsidRPr="003708D0">
        <w:rPr>
          <w:rFonts w:ascii="GHEA Grapalat" w:hAnsi="GHEA Grapalat"/>
        </w:rPr>
        <w:br/>
        <w:t>№</w:t>
      </w:r>
      <w:r w:rsidR="00A65A32" w:rsidRPr="003708D0">
        <w:rPr>
          <w:rFonts w:ascii="GHEA Grapalat" w:hAnsi="GHEA Grapalat"/>
        </w:rPr>
        <w:t xml:space="preserve"> 1</w:t>
      </w:r>
      <w:r w:rsidRPr="003708D0">
        <w:rPr>
          <w:rFonts w:ascii="GHEA Grapalat" w:hAnsi="GHEA Grapalat"/>
        </w:rPr>
        <w:t xml:space="preserve"> от </w:t>
      </w:r>
      <w:r w:rsidR="009314EC">
        <w:rPr>
          <w:rFonts w:ascii="GHEA Grapalat" w:hAnsi="GHEA Grapalat"/>
          <w:lang w:val="hy-AM"/>
        </w:rPr>
        <w:t>2</w:t>
      </w:r>
      <w:r w:rsidR="004D20FC">
        <w:rPr>
          <w:rFonts w:ascii="GHEA Grapalat" w:hAnsi="GHEA Grapalat"/>
          <w:lang w:val="en-US"/>
        </w:rPr>
        <w:t>4</w:t>
      </w:r>
      <w:r w:rsidR="00A45C36" w:rsidRPr="003708D0">
        <w:rPr>
          <w:rFonts w:ascii="GHEA Grapalat" w:hAnsi="GHEA Grapalat"/>
        </w:rPr>
        <w:t xml:space="preserve"> </w:t>
      </w:r>
      <w:r w:rsidR="009314EC" w:rsidRPr="009314EC">
        <w:rPr>
          <w:rFonts w:ascii="GHEA Grapalat" w:hAnsi="GHEA Grapalat"/>
        </w:rPr>
        <w:t>февраля</w:t>
      </w:r>
      <w:r w:rsidR="006E0CD9" w:rsidRPr="003708D0">
        <w:rPr>
          <w:rFonts w:ascii="GHEA Grapalat" w:hAnsi="GHEA Grapalat"/>
        </w:rPr>
        <w:t xml:space="preserve"> 202</w:t>
      </w:r>
      <w:r w:rsidR="00D9550E">
        <w:rPr>
          <w:rFonts w:ascii="GHEA Grapalat" w:hAnsi="GHEA Grapalat"/>
          <w:lang w:val="hy-AM"/>
        </w:rPr>
        <w:t>6</w:t>
      </w:r>
      <w:r w:rsidRPr="003708D0">
        <w:rPr>
          <w:rFonts w:ascii="GHEA Grapalat" w:hAnsi="GHEA Grapalat"/>
        </w:rPr>
        <w:t>г.</w:t>
      </w:r>
    </w:p>
    <w:p w14:paraId="1190F5E1" w14:textId="77777777" w:rsidR="00836F0C" w:rsidRPr="003708D0" w:rsidRDefault="00836F0C" w:rsidP="00836F0C">
      <w:pPr>
        <w:pStyle w:val="BodyText"/>
        <w:widowControl w:val="0"/>
        <w:spacing w:after="160"/>
        <w:ind w:right="-7" w:firstLine="567"/>
        <w:jc w:val="center"/>
        <w:rPr>
          <w:rFonts w:ascii="GHEA Grapalat" w:hAnsi="GHEA Grapalat"/>
        </w:rPr>
      </w:pPr>
    </w:p>
    <w:p w14:paraId="0135689F" w14:textId="77777777" w:rsidR="00096865" w:rsidRPr="003708D0" w:rsidRDefault="00096865" w:rsidP="00B46D58">
      <w:pPr>
        <w:pStyle w:val="BodyText"/>
        <w:widowControl w:val="0"/>
        <w:spacing w:after="160"/>
        <w:ind w:right="-7" w:firstLine="567"/>
        <w:jc w:val="center"/>
        <w:rPr>
          <w:rFonts w:ascii="GHEA Grapalat" w:hAnsi="GHEA Grapalat"/>
        </w:rPr>
      </w:pPr>
    </w:p>
    <w:p w14:paraId="78FB51DB" w14:textId="77777777" w:rsidR="000763E5" w:rsidRPr="003708D0" w:rsidRDefault="000763E5" w:rsidP="00B46D58">
      <w:pPr>
        <w:pStyle w:val="BodyText"/>
        <w:widowControl w:val="0"/>
        <w:spacing w:after="160"/>
        <w:ind w:right="-7" w:firstLine="567"/>
        <w:jc w:val="center"/>
        <w:rPr>
          <w:rFonts w:ascii="GHEA Grapalat" w:hAnsi="GHEA Grapalat"/>
        </w:rPr>
      </w:pPr>
    </w:p>
    <w:p w14:paraId="6E179616" w14:textId="7F3FB028" w:rsidR="009314EC" w:rsidRDefault="00A45C36" w:rsidP="009314EC">
      <w:pPr>
        <w:pStyle w:val="BodyText"/>
        <w:widowControl w:val="0"/>
        <w:spacing w:after="160"/>
        <w:ind w:right="-7" w:firstLine="567"/>
        <w:jc w:val="center"/>
        <w:rPr>
          <w:rFonts w:ascii="GHEA Grapalat" w:hAnsi="GHEA Grapalat"/>
        </w:rPr>
      </w:pPr>
      <w:r w:rsidRPr="003708D0">
        <w:rPr>
          <w:rFonts w:ascii="GHEA Grapalat" w:hAnsi="GHEA Grapalat"/>
        </w:rPr>
        <w:t>«</w:t>
      </w:r>
      <w:r w:rsidR="009314EC">
        <w:rPr>
          <w:rFonts w:ascii="GHEA Grapalat" w:hAnsi="GHEA Grapalat"/>
        </w:rPr>
        <w:t>Благоустроиство Горисской общины» ОНО</w:t>
      </w:r>
    </w:p>
    <w:p w14:paraId="5C80444E" w14:textId="3DF7FFA8" w:rsidR="000763E5" w:rsidRPr="003708D0" w:rsidRDefault="000763E5" w:rsidP="00B46D58">
      <w:pPr>
        <w:pStyle w:val="BodyText"/>
        <w:widowControl w:val="0"/>
        <w:spacing w:after="160"/>
        <w:ind w:right="-7" w:firstLine="567"/>
        <w:jc w:val="center"/>
        <w:rPr>
          <w:rFonts w:ascii="GHEA Grapalat" w:hAnsi="GHEA Grapalat"/>
        </w:rPr>
      </w:pPr>
    </w:p>
    <w:p w14:paraId="3FC9528E" w14:textId="77777777" w:rsidR="000763E5" w:rsidRPr="003708D0" w:rsidRDefault="000763E5" w:rsidP="00B46D58">
      <w:pPr>
        <w:pStyle w:val="BodyText"/>
        <w:widowControl w:val="0"/>
        <w:spacing w:after="160"/>
        <w:ind w:right="-7" w:firstLine="567"/>
        <w:jc w:val="center"/>
        <w:rPr>
          <w:rFonts w:ascii="GHEA Grapalat" w:hAnsi="GHEA Grapalat"/>
        </w:rPr>
      </w:pPr>
    </w:p>
    <w:p w14:paraId="2970F2D8" w14:textId="77777777" w:rsidR="00096865" w:rsidRPr="003708D0" w:rsidRDefault="000763E5" w:rsidP="00B46D58">
      <w:pPr>
        <w:pStyle w:val="BodyText"/>
        <w:widowControl w:val="0"/>
        <w:spacing w:after="160"/>
        <w:ind w:right="-7" w:firstLine="567"/>
        <w:jc w:val="center"/>
        <w:rPr>
          <w:rFonts w:ascii="GHEA Grapalat" w:hAnsi="GHEA Grapalat" w:cs="Sylfaen"/>
        </w:rPr>
      </w:pPr>
      <w:r w:rsidRPr="003708D0">
        <w:rPr>
          <w:rFonts w:ascii="GHEA Grapalat" w:hAnsi="GHEA Grapalat"/>
        </w:rPr>
        <w:t>ПРИГЛАШЕНИ</w:t>
      </w:r>
      <w:r w:rsidR="00096865" w:rsidRPr="003708D0">
        <w:rPr>
          <w:rFonts w:ascii="GHEA Grapalat" w:hAnsi="GHEA Grapalat"/>
        </w:rPr>
        <w:t>Е</w:t>
      </w:r>
    </w:p>
    <w:p w14:paraId="6D211977" w14:textId="77777777" w:rsidR="00096865" w:rsidRPr="003708D0" w:rsidRDefault="00096865" w:rsidP="00B46D58">
      <w:pPr>
        <w:pStyle w:val="BodyText"/>
        <w:widowControl w:val="0"/>
        <w:spacing w:after="160"/>
        <w:ind w:right="-7" w:firstLine="567"/>
        <w:jc w:val="center"/>
        <w:rPr>
          <w:rFonts w:ascii="GHEA Grapalat" w:hAnsi="GHEA Grapalat" w:cs="Sylfaen"/>
        </w:rPr>
      </w:pPr>
    </w:p>
    <w:p w14:paraId="29DAD1A2" w14:textId="77777777" w:rsidR="00096865" w:rsidRPr="003708D0" w:rsidRDefault="00096865" w:rsidP="00B46D58">
      <w:pPr>
        <w:pStyle w:val="BodyText"/>
        <w:widowControl w:val="0"/>
        <w:spacing w:after="160"/>
        <w:ind w:right="-7" w:firstLine="567"/>
        <w:jc w:val="center"/>
        <w:rPr>
          <w:rFonts w:ascii="GHEA Grapalat" w:hAnsi="GHEA Grapalat" w:cs="Sylfaen"/>
        </w:rPr>
      </w:pPr>
    </w:p>
    <w:p w14:paraId="0824475B" w14:textId="202BBD08" w:rsidR="009314EC" w:rsidRPr="009314EC" w:rsidRDefault="009314EC" w:rsidP="009314EC">
      <w:pPr>
        <w:pStyle w:val="BodyText"/>
        <w:widowControl w:val="0"/>
        <w:spacing w:after="160"/>
        <w:ind w:right="-7" w:firstLine="567"/>
        <w:jc w:val="center"/>
        <w:rPr>
          <w:rFonts w:ascii="GHEA Grapalat" w:hAnsi="GHEA Grapalat"/>
        </w:rPr>
      </w:pPr>
      <w:r>
        <w:rPr>
          <w:rFonts w:ascii="GHEA Grapalat" w:hAnsi="GHEA Grapalat"/>
        </w:rPr>
        <w:t xml:space="preserve">НА ЗАПРОС КОТИРОВОК, ОБЪЯВЛЕННЫЙ С ЦЕЛЬЮ ПРИОБРЕТЕНИЯ </w:t>
      </w:r>
      <w:r w:rsidR="004D20FC">
        <w:rPr>
          <w:rFonts w:ascii="GHEA Grapalat" w:hAnsi="GHEA Grapalat"/>
        </w:rPr>
        <w:t>БРУСЧАТКИ</w:t>
      </w:r>
      <w:r w:rsidR="004D20FC">
        <w:rPr>
          <w:rFonts w:ascii="GHEA Grapalat" w:hAnsi="GHEA Grapalat"/>
          <w:lang w:val="en-US"/>
        </w:rPr>
        <w:t xml:space="preserve"> </w:t>
      </w:r>
      <w:r>
        <w:rPr>
          <w:rFonts w:ascii="GHEA Grapalat" w:hAnsi="GHEA Grapalat"/>
        </w:rPr>
        <w:t xml:space="preserve">ДЛЯ НУЖД </w:t>
      </w:r>
      <w:r w:rsidR="00B76BB8" w:rsidRPr="003708D0">
        <w:rPr>
          <w:rFonts w:ascii="GHEA Grapalat" w:hAnsi="GHEA Grapalat"/>
        </w:rPr>
        <w:t>«</w:t>
      </w:r>
      <w:r w:rsidR="00B76BB8">
        <w:rPr>
          <w:rFonts w:ascii="GHEA Grapalat" w:hAnsi="GHEA Grapalat"/>
        </w:rPr>
        <w:t>БЛАГОУСТРОИСТВО ГОРИССКОЙ ОБЩИНЫ»</w:t>
      </w:r>
      <w:r>
        <w:rPr>
          <w:rFonts w:ascii="GHEA Grapalat" w:hAnsi="GHEA Grapalat"/>
        </w:rPr>
        <w:t xml:space="preserve"> ОНО</w:t>
      </w:r>
    </w:p>
    <w:p w14:paraId="5090A737" w14:textId="77777777" w:rsidR="00CE0D95" w:rsidRPr="003708D0" w:rsidRDefault="00CE0D95" w:rsidP="00B46D58">
      <w:pPr>
        <w:pStyle w:val="BodyText"/>
        <w:widowControl w:val="0"/>
        <w:spacing w:after="160"/>
        <w:ind w:right="-7" w:firstLine="567"/>
        <w:jc w:val="center"/>
        <w:rPr>
          <w:rFonts w:ascii="GHEA Grapalat" w:hAnsi="GHEA Grapalat"/>
        </w:rPr>
      </w:pPr>
    </w:p>
    <w:p w14:paraId="586BD4A7" w14:textId="77777777" w:rsidR="00CE0D95" w:rsidRPr="003708D0" w:rsidRDefault="00CE0D95" w:rsidP="00B46D58">
      <w:pPr>
        <w:pStyle w:val="BodyText"/>
        <w:widowControl w:val="0"/>
        <w:spacing w:after="160"/>
        <w:ind w:right="-7" w:firstLine="567"/>
        <w:jc w:val="center"/>
        <w:rPr>
          <w:rFonts w:ascii="GHEA Grapalat" w:hAnsi="GHEA Grapalat"/>
        </w:rPr>
      </w:pPr>
    </w:p>
    <w:p w14:paraId="3BC9E52F" w14:textId="77777777" w:rsidR="000763E5" w:rsidRPr="003708D0" w:rsidRDefault="000763E5" w:rsidP="00B46D58">
      <w:pPr>
        <w:rPr>
          <w:rFonts w:ascii="GHEA Grapalat" w:hAnsi="GHEA Grapalat"/>
        </w:rPr>
      </w:pPr>
      <w:r w:rsidRPr="003708D0">
        <w:rPr>
          <w:rFonts w:ascii="GHEA Grapalat" w:hAnsi="GHEA Grapalat"/>
        </w:rPr>
        <w:br w:type="page"/>
      </w:r>
    </w:p>
    <w:p w14:paraId="4B69FFBC" w14:textId="77777777" w:rsidR="001A43A4" w:rsidRPr="003708D0" w:rsidRDefault="00096865" w:rsidP="00B46D58">
      <w:pPr>
        <w:widowControl w:val="0"/>
        <w:spacing w:after="160"/>
        <w:ind w:firstLine="567"/>
        <w:jc w:val="both"/>
        <w:rPr>
          <w:rFonts w:ascii="GHEA Grapalat" w:hAnsi="GHEA Grapalat" w:cs="Sylfaen"/>
          <w:i/>
        </w:rPr>
      </w:pPr>
      <w:r w:rsidRPr="003708D0">
        <w:rPr>
          <w:rFonts w:ascii="GHEA Grapalat" w:hAnsi="GHEA Grapalat"/>
          <w:i/>
        </w:rPr>
        <w:lastRenderedPageBreak/>
        <w:t>Уважаемый участник, прежде чем составить и подать заявку просим Вас</w:t>
      </w:r>
      <w:r w:rsidR="001D209D" w:rsidRPr="003708D0">
        <w:rPr>
          <w:rFonts w:ascii="Courier New" w:hAnsi="Courier New" w:cs="Courier New"/>
          <w:i/>
          <w:lang w:val="en-US"/>
        </w:rPr>
        <w:t> </w:t>
      </w:r>
      <w:r w:rsidRPr="003708D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C84A9F6" w14:textId="77777777" w:rsidR="00984BDB" w:rsidRPr="003708D0" w:rsidRDefault="00984BDB" w:rsidP="00B46D58">
      <w:pPr>
        <w:widowControl w:val="0"/>
        <w:spacing w:after="160"/>
        <w:ind w:firstLine="567"/>
        <w:jc w:val="both"/>
        <w:rPr>
          <w:rFonts w:ascii="GHEA Grapalat" w:hAnsi="GHEA Grapalat"/>
          <w:i/>
        </w:rPr>
      </w:pPr>
    </w:p>
    <w:p w14:paraId="487913F7" w14:textId="77777777" w:rsidR="00160AE4" w:rsidRPr="003708D0" w:rsidRDefault="00994A77" w:rsidP="00B46D58">
      <w:pPr>
        <w:widowControl w:val="0"/>
        <w:spacing w:after="160"/>
        <w:ind w:firstLine="567"/>
        <w:jc w:val="center"/>
        <w:rPr>
          <w:rFonts w:ascii="GHEA Grapalat" w:hAnsi="GHEA Grapalat" w:cs="Sylfaen"/>
          <w:b/>
        </w:rPr>
      </w:pPr>
      <w:r w:rsidRPr="003708D0">
        <w:rPr>
          <w:rFonts w:ascii="GHEA Grapalat" w:hAnsi="GHEA Grapalat"/>
        </w:rPr>
        <w:br w:type="page"/>
      </w:r>
    </w:p>
    <w:p w14:paraId="67FFBD26" w14:textId="77777777" w:rsidR="00160AE4" w:rsidRPr="003708D0" w:rsidRDefault="00160AE4" w:rsidP="00B46D58">
      <w:pPr>
        <w:widowControl w:val="0"/>
        <w:spacing w:after="160"/>
        <w:jc w:val="center"/>
        <w:rPr>
          <w:rFonts w:ascii="GHEA Grapalat" w:hAnsi="GHEA Grapalat"/>
          <w:b/>
        </w:rPr>
      </w:pPr>
      <w:r w:rsidRPr="003708D0">
        <w:rPr>
          <w:rFonts w:ascii="GHEA Grapalat" w:hAnsi="GHEA Grapalat"/>
          <w:b/>
        </w:rPr>
        <w:lastRenderedPageBreak/>
        <w:t>СОДЕРЖАНИЕ</w:t>
      </w:r>
    </w:p>
    <w:p w14:paraId="59085383" w14:textId="77777777" w:rsidR="00160AE4" w:rsidRPr="003708D0" w:rsidRDefault="00160AE4" w:rsidP="00B46D58">
      <w:pPr>
        <w:widowControl w:val="0"/>
        <w:spacing w:after="160"/>
        <w:ind w:firstLine="567"/>
        <w:jc w:val="center"/>
        <w:rPr>
          <w:rFonts w:ascii="GHEA Grapalat" w:hAnsi="GHEA Grapalat"/>
          <w:i/>
        </w:rPr>
      </w:pPr>
    </w:p>
    <w:p w14:paraId="30F88B20" w14:textId="479573E8" w:rsidR="009314EC" w:rsidRPr="00B76BB8" w:rsidRDefault="004D20FC" w:rsidP="009314EC">
      <w:pPr>
        <w:pStyle w:val="BodyText"/>
        <w:widowControl w:val="0"/>
        <w:spacing w:after="160"/>
        <w:ind w:right="-7" w:firstLine="567"/>
        <w:jc w:val="center"/>
        <w:rPr>
          <w:rFonts w:ascii="GHEA Grapalat" w:hAnsi="GHEA Grapalat"/>
          <w:i/>
        </w:rPr>
      </w:pPr>
      <w:r>
        <w:rPr>
          <w:rFonts w:ascii="GHEA Grapalat" w:hAnsi="GHEA Grapalat"/>
          <w:b/>
        </w:rPr>
        <w:t>«</w:t>
      </w:r>
      <w:r>
        <w:rPr>
          <w:rFonts w:ascii="GHEA Grapalat" w:hAnsi="GHEA Grapalat"/>
          <w:i/>
          <w:iCs/>
        </w:rPr>
        <w:t>БРУСЧАТК</w:t>
      </w:r>
      <w:r>
        <w:rPr>
          <w:rFonts w:ascii="GHEA Grapalat" w:hAnsi="GHEA Grapalat"/>
          <w:i/>
          <w:iCs/>
          <w:lang w:val="en-US"/>
        </w:rPr>
        <w:t>И</w:t>
      </w:r>
      <w:r>
        <w:rPr>
          <w:rFonts w:ascii="GHEA Grapalat" w:hAnsi="GHEA Grapalat"/>
          <w:b/>
        </w:rPr>
        <w:t>»</w:t>
      </w:r>
      <w:r>
        <w:rPr>
          <w:rFonts w:ascii="GHEA Grapalat" w:hAnsi="GHEA Grapalat"/>
          <w:i/>
        </w:rPr>
        <w:t xml:space="preserve"> </w:t>
      </w:r>
      <w:r w:rsidR="00B76BB8" w:rsidRPr="00B76BB8">
        <w:rPr>
          <w:rFonts w:ascii="GHEA Grapalat" w:hAnsi="GHEA Grapalat"/>
          <w:i/>
        </w:rPr>
        <w:t>ДЛЯ НУЖД «БЛАГОУСТРОИСТВО ГОРИССКОЙ ОБЩИНЫ» ОНО</w:t>
      </w:r>
    </w:p>
    <w:p w14:paraId="45911E61" w14:textId="77777777" w:rsidR="00160AE4" w:rsidRPr="003708D0" w:rsidRDefault="00160AE4" w:rsidP="00A45C36">
      <w:pPr>
        <w:widowControl w:val="0"/>
        <w:spacing w:after="160"/>
        <w:rPr>
          <w:rFonts w:ascii="GHEA Grapalat" w:hAnsi="GHEA Grapalat"/>
        </w:rPr>
      </w:pPr>
    </w:p>
    <w:p w14:paraId="6B473E5C" w14:textId="77777777" w:rsidR="00C67E80" w:rsidRPr="003708D0" w:rsidRDefault="00160AE4" w:rsidP="00A45C36">
      <w:pPr>
        <w:widowControl w:val="0"/>
        <w:spacing w:after="160"/>
        <w:jc w:val="center"/>
        <w:rPr>
          <w:rFonts w:ascii="GHEA Grapalat" w:hAnsi="GHEA Grapalat"/>
          <w:i/>
        </w:rPr>
      </w:pPr>
      <w:r w:rsidRPr="003708D0">
        <w:rPr>
          <w:rFonts w:ascii="GHEA Grapalat" w:hAnsi="GHEA Grapalat"/>
          <w:b/>
        </w:rPr>
        <w:t xml:space="preserve">ПРИГЛАШЕНИЯ </w:t>
      </w:r>
      <w:r w:rsidR="00836F0C" w:rsidRPr="003708D0">
        <w:rPr>
          <w:rFonts w:ascii="GHEA Grapalat" w:hAnsi="GHEA Grapalat"/>
          <w:b/>
        </w:rPr>
        <w:t>НА ЗАПРОС КОТИРОВОК</w:t>
      </w:r>
      <w:r w:rsidRPr="003708D0">
        <w:rPr>
          <w:rFonts w:ascii="GHEA Grapalat" w:hAnsi="GHEA Grapalat"/>
          <w:b/>
        </w:rPr>
        <w:t xml:space="preserve">, </w:t>
      </w:r>
      <w:r w:rsidR="005C1BF7" w:rsidRPr="003708D0">
        <w:rPr>
          <w:rFonts w:ascii="GHEA Grapalat" w:hAnsi="GHEA Grapalat"/>
          <w:b/>
        </w:rPr>
        <w:br/>
      </w:r>
      <w:r w:rsidRPr="003708D0">
        <w:rPr>
          <w:rFonts w:ascii="GHEA Grapalat" w:hAnsi="GHEA Grapalat"/>
          <w:b/>
        </w:rPr>
        <w:t>ОБЪЯВЛЕННЫЙ С ЦЕЛЬЮ ПРИОБРЕТЕНИЯ</w:t>
      </w:r>
    </w:p>
    <w:p w14:paraId="2730486F" w14:textId="77777777" w:rsidR="00096865" w:rsidRPr="003708D0" w:rsidRDefault="00096865" w:rsidP="00B46D58">
      <w:pPr>
        <w:widowControl w:val="0"/>
        <w:spacing w:after="160"/>
        <w:jc w:val="center"/>
        <w:rPr>
          <w:rFonts w:ascii="GHEA Grapalat" w:hAnsi="GHEA Grapalat"/>
          <w:b/>
        </w:rPr>
      </w:pPr>
      <w:r w:rsidRPr="003708D0">
        <w:rPr>
          <w:rFonts w:ascii="GHEA Grapalat" w:hAnsi="GHEA Grapalat"/>
          <w:b/>
        </w:rPr>
        <w:t>ЧАСТЬ I.</w:t>
      </w:r>
    </w:p>
    <w:p w14:paraId="02578B4B" w14:textId="77777777" w:rsidR="002E069D" w:rsidRPr="003708D0" w:rsidRDefault="002E069D" w:rsidP="00B46D58">
      <w:pPr>
        <w:widowControl w:val="0"/>
        <w:spacing w:after="160"/>
        <w:jc w:val="center"/>
        <w:rPr>
          <w:rFonts w:ascii="GHEA Grapalat" w:hAnsi="GHEA Grapalat"/>
        </w:rPr>
      </w:pPr>
    </w:p>
    <w:p w14:paraId="73875BDD"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w:t>
      </w:r>
      <w:r w:rsidR="005C1BF7" w:rsidRPr="003708D0">
        <w:rPr>
          <w:rFonts w:ascii="GHEA Grapalat" w:hAnsi="GHEA Grapalat"/>
        </w:rPr>
        <w:tab/>
      </w:r>
      <w:r w:rsidR="00543BAE" w:rsidRPr="003708D0">
        <w:rPr>
          <w:rFonts w:ascii="GHEA Grapalat" w:hAnsi="GHEA Grapalat"/>
        </w:rPr>
        <w:t>Характеристика предмета закупки</w:t>
      </w:r>
      <w:r w:rsidRPr="003708D0">
        <w:rPr>
          <w:rFonts w:ascii="GHEA Grapalat" w:hAnsi="GHEA Grapalat"/>
        </w:rPr>
        <w:t xml:space="preserve"> </w:t>
      </w:r>
    </w:p>
    <w:p w14:paraId="2ADC2027"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2.</w:t>
      </w:r>
      <w:r w:rsidR="005D191A" w:rsidRPr="003708D0">
        <w:rPr>
          <w:rFonts w:ascii="GHEA Grapalat" w:hAnsi="GHEA Grapalat"/>
        </w:rPr>
        <w:tab/>
      </w:r>
      <w:r w:rsidRPr="003708D0">
        <w:rPr>
          <w:rFonts w:ascii="GHEA Grapalat" w:hAnsi="GHEA Grapalat"/>
        </w:rPr>
        <w:t>Требования к праву участника на участие</w:t>
      </w:r>
      <w:r w:rsidR="00543BAE" w:rsidRPr="003708D0">
        <w:rPr>
          <w:rFonts w:ascii="GHEA Grapalat" w:hAnsi="GHEA Grapalat"/>
        </w:rPr>
        <w:t xml:space="preserve"> и порядок их оценки</w:t>
      </w:r>
      <w:r w:rsidR="003D0E3C" w:rsidRPr="003708D0">
        <w:rPr>
          <w:rFonts w:ascii="GHEA Grapalat" w:hAnsi="GHEA Grapalat"/>
        </w:rPr>
        <w:t>, в случае признания отобранным участником-условия представления обеспечения квалификации.</w:t>
      </w:r>
    </w:p>
    <w:p w14:paraId="59CA541B"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3.</w:t>
      </w:r>
      <w:r w:rsidR="005D191A" w:rsidRPr="003708D0">
        <w:rPr>
          <w:rFonts w:ascii="GHEA Grapalat" w:hAnsi="GHEA Grapalat"/>
        </w:rPr>
        <w:tab/>
      </w:r>
      <w:r w:rsidRPr="003708D0">
        <w:rPr>
          <w:rFonts w:ascii="GHEA Grapalat" w:hAnsi="GHEA Grapalat"/>
        </w:rPr>
        <w:t>Разъяснение приглашения и порядок вне</w:t>
      </w:r>
      <w:r w:rsidR="00543BAE" w:rsidRPr="003708D0">
        <w:rPr>
          <w:rFonts w:ascii="GHEA Grapalat" w:hAnsi="GHEA Grapalat"/>
        </w:rPr>
        <w:t>сения изменения в приглашение</w:t>
      </w:r>
    </w:p>
    <w:p w14:paraId="420964C7" w14:textId="77777777" w:rsidR="00087A30" w:rsidRPr="003708D0" w:rsidRDefault="00096865" w:rsidP="00B46D58">
      <w:pPr>
        <w:widowControl w:val="0"/>
        <w:tabs>
          <w:tab w:val="left" w:pos="1134"/>
        </w:tabs>
        <w:spacing w:after="160"/>
        <w:ind w:left="1134" w:hanging="567"/>
        <w:jc w:val="both"/>
        <w:rPr>
          <w:rFonts w:ascii="GHEA Grapalat" w:hAnsi="GHEA Grapalat" w:cs="Sylfaen"/>
        </w:rPr>
      </w:pPr>
      <w:r w:rsidRPr="003708D0">
        <w:rPr>
          <w:rFonts w:ascii="GHEA Grapalat" w:hAnsi="GHEA Grapalat"/>
        </w:rPr>
        <w:t>4.</w:t>
      </w:r>
      <w:r w:rsidR="005D191A" w:rsidRPr="003708D0">
        <w:rPr>
          <w:rFonts w:ascii="GHEA Grapalat" w:hAnsi="GHEA Grapalat"/>
        </w:rPr>
        <w:tab/>
      </w:r>
      <w:r w:rsidRPr="003708D0">
        <w:rPr>
          <w:rFonts w:ascii="GHEA Grapalat" w:hAnsi="GHEA Grapalat"/>
        </w:rPr>
        <w:t>Порядок подачи заявки</w:t>
      </w:r>
    </w:p>
    <w:p w14:paraId="7D6BFF61" w14:textId="77777777" w:rsidR="00096865" w:rsidRPr="003708D0" w:rsidRDefault="00543BAE" w:rsidP="00B46D58">
      <w:pPr>
        <w:widowControl w:val="0"/>
        <w:tabs>
          <w:tab w:val="left" w:pos="1134"/>
        </w:tabs>
        <w:spacing w:after="160"/>
        <w:ind w:left="1134" w:hanging="567"/>
        <w:jc w:val="both"/>
        <w:rPr>
          <w:rFonts w:ascii="GHEA Grapalat" w:hAnsi="GHEA Grapalat"/>
        </w:rPr>
      </w:pPr>
      <w:r w:rsidRPr="003708D0">
        <w:rPr>
          <w:rFonts w:ascii="GHEA Grapalat" w:hAnsi="GHEA Grapalat"/>
        </w:rPr>
        <w:t>5.</w:t>
      </w:r>
      <w:r w:rsidRPr="003708D0">
        <w:rPr>
          <w:rFonts w:ascii="GHEA Grapalat" w:hAnsi="GHEA Grapalat"/>
        </w:rPr>
        <w:tab/>
        <w:t>Ценовое предложение заявки</w:t>
      </w:r>
      <w:r w:rsidR="00087A30" w:rsidRPr="003708D0">
        <w:rPr>
          <w:rFonts w:ascii="GHEA Grapalat" w:hAnsi="GHEA Grapalat"/>
        </w:rPr>
        <w:t xml:space="preserve"> </w:t>
      </w:r>
    </w:p>
    <w:p w14:paraId="33312B51"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6.</w:t>
      </w:r>
      <w:r w:rsidR="005D191A" w:rsidRPr="003708D0">
        <w:rPr>
          <w:rFonts w:ascii="GHEA Grapalat" w:hAnsi="GHEA Grapalat"/>
        </w:rPr>
        <w:tab/>
      </w:r>
      <w:r w:rsidRPr="003708D0">
        <w:rPr>
          <w:rFonts w:ascii="GHEA Grapalat" w:hAnsi="GHEA Grapalat"/>
        </w:rPr>
        <w:t>Срок действия заявки, порядок внесения</w:t>
      </w:r>
      <w:r w:rsidR="005D191A" w:rsidRPr="003708D0">
        <w:rPr>
          <w:rFonts w:ascii="GHEA Grapalat" w:hAnsi="GHEA Grapalat"/>
        </w:rPr>
        <w:t xml:space="preserve"> изменений в заявки и их отзыва</w:t>
      </w:r>
      <w:r w:rsidRPr="003708D0">
        <w:rPr>
          <w:rFonts w:ascii="GHEA Grapalat" w:hAnsi="GHEA Grapalat"/>
        </w:rPr>
        <w:t xml:space="preserve"> </w:t>
      </w:r>
    </w:p>
    <w:p w14:paraId="00579EAB" w14:textId="77777777" w:rsidR="00096865" w:rsidRPr="003708D0" w:rsidRDefault="00087A30" w:rsidP="00B46D58">
      <w:pPr>
        <w:widowControl w:val="0"/>
        <w:tabs>
          <w:tab w:val="left" w:pos="1134"/>
        </w:tabs>
        <w:spacing w:after="160"/>
        <w:ind w:left="1134" w:hanging="567"/>
        <w:jc w:val="both"/>
        <w:rPr>
          <w:rFonts w:ascii="GHEA Grapalat" w:hAnsi="GHEA Grapalat" w:cs="Sylfaen"/>
        </w:rPr>
      </w:pPr>
      <w:r w:rsidRPr="003708D0">
        <w:rPr>
          <w:rFonts w:ascii="GHEA Grapalat" w:hAnsi="GHEA Grapalat"/>
        </w:rPr>
        <w:t>8.</w:t>
      </w:r>
      <w:r w:rsidR="005D191A" w:rsidRPr="003708D0">
        <w:rPr>
          <w:rFonts w:ascii="GHEA Grapalat" w:hAnsi="GHEA Grapalat"/>
        </w:rPr>
        <w:tab/>
      </w:r>
      <w:r w:rsidRPr="003708D0">
        <w:rPr>
          <w:rFonts w:ascii="GHEA Grapalat" w:hAnsi="GHEA Grapalat"/>
        </w:rPr>
        <w:t>Вскрытие, оц</w:t>
      </w:r>
      <w:r w:rsidR="000B2CFA" w:rsidRPr="003708D0">
        <w:rPr>
          <w:rFonts w:ascii="GHEA Grapalat" w:hAnsi="GHEA Grapalat"/>
        </w:rPr>
        <w:t>енка заявок и подведение итогов</w:t>
      </w:r>
    </w:p>
    <w:p w14:paraId="3C6EAA3D"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9.</w:t>
      </w:r>
      <w:r w:rsidR="005D191A" w:rsidRPr="003708D0">
        <w:rPr>
          <w:rFonts w:ascii="GHEA Grapalat" w:hAnsi="GHEA Grapalat"/>
        </w:rPr>
        <w:tab/>
      </w:r>
      <w:r w:rsidRPr="003708D0">
        <w:rPr>
          <w:rFonts w:ascii="GHEA Grapalat" w:hAnsi="GHEA Grapalat"/>
        </w:rPr>
        <w:t>Заключение догово</w:t>
      </w:r>
      <w:r w:rsidR="00543BAE" w:rsidRPr="003708D0">
        <w:rPr>
          <w:rFonts w:ascii="GHEA Grapalat" w:hAnsi="GHEA Grapalat"/>
        </w:rPr>
        <w:t>ра</w:t>
      </w:r>
    </w:p>
    <w:p w14:paraId="7C85AEC4"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10.</w:t>
      </w:r>
      <w:r w:rsidR="005D191A" w:rsidRPr="003708D0">
        <w:rPr>
          <w:rFonts w:ascii="GHEA Grapalat" w:hAnsi="GHEA Grapalat"/>
        </w:rPr>
        <w:tab/>
      </w:r>
      <w:r w:rsidR="003E1D9D" w:rsidRPr="003708D0">
        <w:rPr>
          <w:rFonts w:ascii="GHEA Grapalat" w:hAnsi="GHEA Grapalat"/>
        </w:rPr>
        <w:t xml:space="preserve">Обеспечения </w:t>
      </w:r>
      <w:r w:rsidR="00174DAB" w:rsidRPr="003708D0">
        <w:rPr>
          <w:rFonts w:ascii="GHEA Grapalat" w:hAnsi="GHEA Grapalat"/>
        </w:rPr>
        <w:t xml:space="preserve">квалификации  и </w:t>
      </w:r>
      <w:r w:rsidR="00543BAE" w:rsidRPr="003708D0">
        <w:rPr>
          <w:rFonts w:ascii="GHEA Grapalat" w:hAnsi="GHEA Grapalat"/>
        </w:rPr>
        <w:t>договора</w:t>
      </w:r>
      <w:r w:rsidRPr="003708D0">
        <w:rPr>
          <w:rFonts w:ascii="GHEA Grapalat" w:hAnsi="GHEA Grapalat"/>
        </w:rPr>
        <w:t xml:space="preserve"> </w:t>
      </w:r>
    </w:p>
    <w:p w14:paraId="2F8E7DCE"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11.</w:t>
      </w:r>
      <w:r w:rsidR="005D191A" w:rsidRPr="003708D0">
        <w:rPr>
          <w:rFonts w:ascii="GHEA Grapalat" w:hAnsi="GHEA Grapalat"/>
        </w:rPr>
        <w:tab/>
      </w:r>
      <w:r w:rsidRPr="003708D0">
        <w:rPr>
          <w:rFonts w:ascii="GHEA Grapalat" w:hAnsi="GHEA Grapalat"/>
        </w:rPr>
        <w:t>Объяв</w:t>
      </w:r>
      <w:r w:rsidR="00543BAE" w:rsidRPr="003708D0">
        <w:rPr>
          <w:rFonts w:ascii="GHEA Grapalat" w:hAnsi="GHEA Grapalat"/>
        </w:rPr>
        <w:t>ление процедуры несостоявшейся</w:t>
      </w:r>
      <w:r w:rsidRPr="003708D0">
        <w:rPr>
          <w:rFonts w:ascii="GHEA Grapalat" w:hAnsi="GHEA Grapalat"/>
        </w:rPr>
        <w:t xml:space="preserve"> </w:t>
      </w:r>
    </w:p>
    <w:p w14:paraId="087D1132"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12.</w:t>
      </w:r>
      <w:r w:rsidR="005D191A" w:rsidRPr="003708D0">
        <w:rPr>
          <w:rFonts w:ascii="GHEA Grapalat" w:hAnsi="GHEA Grapalat"/>
        </w:rPr>
        <w:tab/>
      </w:r>
      <w:r w:rsidRPr="003708D0">
        <w:rPr>
          <w:rFonts w:ascii="GHEA Grapalat" w:hAnsi="GHEA Grapalat"/>
        </w:rPr>
        <w:t>Право участника и порядок обжалования им действий и (или) принятых решений</w:t>
      </w:r>
      <w:r w:rsidR="00543BAE" w:rsidRPr="003708D0">
        <w:rPr>
          <w:rFonts w:ascii="GHEA Grapalat" w:hAnsi="GHEA Grapalat"/>
        </w:rPr>
        <w:t>, связанных с процессом закупки</w:t>
      </w:r>
    </w:p>
    <w:p w14:paraId="410957F9" w14:textId="77777777" w:rsidR="00520F57" w:rsidRPr="003708D0" w:rsidRDefault="00520F57" w:rsidP="00836F0C">
      <w:pPr>
        <w:widowControl w:val="0"/>
        <w:spacing w:after="160"/>
        <w:rPr>
          <w:rFonts w:ascii="GHEA Grapalat" w:hAnsi="GHEA Grapalat"/>
          <w:b/>
        </w:rPr>
      </w:pPr>
    </w:p>
    <w:p w14:paraId="1E80B6C3" w14:textId="77777777" w:rsidR="008842CE" w:rsidRPr="003708D0" w:rsidRDefault="00CA590C" w:rsidP="00836F0C">
      <w:pPr>
        <w:widowControl w:val="0"/>
        <w:spacing w:after="160"/>
        <w:jc w:val="center"/>
        <w:rPr>
          <w:rFonts w:ascii="GHEA Grapalat" w:hAnsi="GHEA Grapalat"/>
          <w:b/>
        </w:rPr>
      </w:pPr>
      <w:r w:rsidRPr="003708D0">
        <w:rPr>
          <w:rFonts w:ascii="GHEA Grapalat" w:hAnsi="GHEA Grapalat"/>
          <w:b/>
        </w:rPr>
        <w:t xml:space="preserve">ЧАСТЬ II. </w:t>
      </w:r>
    </w:p>
    <w:p w14:paraId="4AF01F5F" w14:textId="77777777" w:rsidR="00520F57" w:rsidRPr="003708D0" w:rsidRDefault="00836F0C" w:rsidP="00B46D58">
      <w:pPr>
        <w:widowControl w:val="0"/>
        <w:spacing w:after="160"/>
        <w:jc w:val="center"/>
        <w:rPr>
          <w:rFonts w:ascii="GHEA Grapalat" w:hAnsi="GHEA Grapalat"/>
          <w:b/>
        </w:rPr>
      </w:pPr>
      <w:r w:rsidRPr="003708D0">
        <w:rPr>
          <w:rFonts w:ascii="GHEA Grapalat" w:hAnsi="GHEA Grapalat"/>
          <w:b/>
        </w:rPr>
        <w:t xml:space="preserve">ИНСТРУКЦИЯ ПО ПОДГОТОВКЕ ЗАЯВКИ </w:t>
      </w:r>
      <w:r w:rsidRPr="003708D0">
        <w:rPr>
          <w:rFonts w:ascii="GHEA Grapalat" w:hAnsi="GHEA Grapalat"/>
          <w:b/>
        </w:rPr>
        <w:br/>
        <w:t>НА ЗАПРОС КОТИРОВОК</w:t>
      </w:r>
    </w:p>
    <w:p w14:paraId="78F052C1"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w:t>
      </w:r>
      <w:r w:rsidRPr="003708D0">
        <w:rPr>
          <w:rFonts w:ascii="GHEA Grapalat" w:hAnsi="GHEA Grapalat"/>
        </w:rPr>
        <w:tab/>
        <w:t>Общ</w:t>
      </w:r>
      <w:r w:rsidR="00543BAE" w:rsidRPr="003708D0">
        <w:rPr>
          <w:rFonts w:ascii="GHEA Grapalat" w:hAnsi="GHEA Grapalat"/>
        </w:rPr>
        <w:t>ие положения</w:t>
      </w:r>
    </w:p>
    <w:p w14:paraId="36A3AEC0" w14:textId="77777777" w:rsidR="00096865" w:rsidRPr="003708D0" w:rsidRDefault="00543BAE" w:rsidP="00B46D58">
      <w:pPr>
        <w:widowControl w:val="0"/>
        <w:tabs>
          <w:tab w:val="left" w:pos="1134"/>
        </w:tabs>
        <w:spacing w:after="160"/>
        <w:ind w:left="1134" w:hanging="567"/>
        <w:jc w:val="both"/>
        <w:rPr>
          <w:rFonts w:ascii="GHEA Grapalat" w:hAnsi="GHEA Grapalat"/>
        </w:rPr>
      </w:pPr>
      <w:r w:rsidRPr="003708D0">
        <w:rPr>
          <w:rFonts w:ascii="GHEA Grapalat" w:hAnsi="GHEA Grapalat"/>
        </w:rPr>
        <w:t>2.</w:t>
      </w:r>
      <w:r w:rsidRPr="003708D0">
        <w:rPr>
          <w:rFonts w:ascii="GHEA Grapalat" w:hAnsi="GHEA Grapalat"/>
        </w:rPr>
        <w:tab/>
        <w:t>Заявка на процедуру</w:t>
      </w:r>
    </w:p>
    <w:p w14:paraId="4073C04F" w14:textId="77777777" w:rsidR="0061522D" w:rsidRPr="003708D0" w:rsidRDefault="00450C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3</w:t>
      </w:r>
      <w:r w:rsidR="00543BAE" w:rsidRPr="003708D0">
        <w:rPr>
          <w:rFonts w:ascii="GHEA Grapalat" w:hAnsi="GHEA Grapalat"/>
        </w:rPr>
        <w:t>.</w:t>
      </w:r>
      <w:r w:rsidR="00543BAE" w:rsidRPr="003708D0">
        <w:rPr>
          <w:rFonts w:ascii="GHEA Grapalat" w:hAnsi="GHEA Grapalat"/>
        </w:rPr>
        <w:tab/>
        <w:t>Приложения № 1-</w:t>
      </w:r>
      <w:r w:rsidR="003529EA" w:rsidRPr="003708D0">
        <w:rPr>
          <w:rFonts w:ascii="GHEA Grapalat" w:hAnsi="GHEA Grapalat"/>
        </w:rPr>
        <w:t>6</w:t>
      </w:r>
    </w:p>
    <w:p w14:paraId="33A57842" w14:textId="77777777" w:rsidR="00E17B7F" w:rsidRPr="003708D0" w:rsidRDefault="00E17B7F">
      <w:pPr>
        <w:rPr>
          <w:rFonts w:ascii="GHEA Grapalat" w:hAnsi="GHEA Grapalat"/>
          <w:spacing w:val="-6"/>
        </w:rPr>
      </w:pPr>
    </w:p>
    <w:p w14:paraId="6E03427B" w14:textId="71120BB7" w:rsidR="00096865" w:rsidRPr="003708D0" w:rsidRDefault="00E17B7F" w:rsidP="00A45C36">
      <w:pPr>
        <w:widowControl w:val="0"/>
        <w:spacing w:after="160"/>
        <w:ind w:hanging="567"/>
        <w:jc w:val="both"/>
        <w:rPr>
          <w:rFonts w:ascii="GHEA Grapalat" w:hAnsi="GHEA Grapalat"/>
          <w:spacing w:val="-6"/>
        </w:rPr>
      </w:pPr>
      <w:r w:rsidRPr="003708D0">
        <w:rPr>
          <w:rFonts w:ascii="GHEA Grapalat" w:hAnsi="GHEA Grapalat"/>
          <w:spacing w:val="-6"/>
        </w:rPr>
        <w:t xml:space="preserve">               </w:t>
      </w:r>
      <w:r w:rsidR="00096865" w:rsidRPr="003708D0">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D20FC">
        <w:rPr>
          <w:rFonts w:ascii="Sylfaen" w:hAnsi="Sylfaen" w:cs="Sylfaen"/>
          <w:spacing w:val="-6"/>
        </w:rPr>
        <w:t>BGO-GHAPDZB-03/2026</w:t>
      </w:r>
      <w:r w:rsidR="00836F0C" w:rsidRPr="003708D0">
        <w:rPr>
          <w:rFonts w:ascii="Sylfaen" w:hAnsi="Sylfaen" w:cs="Sylfaen"/>
          <w:spacing w:val="-6"/>
        </w:rPr>
        <w:t xml:space="preserve"> </w:t>
      </w:r>
      <w:r w:rsidR="00096865" w:rsidRPr="003708D0">
        <w:rPr>
          <w:rFonts w:ascii="GHEA Grapalat" w:hAnsi="GHEA Grapalat"/>
          <w:spacing w:val="-6"/>
        </w:rPr>
        <w:t>(далее — процедура).</w:t>
      </w:r>
    </w:p>
    <w:p w14:paraId="0E1A65F8" w14:textId="09F2B6D8" w:rsidR="00096865" w:rsidRPr="003708D0" w:rsidRDefault="00096865" w:rsidP="00A45C36">
      <w:pPr>
        <w:pStyle w:val="BodyText"/>
        <w:widowControl w:val="0"/>
        <w:spacing w:after="160"/>
        <w:ind w:right="-7" w:firstLine="567"/>
        <w:jc w:val="both"/>
        <w:rPr>
          <w:rFonts w:ascii="GHEA Grapalat" w:hAnsi="GHEA Grapalat"/>
        </w:rPr>
      </w:pPr>
      <w:r w:rsidRPr="003708D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708D0">
        <w:rPr>
          <w:rFonts w:ascii="Courier New" w:hAnsi="Courier New" w:cs="Courier New"/>
          <w:lang w:val="en-US"/>
        </w:rPr>
        <w:t> </w:t>
      </w:r>
      <w:r w:rsidRPr="003708D0">
        <w:rPr>
          <w:rFonts w:ascii="GHEA Grapalat" w:hAnsi="GHEA Grapalat"/>
        </w:rPr>
        <w:t>4</w:t>
      </w:r>
      <w:r w:rsidR="006D2DF7" w:rsidRPr="003708D0">
        <w:rPr>
          <w:rFonts w:ascii="Courier New" w:hAnsi="Courier New" w:cs="Courier New"/>
          <w:lang w:val="en-US"/>
        </w:rPr>
        <w:t> </w:t>
      </w:r>
      <w:r w:rsidRPr="003708D0">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836F0C" w:rsidRPr="003708D0">
        <w:rPr>
          <w:rFonts w:ascii="GHEA Grapalat" w:hAnsi="GHEA Grapalat"/>
          <w:u w:val="single"/>
        </w:rPr>
        <w:t xml:space="preserve"> </w:t>
      </w:r>
      <w:r w:rsidR="00A45C36" w:rsidRPr="003708D0">
        <w:rPr>
          <w:rFonts w:ascii="GHEA Grapalat" w:hAnsi="GHEA Grapalat"/>
        </w:rPr>
        <w:t>«</w:t>
      </w:r>
      <w:r w:rsidR="009314EC">
        <w:rPr>
          <w:rFonts w:ascii="GHEA Grapalat" w:hAnsi="GHEA Grapalat"/>
        </w:rPr>
        <w:t>Благоустроиство Горисской общины» ОНО</w:t>
      </w:r>
      <w:r w:rsidR="009314EC" w:rsidRPr="003708D0">
        <w:rPr>
          <w:rFonts w:ascii="GHEA Grapalat" w:hAnsi="GHEA Grapalat"/>
        </w:rPr>
        <w:t xml:space="preserve"> </w:t>
      </w:r>
      <w:r w:rsidRPr="003708D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5C6832F" w14:textId="77777777" w:rsidR="00096865" w:rsidRPr="003708D0" w:rsidRDefault="00096865" w:rsidP="00A45C36">
      <w:pPr>
        <w:widowControl w:val="0"/>
        <w:spacing w:after="160"/>
        <w:ind w:firstLine="567"/>
        <w:jc w:val="both"/>
        <w:rPr>
          <w:rFonts w:ascii="GHEA Grapalat" w:hAnsi="GHEA Grapalat"/>
        </w:rPr>
      </w:pPr>
      <w:r w:rsidRPr="003708D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BA35C5E" w14:textId="77777777" w:rsidR="00096865" w:rsidRPr="003708D0" w:rsidRDefault="00096865" w:rsidP="00A45C36">
      <w:pPr>
        <w:widowControl w:val="0"/>
        <w:spacing w:after="160"/>
        <w:ind w:firstLine="567"/>
        <w:jc w:val="both"/>
        <w:rPr>
          <w:rFonts w:ascii="GHEA Grapalat" w:hAnsi="GHEA Grapalat" w:cs="Times Armenian"/>
        </w:rPr>
      </w:pPr>
      <w:r w:rsidRPr="003708D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51B6820" w14:textId="0F6E4D02" w:rsidR="003E1421" w:rsidRPr="003708D0" w:rsidRDefault="00A81DD5" w:rsidP="00A45C36">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Адрес электронной почты секретаря оценочной комиссии "</w:t>
      </w:r>
      <w:r w:rsidR="009314EC">
        <w:fldChar w:fldCharType="begin"/>
      </w:r>
      <w:r w:rsidR="009314EC">
        <w:instrText xml:space="preserve"> HYPERLINK "mailto:goris.barekargum@yandex.ru" </w:instrText>
      </w:r>
      <w:r w:rsidR="009314EC">
        <w:fldChar w:fldCharType="separate"/>
      </w:r>
      <w:r w:rsidR="009314EC">
        <w:rPr>
          <w:rStyle w:val="Hyperlink"/>
          <w:rFonts w:ascii="GHEA Grapalat" w:hAnsi="GHEA Grapalat"/>
          <w:sz w:val="24"/>
          <w:szCs w:val="24"/>
        </w:rPr>
        <w:t>goris.barekargum@yandex.ru</w:t>
      </w:r>
      <w:r w:rsidR="009314EC">
        <w:fldChar w:fldCharType="end"/>
      </w:r>
      <w:r w:rsidR="009314EC">
        <w:rPr>
          <w:rFonts w:ascii="GHEA Grapalat" w:hAnsi="GHEA Grapalat" w:cs="Sylfaen"/>
          <w:iCs/>
          <w:sz w:val="22"/>
          <w:szCs w:val="22"/>
          <w:lang w:val="hy-AM"/>
        </w:rPr>
        <w:t xml:space="preserve">, </w:t>
      </w:r>
      <w:hyperlink r:id="rId9" w:history="1">
        <w:r w:rsidR="009314EC" w:rsidRPr="00FB0850">
          <w:rPr>
            <w:rStyle w:val="Hyperlink"/>
            <w:rFonts w:ascii="GHEA Grapalat" w:hAnsi="GHEA Grapalat" w:cs="Sylfaen"/>
            <w:iCs/>
            <w:sz w:val="22"/>
            <w:szCs w:val="22"/>
            <w:lang w:val="en-GB"/>
          </w:rPr>
          <w:t>armineshalunts</w:t>
        </w:r>
        <w:r w:rsidR="009314EC" w:rsidRPr="00FB0850">
          <w:rPr>
            <w:rStyle w:val="Hyperlink"/>
            <w:rFonts w:ascii="GHEA Grapalat" w:hAnsi="GHEA Grapalat" w:cs="Sylfaen"/>
            <w:iCs/>
            <w:sz w:val="22"/>
            <w:szCs w:val="22"/>
          </w:rPr>
          <w:t>@</w:t>
        </w:r>
        <w:r w:rsidR="009314EC" w:rsidRPr="00FB0850">
          <w:rPr>
            <w:rStyle w:val="Hyperlink"/>
            <w:rFonts w:ascii="GHEA Grapalat" w:hAnsi="GHEA Grapalat" w:cs="Sylfaen"/>
            <w:iCs/>
            <w:sz w:val="22"/>
            <w:szCs w:val="22"/>
            <w:lang w:val="en-GB"/>
          </w:rPr>
          <w:t>gmail</w:t>
        </w:r>
        <w:r w:rsidR="009314EC" w:rsidRPr="009314EC">
          <w:rPr>
            <w:rStyle w:val="Hyperlink"/>
            <w:rFonts w:ascii="GHEA Grapalat" w:hAnsi="GHEA Grapalat" w:cs="Sylfaen"/>
            <w:iCs/>
            <w:sz w:val="22"/>
            <w:szCs w:val="22"/>
          </w:rPr>
          <w:t>.</w:t>
        </w:r>
        <w:r w:rsidR="009314EC" w:rsidRPr="00FB0850">
          <w:rPr>
            <w:rStyle w:val="Hyperlink"/>
            <w:rFonts w:ascii="GHEA Grapalat" w:hAnsi="GHEA Grapalat" w:cs="Sylfaen"/>
            <w:iCs/>
            <w:sz w:val="22"/>
            <w:szCs w:val="22"/>
            <w:lang w:val="en-GB"/>
          </w:rPr>
          <w:t>com</w:t>
        </w:r>
      </w:hyperlink>
      <w:r w:rsidR="00836F0C" w:rsidRPr="003708D0">
        <w:t xml:space="preserve"> </w:t>
      </w:r>
      <w:r w:rsidRPr="003708D0">
        <w:rPr>
          <w:rFonts w:ascii="GHEA Grapalat" w:hAnsi="GHEA Grapalat"/>
          <w:sz w:val="24"/>
          <w:szCs w:val="24"/>
        </w:rPr>
        <w:t>".</w:t>
      </w:r>
    </w:p>
    <w:p w14:paraId="177675A2" w14:textId="77777777" w:rsidR="00096865" w:rsidRPr="003708D0" w:rsidRDefault="00F5653D" w:rsidP="009314EC">
      <w:pPr>
        <w:widowControl w:val="0"/>
        <w:spacing w:after="160"/>
        <w:jc w:val="center"/>
        <w:rPr>
          <w:rFonts w:ascii="GHEA Grapalat" w:hAnsi="GHEA Grapalat"/>
        </w:rPr>
      </w:pPr>
      <w:r w:rsidRPr="003708D0">
        <w:rPr>
          <w:rFonts w:ascii="GHEA Grapalat" w:hAnsi="GHEA Grapalat"/>
        </w:rPr>
        <w:br w:type="page"/>
      </w:r>
      <w:r w:rsidRPr="003708D0">
        <w:rPr>
          <w:rFonts w:ascii="GHEA Grapalat" w:hAnsi="GHEA Grapalat"/>
        </w:rPr>
        <w:lastRenderedPageBreak/>
        <w:t>ЧАСТЬ I</w:t>
      </w:r>
    </w:p>
    <w:p w14:paraId="368B91CF" w14:textId="77777777" w:rsidR="00096865" w:rsidRPr="003708D0" w:rsidRDefault="00096865" w:rsidP="00B46D58">
      <w:pPr>
        <w:pStyle w:val="Heading3"/>
        <w:keepNext w:val="0"/>
        <w:widowControl w:val="0"/>
        <w:spacing w:after="160" w:line="240" w:lineRule="auto"/>
        <w:rPr>
          <w:rFonts w:ascii="GHEA Grapalat" w:hAnsi="GHEA Grapalat"/>
          <w:sz w:val="24"/>
          <w:szCs w:val="24"/>
        </w:rPr>
      </w:pPr>
    </w:p>
    <w:p w14:paraId="23657064" w14:textId="77777777" w:rsidR="00096865" w:rsidRPr="003708D0" w:rsidRDefault="00F63BBB" w:rsidP="00B46D58">
      <w:pPr>
        <w:widowControl w:val="0"/>
        <w:spacing w:after="160"/>
        <w:jc w:val="center"/>
        <w:rPr>
          <w:rFonts w:ascii="GHEA Grapalat" w:hAnsi="GHEA Grapalat" w:cs="Sylfaen"/>
          <w:b/>
        </w:rPr>
      </w:pPr>
      <w:r w:rsidRPr="003708D0">
        <w:rPr>
          <w:rFonts w:ascii="GHEA Grapalat" w:hAnsi="GHEA Grapalat"/>
          <w:b/>
        </w:rPr>
        <w:t xml:space="preserve">1. </w:t>
      </w:r>
      <w:r w:rsidR="002B32D6" w:rsidRPr="003708D0">
        <w:rPr>
          <w:rFonts w:ascii="GHEA Grapalat" w:hAnsi="GHEA Grapalat"/>
          <w:b/>
        </w:rPr>
        <w:t>ХАРАКТЕРИСТИКА ПРЕДМЕТА ЗАКУПКИ</w:t>
      </w:r>
    </w:p>
    <w:p w14:paraId="64AC1405" w14:textId="629D0BEB" w:rsidR="009314EC" w:rsidRDefault="00845AA5" w:rsidP="009314EC">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3708D0">
        <w:rPr>
          <w:rFonts w:ascii="GHEA Grapalat" w:hAnsi="GHEA Grapalat"/>
          <w:i w:val="0"/>
          <w:sz w:val="24"/>
          <w:szCs w:val="24"/>
        </w:rPr>
        <w:t>1.1</w:t>
      </w:r>
      <w:r w:rsidR="008E6E51" w:rsidRPr="003708D0">
        <w:rPr>
          <w:rFonts w:ascii="GHEA Grapalat" w:hAnsi="GHEA Grapalat"/>
          <w:i w:val="0"/>
          <w:sz w:val="24"/>
          <w:szCs w:val="24"/>
        </w:rPr>
        <w:t>.</w:t>
      </w:r>
      <w:r w:rsidR="00F63BBB" w:rsidRPr="003708D0">
        <w:rPr>
          <w:rFonts w:ascii="GHEA Grapalat" w:hAnsi="GHEA Grapalat"/>
          <w:i w:val="0"/>
          <w:sz w:val="24"/>
          <w:szCs w:val="24"/>
        </w:rPr>
        <w:tab/>
      </w:r>
      <w:r w:rsidR="009314EC">
        <w:rPr>
          <w:rFonts w:ascii="GHEA Grapalat" w:hAnsi="GHEA Grapalat"/>
          <w:i w:val="0"/>
          <w:sz w:val="24"/>
          <w:szCs w:val="24"/>
        </w:rPr>
        <w:t xml:space="preserve">Предметом закупки является приобретение </w:t>
      </w:r>
      <w:r w:rsidR="004D20FC" w:rsidRPr="004D20FC">
        <w:t xml:space="preserve"> </w:t>
      </w:r>
      <w:r w:rsidR="004D20FC" w:rsidRPr="004D20FC">
        <w:rPr>
          <w:rFonts w:ascii="GHEA Grapalat" w:hAnsi="GHEA Grapalat"/>
          <w:b/>
          <w:bCs/>
          <w:i w:val="0"/>
          <w:sz w:val="24"/>
          <w:szCs w:val="24"/>
        </w:rPr>
        <w:t>«Брусчатк</w:t>
      </w:r>
      <w:r w:rsidR="004D20FC">
        <w:rPr>
          <w:rFonts w:ascii="GHEA Grapalat" w:hAnsi="GHEA Grapalat"/>
          <w:b/>
          <w:bCs/>
          <w:i w:val="0"/>
          <w:sz w:val="24"/>
          <w:szCs w:val="24"/>
          <w:lang w:val="en-US"/>
        </w:rPr>
        <w:t>и</w:t>
      </w:r>
      <w:r w:rsidR="004D20FC" w:rsidRPr="004D20FC">
        <w:rPr>
          <w:rFonts w:ascii="GHEA Grapalat" w:hAnsi="GHEA Grapalat"/>
          <w:b/>
          <w:bCs/>
          <w:i w:val="0"/>
          <w:sz w:val="24"/>
          <w:szCs w:val="24"/>
        </w:rPr>
        <w:t xml:space="preserve">» </w:t>
      </w:r>
      <w:r w:rsidR="009314EC">
        <w:rPr>
          <w:rFonts w:ascii="GHEA Grapalat" w:hAnsi="GHEA Grapalat"/>
          <w:i w:val="0"/>
          <w:sz w:val="24"/>
          <w:szCs w:val="24"/>
        </w:rPr>
        <w:t xml:space="preserve">(далее — также товар) для нужд </w:t>
      </w:r>
      <w:r w:rsidR="004D20FC" w:rsidRPr="004D20FC">
        <w:rPr>
          <w:rFonts w:ascii="GHEA Grapalat" w:hAnsi="GHEA Grapalat"/>
          <w:b/>
          <w:bCs/>
          <w:i w:val="0"/>
          <w:sz w:val="24"/>
          <w:szCs w:val="24"/>
        </w:rPr>
        <w:t>«</w:t>
      </w:r>
      <w:r w:rsidR="009314EC">
        <w:rPr>
          <w:rFonts w:ascii="GHEA Grapalat" w:hAnsi="GHEA Grapalat"/>
          <w:sz w:val="24"/>
          <w:szCs w:val="24"/>
        </w:rPr>
        <w:t>Благоустроиство Горисской общины» ОНО</w:t>
      </w:r>
      <w:r w:rsidR="009314EC">
        <w:rPr>
          <w:rFonts w:ascii="GHEA Grapalat" w:hAnsi="GHEA Grapalat"/>
          <w:i w:val="0"/>
          <w:sz w:val="24"/>
          <w:szCs w:val="24"/>
        </w:rPr>
        <w:t>, которые сгруппированы в лоты "</w:t>
      </w:r>
      <w:r w:rsidR="004D20FC">
        <w:rPr>
          <w:rFonts w:ascii="GHEA Grapalat" w:hAnsi="GHEA Grapalat"/>
          <w:i w:val="0"/>
          <w:sz w:val="24"/>
          <w:szCs w:val="24"/>
          <w:lang w:val="en-US"/>
        </w:rPr>
        <w:t>2</w:t>
      </w:r>
      <w:r w:rsidR="009314EC">
        <w:rPr>
          <w:rFonts w:ascii="GHEA Grapalat" w:hAnsi="GHEA Grapalat"/>
          <w:i w:val="0"/>
          <w:sz w:val="24"/>
          <w:szCs w:val="24"/>
        </w:rPr>
        <w:t>":</w:t>
      </w:r>
    </w:p>
    <w:tbl>
      <w:tblPr>
        <w:tblW w:w="6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1528"/>
        <w:gridCol w:w="3684"/>
      </w:tblGrid>
      <w:tr w:rsidR="009314EC" w14:paraId="4B00A6FC" w14:textId="77777777" w:rsidTr="00B76BB8">
        <w:trPr>
          <w:jc w:val="center"/>
        </w:trPr>
        <w:tc>
          <w:tcPr>
            <w:tcW w:w="3057" w:type="dxa"/>
            <w:gridSpan w:val="2"/>
            <w:tcBorders>
              <w:top w:val="single" w:sz="4" w:space="0" w:color="auto"/>
              <w:left w:val="single" w:sz="4" w:space="0" w:color="auto"/>
              <w:bottom w:val="single" w:sz="4" w:space="0" w:color="auto"/>
              <w:right w:val="single" w:sz="4" w:space="0" w:color="auto"/>
            </w:tcBorders>
            <w:vAlign w:val="center"/>
            <w:hideMark/>
          </w:tcPr>
          <w:p w14:paraId="3888FDBA" w14:textId="77777777" w:rsidR="009314EC" w:rsidRDefault="009314EC">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Лотов</w:t>
            </w:r>
          </w:p>
        </w:tc>
        <w:tc>
          <w:tcPr>
            <w:tcW w:w="3684" w:type="dxa"/>
            <w:vMerge w:val="restart"/>
            <w:tcBorders>
              <w:top w:val="single" w:sz="4" w:space="0" w:color="auto"/>
              <w:left w:val="single" w:sz="4" w:space="0" w:color="auto"/>
              <w:bottom w:val="single" w:sz="4" w:space="0" w:color="auto"/>
              <w:right w:val="single" w:sz="4" w:space="0" w:color="auto"/>
            </w:tcBorders>
            <w:vAlign w:val="center"/>
            <w:hideMark/>
          </w:tcPr>
          <w:p w14:paraId="7A7A9059" w14:textId="77777777" w:rsidR="009314EC" w:rsidRDefault="009314EC">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Наименование лота</w:t>
            </w:r>
          </w:p>
        </w:tc>
      </w:tr>
      <w:tr w:rsidR="009314EC" w14:paraId="378EBFF7" w14:textId="77777777" w:rsidTr="00B76BB8">
        <w:trPr>
          <w:jc w:val="center"/>
        </w:trPr>
        <w:tc>
          <w:tcPr>
            <w:tcW w:w="1529" w:type="dxa"/>
            <w:tcBorders>
              <w:top w:val="single" w:sz="4" w:space="0" w:color="auto"/>
              <w:left w:val="single" w:sz="4" w:space="0" w:color="auto"/>
              <w:bottom w:val="single" w:sz="4" w:space="0" w:color="auto"/>
              <w:right w:val="single" w:sz="4" w:space="0" w:color="auto"/>
            </w:tcBorders>
            <w:vAlign w:val="center"/>
            <w:hideMark/>
          </w:tcPr>
          <w:p w14:paraId="7312E6BD" w14:textId="77777777" w:rsidR="009314EC" w:rsidRDefault="009314EC">
            <w:pPr>
              <w:pStyle w:val="BodyTextIndent2"/>
              <w:widowControl w:val="0"/>
              <w:spacing w:after="120" w:line="240" w:lineRule="auto"/>
              <w:ind w:firstLine="0"/>
              <w:jc w:val="center"/>
              <w:rPr>
                <w:rFonts w:ascii="GHEA Grapalat" w:hAnsi="GHEA Grapalat"/>
                <w:sz w:val="24"/>
                <w:szCs w:val="24"/>
              </w:rPr>
            </w:pPr>
            <w:r>
              <w:rPr>
                <w:rFonts w:ascii="GHEA Grapalat" w:hAnsi="GHEA Grapalat"/>
                <w:b/>
                <w:i/>
                <w:sz w:val="24"/>
                <w:szCs w:val="24"/>
              </w:rPr>
              <w:t>Номера</w:t>
            </w:r>
          </w:p>
        </w:tc>
        <w:tc>
          <w:tcPr>
            <w:tcW w:w="1528" w:type="dxa"/>
            <w:tcBorders>
              <w:top w:val="single" w:sz="4" w:space="0" w:color="auto"/>
              <w:left w:val="single" w:sz="4" w:space="0" w:color="auto"/>
              <w:bottom w:val="single" w:sz="4" w:space="0" w:color="auto"/>
              <w:right w:val="single" w:sz="4" w:space="0" w:color="auto"/>
            </w:tcBorders>
            <w:vAlign w:val="center"/>
            <w:hideMark/>
          </w:tcPr>
          <w:p w14:paraId="372ACEA8" w14:textId="77777777" w:rsidR="009314EC" w:rsidRDefault="009314EC">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Цена закупки</w:t>
            </w:r>
          </w:p>
        </w:tc>
        <w:tc>
          <w:tcPr>
            <w:tcW w:w="3684" w:type="dxa"/>
            <w:vMerge/>
            <w:tcBorders>
              <w:top w:val="single" w:sz="4" w:space="0" w:color="auto"/>
              <w:left w:val="single" w:sz="4" w:space="0" w:color="auto"/>
              <w:bottom w:val="single" w:sz="4" w:space="0" w:color="auto"/>
              <w:right w:val="single" w:sz="4" w:space="0" w:color="auto"/>
            </w:tcBorders>
            <w:vAlign w:val="center"/>
            <w:hideMark/>
          </w:tcPr>
          <w:p w14:paraId="0046CF63" w14:textId="77777777" w:rsidR="009314EC" w:rsidRDefault="009314EC">
            <w:pPr>
              <w:rPr>
                <w:rFonts w:ascii="GHEA Grapalat" w:hAnsi="GHEA Grapalat"/>
                <w:b/>
                <w:i/>
              </w:rPr>
            </w:pPr>
          </w:p>
        </w:tc>
      </w:tr>
      <w:tr w:rsidR="004D20FC" w14:paraId="34A4934E" w14:textId="77777777" w:rsidTr="004D20FC">
        <w:trPr>
          <w:jc w:val="center"/>
        </w:trPr>
        <w:tc>
          <w:tcPr>
            <w:tcW w:w="1529" w:type="dxa"/>
            <w:tcBorders>
              <w:top w:val="single" w:sz="4" w:space="0" w:color="auto"/>
              <w:left w:val="single" w:sz="4" w:space="0" w:color="auto"/>
              <w:bottom w:val="single" w:sz="4" w:space="0" w:color="auto"/>
              <w:right w:val="single" w:sz="4" w:space="0" w:color="auto"/>
            </w:tcBorders>
            <w:vAlign w:val="center"/>
            <w:hideMark/>
          </w:tcPr>
          <w:p w14:paraId="7A6726A4" w14:textId="77777777" w:rsidR="004D20FC" w:rsidRDefault="004D20FC" w:rsidP="004D20FC">
            <w:pPr>
              <w:pStyle w:val="BodyTextIndent2"/>
              <w:spacing w:line="240" w:lineRule="auto"/>
              <w:ind w:firstLine="0"/>
              <w:jc w:val="center"/>
              <w:rPr>
                <w:rFonts w:ascii="GHEA Grapalat" w:hAnsi="GHEA Grapalat"/>
                <w:i/>
                <w:iCs/>
                <w:sz w:val="22"/>
                <w:szCs w:val="22"/>
              </w:rPr>
            </w:pPr>
            <w:r>
              <w:rPr>
                <w:rFonts w:ascii="GHEA Grapalat" w:hAnsi="GHEA Grapalat"/>
                <w:i/>
                <w:iCs/>
                <w:sz w:val="22"/>
                <w:szCs w:val="22"/>
              </w:rPr>
              <w:t>1</w:t>
            </w:r>
          </w:p>
        </w:tc>
        <w:tc>
          <w:tcPr>
            <w:tcW w:w="1528" w:type="dxa"/>
            <w:tcBorders>
              <w:top w:val="single" w:sz="4" w:space="0" w:color="auto"/>
              <w:left w:val="single" w:sz="4" w:space="0" w:color="auto"/>
              <w:bottom w:val="single" w:sz="4" w:space="0" w:color="auto"/>
              <w:right w:val="single" w:sz="4" w:space="0" w:color="auto"/>
            </w:tcBorders>
            <w:vAlign w:val="center"/>
          </w:tcPr>
          <w:p w14:paraId="62426DD8" w14:textId="6E999F39" w:rsidR="004D20FC" w:rsidRDefault="004D20FC" w:rsidP="004D20FC">
            <w:pPr>
              <w:pStyle w:val="BodyTextIndent2"/>
              <w:spacing w:line="240" w:lineRule="auto"/>
              <w:ind w:firstLine="0"/>
              <w:jc w:val="center"/>
              <w:rPr>
                <w:rFonts w:ascii="GHEA Grapalat" w:hAnsi="GHEA Grapalat"/>
                <w:i/>
                <w:iCs/>
                <w:sz w:val="22"/>
                <w:szCs w:val="22"/>
                <w:highlight w:val="yellow"/>
              </w:rPr>
            </w:pPr>
            <w:r w:rsidRPr="00CB6216">
              <w:rPr>
                <w:rFonts w:ascii="GHEA Grapalat" w:hAnsi="GHEA Grapalat" w:cs="Arial"/>
                <w:sz w:val="22"/>
                <w:szCs w:val="22"/>
              </w:rPr>
              <w:t>3 655 000</w:t>
            </w:r>
          </w:p>
        </w:tc>
        <w:tc>
          <w:tcPr>
            <w:tcW w:w="3684" w:type="dxa"/>
            <w:tcBorders>
              <w:top w:val="single" w:sz="4" w:space="0" w:color="auto"/>
              <w:left w:val="single" w:sz="4" w:space="0" w:color="auto"/>
              <w:bottom w:val="single" w:sz="4" w:space="0" w:color="auto"/>
              <w:right w:val="single" w:sz="4" w:space="0" w:color="auto"/>
            </w:tcBorders>
            <w:hideMark/>
          </w:tcPr>
          <w:p w14:paraId="297CD282" w14:textId="4BE5BBCD" w:rsidR="004D20FC" w:rsidRPr="004D20FC" w:rsidRDefault="004D20FC" w:rsidP="004D20FC">
            <w:pPr>
              <w:pStyle w:val="BodyTextIndent2"/>
              <w:spacing w:line="240" w:lineRule="auto"/>
              <w:ind w:firstLine="0"/>
              <w:rPr>
                <w:rFonts w:ascii="GHEA Grapalat" w:hAnsi="GHEA Grapalat"/>
                <w:highlight w:val="yellow"/>
                <w:lang w:val="en-US"/>
              </w:rPr>
            </w:pPr>
            <w:r w:rsidRPr="004D20FC">
              <w:rPr>
                <w:rFonts w:ascii="GHEA Grapalat" w:hAnsi="GHEA Grapalat"/>
                <w:i/>
                <w:iCs/>
              </w:rPr>
              <w:t>Брусчатка</w:t>
            </w:r>
            <w:r w:rsidRPr="004D20FC">
              <w:rPr>
                <w:rFonts w:ascii="GHEA Grapalat" w:hAnsi="GHEA Grapalat"/>
                <w:i/>
                <w:iCs/>
                <w:lang w:val="en-US"/>
              </w:rPr>
              <w:t xml:space="preserve"> </w:t>
            </w:r>
            <w:proofErr w:type="spellStart"/>
            <w:r w:rsidRPr="004D20FC">
              <w:rPr>
                <w:rFonts w:ascii="GHEA Grapalat" w:hAnsi="GHEA Grapalat"/>
                <w:i/>
                <w:iCs/>
                <w:lang w:val="en-US"/>
              </w:rPr>
              <w:t>серая</w:t>
            </w:r>
            <w:proofErr w:type="spellEnd"/>
          </w:p>
        </w:tc>
      </w:tr>
      <w:tr w:rsidR="004D20FC" w14:paraId="48B5EDA5" w14:textId="77777777" w:rsidTr="004D20FC">
        <w:trPr>
          <w:jc w:val="center"/>
        </w:trPr>
        <w:tc>
          <w:tcPr>
            <w:tcW w:w="1529" w:type="dxa"/>
            <w:tcBorders>
              <w:top w:val="single" w:sz="4" w:space="0" w:color="auto"/>
              <w:left w:val="single" w:sz="4" w:space="0" w:color="auto"/>
              <w:bottom w:val="single" w:sz="4" w:space="0" w:color="auto"/>
              <w:right w:val="single" w:sz="4" w:space="0" w:color="auto"/>
            </w:tcBorders>
            <w:vAlign w:val="center"/>
            <w:hideMark/>
          </w:tcPr>
          <w:p w14:paraId="28B3D527" w14:textId="77777777" w:rsidR="004D20FC" w:rsidRDefault="004D20FC" w:rsidP="004D20FC">
            <w:pPr>
              <w:pStyle w:val="BodyTextIndent2"/>
              <w:spacing w:line="240" w:lineRule="auto"/>
              <w:ind w:firstLine="0"/>
              <w:jc w:val="center"/>
              <w:rPr>
                <w:rFonts w:ascii="GHEA Grapalat" w:hAnsi="GHEA Grapalat"/>
                <w:i/>
                <w:iCs/>
                <w:sz w:val="22"/>
                <w:szCs w:val="22"/>
              </w:rPr>
            </w:pPr>
            <w:r>
              <w:rPr>
                <w:rFonts w:ascii="GHEA Grapalat" w:hAnsi="GHEA Grapalat"/>
                <w:i/>
                <w:iCs/>
                <w:sz w:val="22"/>
                <w:szCs w:val="22"/>
              </w:rPr>
              <w:t>2</w:t>
            </w:r>
          </w:p>
        </w:tc>
        <w:tc>
          <w:tcPr>
            <w:tcW w:w="1528" w:type="dxa"/>
            <w:tcBorders>
              <w:top w:val="single" w:sz="4" w:space="0" w:color="auto"/>
              <w:left w:val="single" w:sz="4" w:space="0" w:color="auto"/>
              <w:bottom w:val="single" w:sz="4" w:space="0" w:color="auto"/>
              <w:right w:val="single" w:sz="4" w:space="0" w:color="auto"/>
            </w:tcBorders>
            <w:vAlign w:val="center"/>
          </w:tcPr>
          <w:p w14:paraId="16050D64" w14:textId="167E4D8A" w:rsidR="004D20FC" w:rsidRDefault="004D20FC" w:rsidP="004D20FC">
            <w:pPr>
              <w:pStyle w:val="BodyTextIndent2"/>
              <w:spacing w:line="240" w:lineRule="auto"/>
              <w:ind w:firstLine="0"/>
              <w:jc w:val="center"/>
              <w:rPr>
                <w:rFonts w:ascii="GHEA Grapalat" w:hAnsi="GHEA Grapalat"/>
                <w:i/>
                <w:iCs/>
                <w:sz w:val="22"/>
                <w:szCs w:val="22"/>
              </w:rPr>
            </w:pPr>
            <w:r w:rsidRPr="00CB6216">
              <w:rPr>
                <w:rFonts w:ascii="GHEA Grapalat" w:hAnsi="GHEA Grapalat" w:cs="Arial"/>
                <w:sz w:val="22"/>
                <w:szCs w:val="22"/>
              </w:rPr>
              <w:t>675 000</w:t>
            </w:r>
          </w:p>
        </w:tc>
        <w:tc>
          <w:tcPr>
            <w:tcW w:w="3684" w:type="dxa"/>
            <w:tcBorders>
              <w:top w:val="single" w:sz="4" w:space="0" w:color="auto"/>
              <w:left w:val="single" w:sz="4" w:space="0" w:color="auto"/>
              <w:bottom w:val="single" w:sz="4" w:space="0" w:color="auto"/>
              <w:right w:val="single" w:sz="4" w:space="0" w:color="auto"/>
            </w:tcBorders>
            <w:hideMark/>
          </w:tcPr>
          <w:p w14:paraId="5ADF6F19" w14:textId="2A2CDE8B" w:rsidR="004D20FC" w:rsidRPr="004D20FC" w:rsidRDefault="004D20FC" w:rsidP="004D20FC">
            <w:pPr>
              <w:rPr>
                <w:rFonts w:ascii="GHEA Grapalat" w:hAnsi="GHEA Grapalat" w:cs="Arial"/>
                <w:color w:val="000000"/>
                <w:sz w:val="20"/>
                <w:szCs w:val="20"/>
              </w:rPr>
            </w:pPr>
            <w:r w:rsidRPr="004D20FC">
              <w:rPr>
                <w:rFonts w:ascii="GHEA Grapalat" w:hAnsi="GHEA Grapalat"/>
                <w:i/>
                <w:iCs/>
                <w:sz w:val="20"/>
                <w:szCs w:val="20"/>
                <w:lang w:val="en-US"/>
              </w:rPr>
              <w:t>Б</w:t>
            </w:r>
            <w:r w:rsidRPr="004D20FC">
              <w:rPr>
                <w:rFonts w:ascii="GHEA Grapalat" w:hAnsi="GHEA Grapalat"/>
                <w:i/>
                <w:iCs/>
                <w:sz w:val="20"/>
                <w:szCs w:val="20"/>
              </w:rPr>
              <w:t>русчатка</w:t>
            </w:r>
            <w:r w:rsidRPr="004D20FC">
              <w:rPr>
                <w:rFonts w:ascii="GHEA Grapalat" w:hAnsi="GHEA Grapalat"/>
                <w:i/>
                <w:iCs/>
                <w:sz w:val="20"/>
                <w:szCs w:val="20"/>
                <w:lang w:val="en-US"/>
              </w:rPr>
              <w:t xml:space="preserve"> </w:t>
            </w:r>
            <w:proofErr w:type="spellStart"/>
            <w:r w:rsidRPr="004D20FC">
              <w:rPr>
                <w:rFonts w:ascii="GHEA Grapalat" w:hAnsi="GHEA Grapalat"/>
                <w:i/>
                <w:iCs/>
                <w:sz w:val="20"/>
                <w:szCs w:val="20"/>
                <w:lang w:val="en-US"/>
              </w:rPr>
              <w:t>разноцветная</w:t>
            </w:r>
            <w:proofErr w:type="spellEnd"/>
          </w:p>
        </w:tc>
      </w:tr>
    </w:tbl>
    <w:p w14:paraId="06953C1F" w14:textId="3A04C952" w:rsidR="00096865" w:rsidRPr="003708D0" w:rsidRDefault="00816505" w:rsidP="009314EC">
      <w:pPr>
        <w:pStyle w:val="Heading3"/>
        <w:keepNext w:val="0"/>
        <w:widowControl w:val="0"/>
        <w:tabs>
          <w:tab w:val="left" w:pos="1134"/>
        </w:tabs>
        <w:spacing w:after="160" w:line="240" w:lineRule="auto"/>
        <w:ind w:firstLine="567"/>
        <w:jc w:val="both"/>
        <w:rPr>
          <w:rFonts w:ascii="GHEA Grapalat" w:hAnsi="GHEA Grapalat"/>
          <w:sz w:val="24"/>
          <w:szCs w:val="24"/>
        </w:rPr>
      </w:pPr>
      <w:r w:rsidRPr="003708D0">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708D0">
        <w:rPr>
          <w:rFonts w:ascii="GHEA Grapalat" w:hAnsi="GHEA Grapalat"/>
          <w:sz w:val="24"/>
          <w:szCs w:val="24"/>
        </w:rPr>
        <w:t xml:space="preserve">6 </w:t>
      </w:r>
      <w:r w:rsidRPr="003708D0">
        <w:rPr>
          <w:rFonts w:ascii="GHEA Grapalat" w:hAnsi="GHEA Grapalat"/>
          <w:sz w:val="24"/>
          <w:szCs w:val="24"/>
        </w:rPr>
        <w:t>к настоящему Приглашению.</w:t>
      </w:r>
    </w:p>
    <w:p w14:paraId="26302C28" w14:textId="77777777" w:rsidR="000B2CFA" w:rsidRPr="003708D0" w:rsidRDefault="00CE050B" w:rsidP="00CE050B">
      <w:pPr>
        <w:pStyle w:val="BodyTextIndent2"/>
        <w:widowControl w:val="0"/>
        <w:tabs>
          <w:tab w:val="left" w:pos="3780"/>
        </w:tabs>
        <w:spacing w:after="160" w:line="240" w:lineRule="auto"/>
        <w:ind w:firstLine="567"/>
        <w:rPr>
          <w:rFonts w:ascii="GHEA Grapalat" w:hAnsi="GHEA Grapalat"/>
          <w:sz w:val="24"/>
          <w:szCs w:val="24"/>
        </w:rPr>
      </w:pPr>
      <w:r>
        <w:rPr>
          <w:rFonts w:ascii="GHEA Grapalat" w:hAnsi="GHEA Grapalat"/>
          <w:sz w:val="24"/>
          <w:szCs w:val="24"/>
        </w:rPr>
        <w:tab/>
      </w:r>
    </w:p>
    <w:p w14:paraId="211ACB88" w14:textId="77777777" w:rsidR="00096865" w:rsidRPr="003708D0" w:rsidRDefault="00096865" w:rsidP="00B46D58">
      <w:pPr>
        <w:widowControl w:val="0"/>
        <w:spacing w:after="160"/>
        <w:ind w:firstLine="567"/>
        <w:jc w:val="center"/>
        <w:rPr>
          <w:rFonts w:ascii="GHEA Grapalat" w:hAnsi="GHEA Grapalat" w:cs="Sylfaen"/>
          <w:i/>
        </w:rPr>
      </w:pPr>
    </w:p>
    <w:p w14:paraId="1BFEE172" w14:textId="77777777" w:rsidR="00096865" w:rsidRPr="003708D0" w:rsidRDefault="00693101" w:rsidP="00B46D58">
      <w:pPr>
        <w:widowControl w:val="0"/>
        <w:spacing w:after="160"/>
        <w:jc w:val="center"/>
        <w:rPr>
          <w:rFonts w:ascii="GHEA Grapalat" w:hAnsi="GHEA Grapalat"/>
          <w:b/>
        </w:rPr>
      </w:pPr>
      <w:r w:rsidRPr="003708D0">
        <w:rPr>
          <w:rFonts w:ascii="GHEA Grapalat" w:hAnsi="GHEA Grapalat"/>
          <w:b/>
        </w:rPr>
        <w:t>2.</w:t>
      </w:r>
      <w:r w:rsidR="002B32D6" w:rsidRPr="003708D0">
        <w:rPr>
          <w:rFonts w:ascii="GHEA Grapalat" w:hAnsi="GHEA Grapalat"/>
          <w:b/>
        </w:rPr>
        <w:t xml:space="preserve"> ТРЕБОВАНИЯ К ПРАВУ УЧАСТНИКА НА УЧАСТИЕ, </w:t>
      </w:r>
      <w:r w:rsidRPr="003708D0">
        <w:rPr>
          <w:rFonts w:ascii="GHEA Grapalat" w:hAnsi="GHEA Grapalat"/>
          <w:b/>
        </w:rPr>
        <w:br/>
      </w:r>
      <w:r w:rsidR="002B32D6" w:rsidRPr="003708D0">
        <w:rPr>
          <w:rFonts w:ascii="GHEA Grapalat" w:hAnsi="GHEA Grapalat"/>
          <w:b/>
        </w:rPr>
        <w:t xml:space="preserve">КВАЛИФИКАЦИОННЫЕ КРИТЕРИИ И ПОРЯДОК ИХ ОЦЕНКИ </w:t>
      </w:r>
    </w:p>
    <w:p w14:paraId="66CF8402" w14:textId="77777777" w:rsidR="00D9550E" w:rsidRPr="009044F1" w:rsidRDefault="00D9550E" w:rsidP="00D9550E">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20838C3" w14:textId="77777777" w:rsidR="00D9550E" w:rsidRPr="009044F1"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0766A3B" w14:textId="77777777" w:rsidR="00D9550E" w:rsidRPr="003240F7"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9D627A8" w14:textId="77777777" w:rsidR="00D9550E" w:rsidRPr="009044F1"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7BC4A25" w14:textId="77777777" w:rsidR="00D9550E" w:rsidRPr="009044F1"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Pr>
          <w:rFonts w:ascii="Courier New" w:hAnsi="Courier New" w:cs="Courier New"/>
          <w:lang w:val="en-US"/>
        </w:rPr>
        <w:t> </w:t>
      </w:r>
      <w:r w:rsidRPr="009044F1">
        <w:rPr>
          <w:rFonts w:ascii="GHEA Grapalat" w:hAnsi="GHEA Grapalat"/>
        </w:rPr>
        <w:t xml:space="preserve">закупках; </w:t>
      </w:r>
    </w:p>
    <w:p w14:paraId="6D755FC8" w14:textId="77777777" w:rsidR="00D9550E"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5F1D76">
        <w:rPr>
          <w:rFonts w:ascii="GHEA Grapalat" w:hAnsi="GHEA Grapalat"/>
        </w:rPr>
        <w:t>;</w:t>
      </w:r>
    </w:p>
    <w:p w14:paraId="4AE85C8A" w14:textId="77777777" w:rsidR="00D9550E" w:rsidRDefault="00D9550E" w:rsidP="00D9550E">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F32EEBA" w14:textId="77777777" w:rsidR="00D9550E" w:rsidRDefault="00D9550E" w:rsidP="00D9550E">
      <w:pPr>
        <w:widowControl w:val="0"/>
        <w:tabs>
          <w:tab w:val="left" w:pos="1134"/>
        </w:tabs>
        <w:spacing w:after="160"/>
        <w:ind w:firstLine="567"/>
        <w:jc w:val="both"/>
        <w:rPr>
          <w:rFonts w:ascii="GHEA Grapalat" w:hAnsi="GHEA Grapalat"/>
        </w:rPr>
      </w:pPr>
    </w:p>
    <w:p w14:paraId="6FFD322E" w14:textId="77777777" w:rsidR="00D9550E" w:rsidRDefault="00D9550E" w:rsidP="00D9550E">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F7AFC08" w14:textId="77777777" w:rsidR="00D9550E" w:rsidRPr="006622A4" w:rsidRDefault="00D9550E" w:rsidP="00D9550E">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0C239959" w14:textId="77777777" w:rsidR="00D9550E" w:rsidRPr="006622A4" w:rsidRDefault="00D9550E" w:rsidP="00D9550E">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CBEA806" w14:textId="77777777" w:rsidR="00D9550E" w:rsidRPr="006622A4" w:rsidRDefault="00D9550E" w:rsidP="00D9550E">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4940CCF7" w14:textId="77777777" w:rsidR="00D9550E" w:rsidRPr="009044F1" w:rsidRDefault="00D9550E" w:rsidP="00D9550E">
      <w:pPr>
        <w:widowControl w:val="0"/>
        <w:tabs>
          <w:tab w:val="left" w:pos="1134"/>
        </w:tabs>
        <w:spacing w:after="160"/>
        <w:ind w:firstLine="567"/>
        <w:jc w:val="both"/>
        <w:rPr>
          <w:rFonts w:ascii="GHEA Grapalat" w:hAnsi="GHEA Grapalat" w:cs="Sylfaen"/>
        </w:rPr>
      </w:pPr>
    </w:p>
    <w:p w14:paraId="5603F0F4" w14:textId="77777777" w:rsidR="00D9550E" w:rsidRPr="009044F1" w:rsidRDefault="00D9550E" w:rsidP="00D9550E">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3F9695" w14:textId="77777777" w:rsidR="00D9550E" w:rsidRPr="009044F1" w:rsidRDefault="00D9550E" w:rsidP="00D9550E">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r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280B914"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14:paraId="2F492449"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401CD34"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429FEB5"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1D5626"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27EB4F7"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1F1344E"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D70869A" w14:textId="77777777" w:rsidR="00D9550E" w:rsidRPr="008842CE"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0E89BEE"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26B2FF6F"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BFE1679"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1DB0EEEF" w14:textId="77777777" w:rsidR="00D9550E" w:rsidRPr="009044F1" w:rsidRDefault="00D9550E" w:rsidP="00D9550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7CB0B89" w14:textId="77777777" w:rsidR="00D9550E" w:rsidRPr="009044F1" w:rsidRDefault="00D9550E" w:rsidP="00D9550E">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0" w:author="Vardan" w:date="2022-10-29T23:46: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3864FE7" w14:textId="77777777" w:rsidR="00D9550E" w:rsidRPr="003F2899" w:rsidRDefault="00D9550E" w:rsidP="00D9550E">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2B40F2F" w14:textId="77777777" w:rsidR="00D9550E" w:rsidRPr="009044F1" w:rsidRDefault="00D9550E" w:rsidP="00D9550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0B755BE" w14:textId="77777777" w:rsidR="00D9550E" w:rsidRPr="009044F1" w:rsidRDefault="00D9550E" w:rsidP="00D9550E">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461216E" w14:textId="77777777" w:rsidR="00D9550E" w:rsidRPr="009044F1" w:rsidRDefault="00D9550E" w:rsidP="00D9550E">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D4C56C5" w14:textId="77777777" w:rsidR="00D9550E" w:rsidRPr="00ED3BA4" w:rsidRDefault="00D9550E" w:rsidP="00D9550E">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4A9AD4A" w14:textId="77777777" w:rsidR="00D9550E" w:rsidRPr="009044F1" w:rsidRDefault="00D9550E" w:rsidP="00D9550E">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A139FBD" w14:textId="77777777" w:rsidR="00096865" w:rsidRPr="003708D0" w:rsidRDefault="00ED2352" w:rsidP="00B46D58">
      <w:pPr>
        <w:widowControl w:val="0"/>
        <w:spacing w:after="160"/>
        <w:jc w:val="center"/>
        <w:rPr>
          <w:rFonts w:ascii="GHEA Grapalat" w:hAnsi="GHEA Grapalat" w:cs="Arial"/>
          <w:b/>
        </w:rPr>
      </w:pPr>
      <w:r w:rsidRPr="003708D0">
        <w:rPr>
          <w:rFonts w:ascii="GHEA Grapalat" w:hAnsi="GHEA Grapalat"/>
          <w:b/>
        </w:rPr>
        <w:t>3.</w:t>
      </w:r>
      <w:r w:rsidR="002B32D6" w:rsidRPr="003708D0">
        <w:rPr>
          <w:rFonts w:ascii="GHEA Grapalat" w:hAnsi="GHEA Grapalat"/>
          <w:b/>
        </w:rPr>
        <w:t xml:space="preserve"> РАЗЪЯСНЕНИЕ ПРИГЛАШЕНИЯ </w:t>
      </w:r>
      <w:r w:rsidRPr="003708D0">
        <w:rPr>
          <w:rFonts w:ascii="GHEA Grapalat" w:hAnsi="GHEA Grapalat"/>
          <w:b/>
        </w:rPr>
        <w:br/>
      </w:r>
      <w:r w:rsidR="002B32D6" w:rsidRPr="003708D0">
        <w:rPr>
          <w:rFonts w:ascii="GHEA Grapalat" w:hAnsi="GHEA Grapalat"/>
          <w:b/>
        </w:rPr>
        <w:t xml:space="preserve">И ПОРЯДОК ВНЕСЕНИЯ ИЗМЕНЕНИЯ В ПРИГЛАШЕНИЕ </w:t>
      </w:r>
    </w:p>
    <w:p w14:paraId="0DE4181D" w14:textId="77777777" w:rsidR="0032548E"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3.1</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Согласно статье 29 Закона участник вправе требовать от заказчика разъяснения приглашения.</w:t>
      </w:r>
    </w:p>
    <w:p w14:paraId="027DCD15" w14:textId="77777777" w:rsidR="0032548E" w:rsidRPr="003708D0" w:rsidRDefault="0032548E">
      <w:pPr>
        <w:rPr>
          <w:rFonts w:ascii="GHEA Grapalat" w:hAnsi="GHEA Grapalat"/>
        </w:rPr>
      </w:pPr>
      <w:r w:rsidRPr="003708D0">
        <w:rPr>
          <w:rFonts w:ascii="GHEA Grapalat" w:hAnsi="GHEA Grapalat"/>
        </w:rPr>
        <w:t>_________________</w:t>
      </w:r>
    </w:p>
    <w:p w14:paraId="2F31491D" w14:textId="77777777" w:rsidR="000D7190" w:rsidRPr="003708D0" w:rsidRDefault="000D7190" w:rsidP="000D7190">
      <w:pPr>
        <w:pStyle w:val="FootnoteText"/>
        <w:jc w:val="both"/>
        <w:rPr>
          <w:rFonts w:ascii="GHEA Grapalat" w:hAnsi="GHEA Grapalat"/>
          <w:i/>
        </w:rPr>
      </w:pPr>
      <w:r w:rsidRPr="003708D0">
        <w:rPr>
          <w:rFonts w:asciiTheme="minorHAnsi" w:hAnsiTheme="minorHAnsi"/>
          <w:vertAlign w:val="superscript"/>
        </w:rPr>
        <w:lastRenderedPageBreak/>
        <w:t>5,1</w:t>
      </w:r>
      <w:r w:rsidRPr="003708D0">
        <w:rPr>
          <w:rFonts w:asciiTheme="minorHAnsi" w:hAnsiTheme="minorHAnsi"/>
        </w:rPr>
        <w:t xml:space="preserve"> </w:t>
      </w:r>
      <w:r w:rsidRPr="003708D0">
        <w:rPr>
          <w:rFonts w:ascii="GHEA Grapalat" w:hAnsi="GHEA Grapalat"/>
          <w:i/>
        </w:rPr>
        <w:t xml:space="preserve">Если цена товара, закупаемого по заявке на закупку в рамках данной процедуры, превышает </w:t>
      </w:r>
      <w:r w:rsidR="00132FDD" w:rsidRPr="003708D0">
        <w:rPr>
          <w:rFonts w:ascii="GHEA Grapalat" w:hAnsi="GHEA Grapalat"/>
          <w:i/>
        </w:rPr>
        <w:t>восьмидесятикратный</w:t>
      </w:r>
      <w:r w:rsidRPr="003708D0">
        <w:rPr>
          <w:rFonts w:ascii="GHEA Grapalat" w:hAnsi="GHEA Grapalat"/>
          <w:i/>
        </w:rPr>
        <w:t xml:space="preserve"> размер базовой единицы закупок, число " 15 "заменяется числом "30".</w:t>
      </w:r>
    </w:p>
    <w:p w14:paraId="10CEB701" w14:textId="77777777" w:rsidR="0032548E" w:rsidRPr="003708D0" w:rsidRDefault="0032548E">
      <w:pPr>
        <w:rPr>
          <w:rFonts w:ascii="GHEA Grapalat" w:hAnsi="GHEA Grapalat"/>
        </w:rPr>
      </w:pPr>
      <w:r w:rsidRPr="003708D0">
        <w:rPr>
          <w:rFonts w:ascii="GHEA Grapalat" w:hAnsi="GHEA Grapalat"/>
        </w:rPr>
        <w:br w:type="page"/>
      </w:r>
    </w:p>
    <w:p w14:paraId="654F6732" w14:textId="77777777" w:rsidR="00096865" w:rsidRPr="003708D0" w:rsidRDefault="00096865" w:rsidP="00B46D58">
      <w:pPr>
        <w:widowControl w:val="0"/>
        <w:tabs>
          <w:tab w:val="left" w:pos="1134"/>
        </w:tabs>
        <w:spacing w:after="160"/>
        <w:ind w:firstLine="567"/>
        <w:jc w:val="both"/>
        <w:rPr>
          <w:rFonts w:ascii="GHEA Grapalat" w:hAnsi="GHEA Grapalat"/>
        </w:rPr>
      </w:pPr>
    </w:p>
    <w:p w14:paraId="3236CE18" w14:textId="77777777" w:rsidR="00096865" w:rsidRPr="003708D0" w:rsidRDefault="00096865" w:rsidP="00B46D58">
      <w:pPr>
        <w:widowControl w:val="0"/>
        <w:autoSpaceDE w:val="0"/>
        <w:autoSpaceDN w:val="0"/>
        <w:adjustRightInd w:val="0"/>
        <w:spacing w:after="160"/>
        <w:ind w:firstLine="567"/>
        <w:jc w:val="both"/>
        <w:rPr>
          <w:rFonts w:ascii="GHEA Grapalat" w:hAnsi="GHEA Grapalat"/>
        </w:rPr>
      </w:pPr>
      <w:r w:rsidRPr="003708D0">
        <w:rPr>
          <w:rFonts w:ascii="GHEA Grapalat" w:hAnsi="GHEA Grapalat"/>
        </w:rPr>
        <w:t xml:space="preserve">Участник имеет право </w:t>
      </w:r>
      <w:r w:rsidR="006735A4" w:rsidRPr="003708D0">
        <w:rPr>
          <w:rFonts w:ascii="GHEA Grapalat" w:hAnsi="GHEA Grapalat"/>
        </w:rPr>
        <w:t>в письменной форме</w:t>
      </w:r>
      <w:r w:rsidRPr="003708D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708D0">
        <w:rPr>
          <w:rFonts w:ascii="GHEA Grapalat" w:hAnsi="GHEA Grapalat"/>
        </w:rPr>
        <w:t xml:space="preserve">в письменной форме </w:t>
      </w:r>
      <w:r w:rsidRPr="003708D0">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3708D0">
        <w:rPr>
          <w:rFonts w:ascii="GHEA Grapalat" w:hAnsi="GHEA Grapalat"/>
        </w:rPr>
        <w:t xml:space="preserve"> </w:t>
      </w:r>
    </w:p>
    <w:p w14:paraId="7B8D3BE4"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3.2.</w:t>
      </w:r>
      <w:r w:rsidR="00ED2352" w:rsidRPr="003708D0">
        <w:rPr>
          <w:rFonts w:ascii="GHEA Grapalat" w:hAnsi="GHEA Grapalat"/>
        </w:rPr>
        <w:tab/>
      </w:r>
      <w:r w:rsidRPr="003708D0">
        <w:rPr>
          <w:rFonts w:ascii="GHEA Grapalat" w:hAnsi="GHEA Grapalat"/>
        </w:rPr>
        <w:t>В день предоставления разъяснения объявление о запросе и о</w:t>
      </w:r>
      <w:r w:rsidR="00775FAF" w:rsidRPr="003708D0">
        <w:rPr>
          <w:rFonts w:ascii="Courier New" w:hAnsi="Courier New" w:cs="Courier New"/>
          <w:lang w:val="en-US"/>
        </w:rPr>
        <w:t> </w:t>
      </w:r>
      <w:r w:rsidRPr="003708D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708D0">
        <w:rPr>
          <w:rFonts w:ascii="Courier New" w:hAnsi="Courier New" w:cs="Courier New"/>
          <w:lang w:val="en-US"/>
        </w:rPr>
        <w:t> </w:t>
      </w:r>
      <w:r w:rsidRPr="003708D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43F9D79" w14:textId="77777777" w:rsidR="00462E00"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708D0">
        <w:rPr>
          <w:rFonts w:ascii="GHEA Grapalat" w:hAnsi="GHEA Grapalat"/>
        </w:rPr>
        <w:t>3.3</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708D0">
        <w:rPr>
          <w:rFonts w:ascii="GHEA Grapalat" w:hAnsi="GHEA Grapalat"/>
        </w:rPr>
        <w:t xml:space="preserve">, или если запрос касается соответствия технических характеристик предлагаемых </w:t>
      </w:r>
      <w:r w:rsidR="00A14672" w:rsidRPr="003708D0">
        <w:rPr>
          <w:rFonts w:ascii="GHEA Grapalat" w:hAnsi="GHEA Grapalat"/>
        </w:rPr>
        <w:t>у</w:t>
      </w:r>
      <w:r w:rsidR="00791FE4" w:rsidRPr="003708D0">
        <w:rPr>
          <w:rFonts w:ascii="GHEA Grapalat" w:hAnsi="GHEA Grapalat"/>
        </w:rPr>
        <w:t>частником товаров техническим характеристикам, предусмотренным настоящим</w:t>
      </w:r>
      <w:r w:rsidR="00791FE4" w:rsidRPr="003708D0">
        <w:rPr>
          <w:rFonts w:ascii="Sylfaen" w:hAnsi="Sylfaen"/>
          <w:lang w:val="hy-AM"/>
        </w:rPr>
        <w:t xml:space="preserve"> </w:t>
      </w:r>
      <w:r w:rsidR="00791FE4" w:rsidRPr="003708D0">
        <w:rPr>
          <w:rFonts w:ascii="GHEA Grapalat" w:hAnsi="GHEA Grapalat"/>
        </w:rPr>
        <w:t>приглашением</w:t>
      </w:r>
      <w:r w:rsidRPr="003708D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78930B4" w14:textId="77777777" w:rsidR="00096865"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708D0">
        <w:rPr>
          <w:rFonts w:ascii="GHEA Grapalat" w:hAnsi="GHEA Grapalat"/>
        </w:rPr>
        <w:t>3.4</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51E4C11" w14:textId="77777777" w:rsidR="002D7D70" w:rsidRPr="003708D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708D0">
        <w:rPr>
          <w:rFonts w:ascii="GHEA Grapalat" w:hAnsi="GHEA Grapalat"/>
          <w:lang w:val="hy-AM"/>
        </w:rPr>
        <w:t>3.5</w:t>
      </w:r>
      <w:r w:rsidR="00F9791A" w:rsidRPr="003708D0">
        <w:rPr>
          <w:rFonts w:ascii="GHEA Grapalat" w:hAnsi="GHEA Grapalat"/>
        </w:rPr>
        <w:t xml:space="preserve"> </w:t>
      </w:r>
      <w:r w:rsidR="00F9791A" w:rsidRPr="003708D0">
        <w:rPr>
          <w:rFonts w:ascii="GHEA Grapalat" w:hAnsi="GHEA Grapalat"/>
          <w:lang w:val="hy-AM"/>
        </w:rPr>
        <w:t>Кажд</w:t>
      </w:r>
      <w:r w:rsidR="00F9791A" w:rsidRPr="003708D0">
        <w:rPr>
          <w:rFonts w:ascii="GHEA Grapalat" w:hAnsi="GHEA Grapalat"/>
        </w:rPr>
        <w:t>ое лиц</w:t>
      </w:r>
      <w:r w:rsidR="00CA1F39" w:rsidRPr="003708D0">
        <w:rPr>
          <w:rFonts w:ascii="GHEA Grapalat" w:hAnsi="GHEA Grapalat"/>
        </w:rPr>
        <w:t>о</w:t>
      </w:r>
      <w:r w:rsidR="00CA1F39" w:rsidRPr="003708D0">
        <w:rPr>
          <w:rFonts w:ascii="GHEA Grapalat" w:hAnsi="GHEA Grapalat"/>
          <w:lang w:val="hy-AM"/>
        </w:rPr>
        <w:t xml:space="preserve"> без указания имени</w:t>
      </w:r>
      <w:r w:rsidR="00F9791A" w:rsidRPr="003708D0">
        <w:rPr>
          <w:rFonts w:ascii="GHEA Grapalat" w:hAnsi="GHEA Grapalat"/>
          <w:lang w:val="hy-AM"/>
        </w:rPr>
        <w:t xml:space="preserve">, до истечения срока, установленного для внесения изменений в приглашение, </w:t>
      </w:r>
      <w:r w:rsidR="00F9791A" w:rsidRPr="003708D0">
        <w:rPr>
          <w:rFonts w:ascii="GHEA Grapalat" w:hAnsi="GHEA Grapalat"/>
        </w:rPr>
        <w:t xml:space="preserve">имеет право </w:t>
      </w:r>
      <w:r w:rsidR="00F9791A" w:rsidRPr="003708D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708D0">
        <w:rPr>
          <w:rFonts w:ascii="GHEA Grapalat" w:hAnsi="GHEA Grapalat"/>
        </w:rPr>
        <w:t xml:space="preserve"> </w:t>
      </w:r>
      <w:r w:rsidR="00F9791A" w:rsidRPr="003708D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708D0">
        <w:rPr>
          <w:rFonts w:ascii="GHEA Grapalat" w:hAnsi="GHEA Grapalat"/>
        </w:rPr>
        <w:t>.</w:t>
      </w:r>
      <w:r w:rsidR="00F9791A" w:rsidRPr="003708D0">
        <w:rPr>
          <w:rFonts w:ascii="GHEA Grapalat" w:hAnsi="GHEA Grapalat"/>
          <w:lang w:val="hy-AM"/>
        </w:rPr>
        <w:t xml:space="preserve"> </w:t>
      </w:r>
      <w:r w:rsidR="00750FFF" w:rsidRPr="003708D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65930D9" w14:textId="77777777" w:rsidR="00096865"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708D0">
        <w:rPr>
          <w:rFonts w:ascii="GHEA Grapalat" w:hAnsi="GHEA Grapalat"/>
        </w:rPr>
        <w:t>3.</w:t>
      </w:r>
      <w:r w:rsidR="00E648D1" w:rsidRPr="003708D0">
        <w:rPr>
          <w:rFonts w:ascii="GHEA Grapalat" w:hAnsi="GHEA Grapalat"/>
          <w:lang w:val="hy-AM"/>
        </w:rPr>
        <w:t>6</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708D0">
        <w:rPr>
          <w:rFonts w:ascii="Courier New" w:hAnsi="Courier New" w:cs="Courier New"/>
          <w:lang w:val="en-US"/>
        </w:rPr>
        <w:t> </w:t>
      </w:r>
      <w:r w:rsidRPr="003708D0">
        <w:rPr>
          <w:rFonts w:ascii="GHEA Grapalat" w:hAnsi="GHEA Grapalat"/>
        </w:rPr>
        <w:t xml:space="preserve">этих изменениях. </w:t>
      </w:r>
    </w:p>
    <w:p w14:paraId="46B3B44C" w14:textId="77777777" w:rsidR="00B051BE" w:rsidRPr="003708D0" w:rsidRDefault="00B051BE" w:rsidP="00B46D58">
      <w:pPr>
        <w:widowControl w:val="0"/>
        <w:spacing w:after="160"/>
        <w:jc w:val="center"/>
        <w:rPr>
          <w:rFonts w:ascii="GHEA Grapalat" w:hAnsi="GHEA Grapalat"/>
          <w:b/>
        </w:rPr>
      </w:pPr>
    </w:p>
    <w:p w14:paraId="77189BAD" w14:textId="77777777" w:rsidR="00096865" w:rsidRPr="003708D0" w:rsidRDefault="00955A1E" w:rsidP="00B46D58">
      <w:pPr>
        <w:widowControl w:val="0"/>
        <w:spacing w:after="160"/>
        <w:jc w:val="center"/>
        <w:rPr>
          <w:rFonts w:ascii="GHEA Grapalat" w:hAnsi="GHEA Grapalat" w:cs="Arial"/>
          <w:b/>
        </w:rPr>
      </w:pPr>
      <w:r w:rsidRPr="003708D0">
        <w:rPr>
          <w:rFonts w:ascii="GHEA Grapalat" w:hAnsi="GHEA Grapalat"/>
          <w:b/>
        </w:rPr>
        <w:t>4. ПОРЯДОК ПОДАЧИ ЗАЯВКИ</w:t>
      </w:r>
    </w:p>
    <w:p w14:paraId="06193469"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4.1</w:t>
      </w:r>
      <w:r w:rsidR="00A34DFE" w:rsidRPr="003708D0">
        <w:rPr>
          <w:rFonts w:ascii="GHEA Grapalat" w:hAnsi="GHEA Grapalat"/>
        </w:rPr>
        <w:t>.</w:t>
      </w:r>
      <w:r w:rsidR="009C7913" w:rsidRPr="003708D0">
        <w:rPr>
          <w:rFonts w:ascii="GHEA Grapalat" w:hAnsi="GHEA Grapalat"/>
        </w:rPr>
        <w:tab/>
      </w:r>
      <w:r w:rsidRPr="003708D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FFC5DAA" w14:textId="77777777" w:rsidR="00486B55" w:rsidRPr="003708D0" w:rsidRDefault="00096865" w:rsidP="00B46D58">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sidRPr="003708D0">
        <w:rPr>
          <w:rFonts w:ascii="GHEA Grapalat" w:hAnsi="GHEA Grapalat"/>
          <w:sz w:val="24"/>
          <w:szCs w:val="24"/>
        </w:rPr>
        <w:t xml:space="preserve"> </w:t>
      </w:r>
    </w:p>
    <w:p w14:paraId="5FA1FB1A" w14:textId="77777777" w:rsidR="00096865" w:rsidRPr="003708D0" w:rsidRDefault="000946A3" w:rsidP="00B46D58">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Заявка подается до истечения срока, установленного для этого настоящим Приглашением.</w:t>
      </w:r>
    </w:p>
    <w:p w14:paraId="642B0510" w14:textId="77777777" w:rsidR="00096865" w:rsidRPr="003708D0" w:rsidRDefault="000946A3"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16E10E0" w14:textId="7C66BDDF" w:rsidR="00A80ECD" w:rsidRPr="00B76BB8" w:rsidRDefault="00A80ECD" w:rsidP="008C6890">
      <w:pPr>
        <w:pStyle w:val="BodyTextIndent2"/>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4.2.</w:t>
      </w:r>
      <w:r w:rsidRPr="003708D0">
        <w:rPr>
          <w:rFonts w:ascii="GHEA Grapalat" w:hAnsi="GHEA Grapalat"/>
          <w:sz w:val="24"/>
          <w:szCs w:val="24"/>
        </w:rPr>
        <w:tab/>
        <w:t xml:space="preserve">Заявки на процедуру необходимо представить в комиссию по адресу </w:t>
      </w:r>
      <w:r w:rsidR="00A9078E" w:rsidRPr="003708D0">
        <w:rPr>
          <w:rFonts w:ascii="GHEA Grapalat" w:hAnsi="GHEA Grapalat"/>
          <w:sz w:val="24"/>
          <w:szCs w:val="24"/>
        </w:rPr>
        <w:t xml:space="preserve">    </w:t>
      </w:r>
      <w:r w:rsidRPr="003708D0">
        <w:rPr>
          <w:rFonts w:ascii="GHEA Grapalat" w:hAnsi="GHEA Grapalat"/>
          <w:sz w:val="24"/>
          <w:szCs w:val="24"/>
        </w:rPr>
        <w:t>"</w:t>
      </w:r>
      <w:r w:rsidR="009314EC" w:rsidRPr="00B76BB8">
        <w:rPr>
          <w:rFonts w:ascii="GHEA Grapalat" w:hAnsi="GHEA Grapalat"/>
          <w:sz w:val="24"/>
          <w:szCs w:val="24"/>
        </w:rPr>
        <w:t>РА г. Горис  Арцахское шоссе 8</w:t>
      </w:r>
      <w:r w:rsidRPr="003708D0">
        <w:rPr>
          <w:rFonts w:ascii="GHEA Grapalat" w:hAnsi="GHEA Grapalat"/>
          <w:sz w:val="24"/>
          <w:szCs w:val="24"/>
        </w:rPr>
        <w:t>" не позднее, чем "</w:t>
      </w:r>
      <w:r w:rsidR="00E82374" w:rsidRPr="003708D0">
        <w:rPr>
          <w:rFonts w:ascii="GHEA Grapalat" w:hAnsi="GHEA Grapalat"/>
          <w:sz w:val="24"/>
          <w:szCs w:val="24"/>
        </w:rPr>
        <w:t>1</w:t>
      </w:r>
      <w:r w:rsidR="003C1009" w:rsidRPr="002D3F1E">
        <w:rPr>
          <w:rFonts w:ascii="GHEA Grapalat" w:hAnsi="GHEA Grapalat"/>
          <w:sz w:val="24"/>
          <w:szCs w:val="24"/>
        </w:rPr>
        <w:t>4</w:t>
      </w:r>
      <w:r w:rsidR="00E82374" w:rsidRPr="003708D0">
        <w:rPr>
          <w:rFonts w:ascii="GHEA Grapalat" w:hAnsi="GHEA Grapalat"/>
          <w:sz w:val="24"/>
          <w:szCs w:val="24"/>
        </w:rPr>
        <w:t>:00</w:t>
      </w:r>
      <w:r w:rsidRPr="003708D0">
        <w:rPr>
          <w:rFonts w:ascii="GHEA Grapalat" w:hAnsi="GHEA Grapalat"/>
          <w:sz w:val="24"/>
          <w:szCs w:val="24"/>
        </w:rPr>
        <w:t>" часов "</w:t>
      </w:r>
      <w:r w:rsidR="00E82374" w:rsidRPr="003708D0">
        <w:rPr>
          <w:rFonts w:ascii="GHEA Grapalat" w:hAnsi="GHEA Grapalat"/>
          <w:sz w:val="24"/>
          <w:szCs w:val="24"/>
        </w:rPr>
        <w:t>7</w:t>
      </w:r>
      <w:r w:rsidRPr="003708D0">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68A47F3" w14:textId="77777777" w:rsidR="00A80ECD" w:rsidRPr="003708D0" w:rsidRDefault="00A80ECD" w:rsidP="008C6890">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Заявки на процедуру получает и в журнале регистрации заявок регистрирует секретарь комиссии "</w:t>
      </w:r>
      <w:r w:rsidR="00E82374" w:rsidRPr="003708D0">
        <w:rPr>
          <w:rFonts w:ascii="GHEA Grapalat" w:hAnsi="GHEA Grapalat"/>
          <w:sz w:val="24"/>
          <w:szCs w:val="24"/>
        </w:rPr>
        <w:t>А. Шалунц</w:t>
      </w:r>
      <w:r w:rsidRPr="003708D0">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1F728AC" w14:textId="77777777" w:rsidR="00EA0412" w:rsidRPr="003708D0" w:rsidRDefault="00EA0412" w:rsidP="00EA0412">
      <w:pPr>
        <w:pStyle w:val="BodyTextIndent2"/>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4.3.</w:t>
      </w:r>
      <w:r w:rsidRPr="003708D0">
        <w:rPr>
          <w:rFonts w:ascii="GHEA Grapalat" w:hAnsi="GHEA Grapalat"/>
          <w:sz w:val="24"/>
          <w:szCs w:val="24"/>
        </w:rPr>
        <w:tab/>
        <w:t>В заявке участник представляет:</w:t>
      </w:r>
    </w:p>
    <w:p w14:paraId="51DFF778" w14:textId="77777777" w:rsidR="00EA0412" w:rsidRPr="003708D0" w:rsidRDefault="00EA0412" w:rsidP="00EA0412">
      <w:pPr>
        <w:jc w:val="both"/>
        <w:rPr>
          <w:rFonts w:ascii="GHEA Grapalat" w:hAnsi="GHEA Grapalat"/>
        </w:rPr>
      </w:pPr>
      <w:r w:rsidRPr="003708D0">
        <w:rPr>
          <w:rFonts w:ascii="GHEA Grapalat" w:hAnsi="GHEA Grapalat"/>
        </w:rPr>
        <w:t>1) утвержденное им заявление-объявление, предусмотренное пунктом 2.1 части 2 настоящего приглашения</w:t>
      </w:r>
      <w:r w:rsidRPr="003708D0">
        <w:rPr>
          <w:rFonts w:ascii="GHEA Grapalat" w:hAnsi="GHEA Grapalat"/>
          <w:lang w:val="hy-AM"/>
        </w:rPr>
        <w:t xml:space="preserve"> </w:t>
      </w:r>
      <w:r w:rsidRPr="003708D0">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18259E26" w14:textId="77777777" w:rsidR="00EA0412" w:rsidRPr="003708D0" w:rsidRDefault="00EA0412" w:rsidP="00EA0412">
      <w:pPr>
        <w:jc w:val="both"/>
        <w:rPr>
          <w:rFonts w:ascii="GHEA Grapalat" w:hAnsi="GHEA Grapalat"/>
        </w:rPr>
      </w:pPr>
      <w:r w:rsidRPr="003708D0">
        <w:rPr>
          <w:rFonts w:ascii="GHEA Grapalat" w:hAnsi="GHEA Grapalat"/>
        </w:rPr>
        <w:t xml:space="preserve">   а) подтверждение о соответствии своих данных</w:t>
      </w:r>
      <w:ins w:id="1" w:author="Vardan" w:date="2022-10-29T23:48:00Z">
        <w:r w:rsidRPr="003708D0">
          <w:rPr>
            <w:rFonts w:ascii="GHEA Grapalat" w:hAnsi="GHEA Grapalat"/>
          </w:rPr>
          <w:t xml:space="preserve"> </w:t>
        </w:r>
      </w:ins>
      <w:r w:rsidRPr="003708D0">
        <w:rPr>
          <w:rFonts w:ascii="GHEA Grapalat" w:hAnsi="GHEA Grapalat"/>
        </w:rPr>
        <w:t>и данных аффилированных с ним лиц требованиям права на участие, установленным настоящим приглашением;</w:t>
      </w:r>
    </w:p>
    <w:p w14:paraId="7630CC54" w14:textId="77777777" w:rsidR="00EA0412" w:rsidRPr="003708D0" w:rsidRDefault="00EA0412" w:rsidP="00EA0412">
      <w:pPr>
        <w:jc w:val="both"/>
        <w:rPr>
          <w:rFonts w:ascii="GHEA Grapalat" w:hAnsi="GHEA Grapalat"/>
        </w:rPr>
      </w:pPr>
      <w:r w:rsidRPr="003708D0">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91B9904" w14:textId="77777777" w:rsidR="00EA0412" w:rsidRPr="003708D0" w:rsidRDefault="00EA0412" w:rsidP="00EA0412">
      <w:pPr>
        <w:ind w:firstLine="284"/>
        <w:jc w:val="both"/>
        <w:rPr>
          <w:rFonts w:ascii="GHEA Grapalat" w:hAnsi="GHEA Grapalat"/>
        </w:rPr>
      </w:pPr>
      <w:r w:rsidRPr="003708D0">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2CA1AE0" w14:textId="77777777" w:rsidR="00EA0412" w:rsidRPr="003708D0" w:rsidRDefault="00EA0412" w:rsidP="00EA0412">
      <w:pPr>
        <w:jc w:val="both"/>
        <w:rPr>
          <w:rFonts w:ascii="GHEA Grapalat" w:hAnsi="GHEA Grapalat"/>
        </w:rPr>
      </w:pPr>
      <w:r w:rsidRPr="003708D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E75D6D8" w14:textId="77777777" w:rsidR="00EA0412" w:rsidRPr="003708D0" w:rsidRDefault="00EA0412" w:rsidP="00EA0412">
      <w:pPr>
        <w:pStyle w:val="norm"/>
        <w:widowControl w:val="0"/>
        <w:tabs>
          <w:tab w:val="left" w:pos="1134"/>
        </w:tabs>
        <w:spacing w:after="160" w:line="240" w:lineRule="auto"/>
        <w:ind w:firstLine="284"/>
        <w:rPr>
          <w:rFonts w:ascii="GHEA Grapalat" w:hAnsi="GHEA Grapalat"/>
          <w:sz w:val="24"/>
          <w:szCs w:val="24"/>
        </w:rPr>
      </w:pPr>
      <w:r w:rsidRPr="003708D0">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r w:rsidRPr="003708D0">
        <w:rPr>
          <w:rFonts w:ascii="GHEA Grapalat" w:hAnsi="GHEA Grapalat"/>
          <w:sz w:val="24"/>
          <w:szCs w:val="24"/>
          <w:vertAlign w:val="superscript"/>
        </w:rPr>
        <w:t>6</w:t>
      </w:r>
      <w:r w:rsidRPr="003708D0">
        <w:rPr>
          <w:rFonts w:ascii="GHEA Grapalat" w:hAnsi="GHEA Grapalat"/>
          <w:sz w:val="24"/>
          <w:szCs w:val="24"/>
          <w:vertAlign w:val="superscript"/>
          <w:lang w:val="hy-AM"/>
        </w:rPr>
        <w:t xml:space="preserve">.1 </w:t>
      </w:r>
    </w:p>
    <w:p w14:paraId="69C003A5" w14:textId="77777777" w:rsidR="00071119" w:rsidRPr="003708D0" w:rsidRDefault="00EA0D10" w:rsidP="00B46D58">
      <w:pPr>
        <w:pStyle w:val="norm"/>
        <w:widowControl w:val="0"/>
        <w:tabs>
          <w:tab w:val="left" w:pos="1134"/>
        </w:tabs>
        <w:spacing w:after="160" w:line="240" w:lineRule="auto"/>
        <w:ind w:firstLine="284"/>
        <w:rPr>
          <w:rFonts w:ascii="GHEA Grapalat" w:hAnsi="GHEA Grapalat"/>
          <w:lang w:val="hy-AM"/>
        </w:rPr>
      </w:pPr>
      <w:r w:rsidRPr="003708D0">
        <w:rPr>
          <w:rFonts w:ascii="GHEA Grapalat" w:hAnsi="GHEA Grapalat"/>
        </w:rPr>
        <w:t xml:space="preserve">  </w:t>
      </w:r>
      <w:r w:rsidR="00932115" w:rsidRPr="003708D0">
        <w:rPr>
          <w:rFonts w:ascii="GHEA Grapalat" w:hAnsi="GHEA Grapalat"/>
        </w:rPr>
        <w:t>2</w:t>
      </w:r>
      <w:r w:rsidR="005F25EF" w:rsidRPr="003708D0">
        <w:rPr>
          <w:rFonts w:ascii="GHEA Grapalat" w:hAnsi="GHEA Grapalat"/>
        </w:rPr>
        <w:t xml:space="preserve">) </w:t>
      </w:r>
      <w:r w:rsidR="005F25EF" w:rsidRPr="003708D0">
        <w:rPr>
          <w:rFonts w:ascii="GHEA Grapalat" w:hAnsi="GHEA Grapalat"/>
          <w:sz w:val="24"/>
          <w:szCs w:val="24"/>
        </w:rPr>
        <w:t>технические характеристики</w:t>
      </w:r>
      <w:r w:rsidR="00932115" w:rsidRPr="003708D0">
        <w:rPr>
          <w:rFonts w:ascii="GHEA Grapalat" w:hAnsi="GHEA Grapalat" w:cs="Sylfaen"/>
          <w:sz w:val="24"/>
          <w:szCs w:val="24"/>
        </w:rPr>
        <w:t xml:space="preserve"> предлагаемого им товара</w:t>
      </w:r>
      <w:r w:rsidR="005F25EF" w:rsidRPr="003708D0">
        <w:rPr>
          <w:rFonts w:ascii="GHEA Grapalat" w:hAnsi="GHEA Grapalat"/>
          <w:sz w:val="24"/>
          <w:szCs w:val="24"/>
        </w:rPr>
        <w:t xml:space="preserve">, а также товарный </w:t>
      </w:r>
      <w:r w:rsidR="005F25EF" w:rsidRPr="003708D0">
        <w:rPr>
          <w:rFonts w:ascii="GHEA Grapalat" w:hAnsi="GHEA Grapalat"/>
          <w:sz w:val="24"/>
          <w:szCs w:val="24"/>
        </w:rPr>
        <w:lastRenderedPageBreak/>
        <w:t xml:space="preserve">знак, </w:t>
      </w:r>
      <w:r w:rsidR="00932115" w:rsidRPr="003708D0">
        <w:rPr>
          <w:rFonts w:ascii="GHEA Grapalat" w:hAnsi="GHEA Grapalat" w:cs="Sylfaen"/>
          <w:sz w:val="24"/>
          <w:szCs w:val="24"/>
        </w:rPr>
        <w:t>фирменное наименование, марка и</w:t>
      </w:r>
      <w:r w:rsidR="00932115" w:rsidRPr="003708D0">
        <w:rPr>
          <w:rFonts w:ascii="GHEA Grapalat" w:hAnsi="GHEA Grapalat"/>
          <w:sz w:val="24"/>
          <w:szCs w:val="24"/>
        </w:rPr>
        <w:t xml:space="preserve"> </w:t>
      </w:r>
      <w:r w:rsidR="005F25EF" w:rsidRPr="003708D0">
        <w:rPr>
          <w:rFonts w:ascii="GHEA Grapalat" w:hAnsi="GHEA Grapalat"/>
          <w:sz w:val="24"/>
          <w:szCs w:val="24"/>
        </w:rPr>
        <w:t>наименование производителя, (далее — полное описание товара</w:t>
      </w:r>
      <w:r w:rsidR="005F25EF" w:rsidRPr="003708D0">
        <w:rPr>
          <w:rFonts w:ascii="GHEA Grapalat" w:hAnsi="GHEA Grapalat"/>
        </w:rPr>
        <w:t>)</w:t>
      </w:r>
      <w:r w:rsidR="00B82520" w:rsidRPr="003708D0">
        <w:rPr>
          <w:rFonts w:ascii="GHEA Grapalat" w:hAnsi="GHEA Grapalat"/>
        </w:rPr>
        <w:t xml:space="preserve">. </w:t>
      </w:r>
      <w:r w:rsidR="00B82520" w:rsidRPr="003708D0">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3708D0" w:rsidDel="001B47B5">
        <w:rPr>
          <w:rFonts w:ascii="GHEA Grapalat" w:hAnsi="GHEA Grapalat"/>
        </w:rPr>
        <w:t xml:space="preserve"> </w:t>
      </w:r>
      <w:r w:rsidR="00EA6AE0" w:rsidRPr="003708D0">
        <w:rPr>
          <w:rStyle w:val="FootnoteReference"/>
          <w:rFonts w:ascii="GHEA Grapalat" w:hAnsi="GHEA Grapalat" w:cs="Sylfaen"/>
          <w:sz w:val="24"/>
          <w:szCs w:val="24"/>
        </w:rPr>
        <w:footnoteReference w:customMarkFollows="1" w:id="1"/>
        <w:t>7</w:t>
      </w:r>
      <w:r w:rsidR="005F25EF" w:rsidRPr="003708D0">
        <w:rPr>
          <w:rFonts w:ascii="GHEA Grapalat" w:hAnsi="GHEA Grapalat" w:cs="Sylfaen"/>
          <w:sz w:val="24"/>
          <w:szCs w:val="24"/>
        </w:rPr>
        <w:t>:</w:t>
      </w:r>
      <w:r w:rsidR="00932115" w:rsidRPr="003708D0">
        <w:t xml:space="preserve"> </w:t>
      </w:r>
    </w:p>
    <w:p w14:paraId="0658AF5B" w14:textId="77777777" w:rsidR="00B67CCD" w:rsidRPr="003708D0"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lang w:val="hy-AM"/>
        </w:rPr>
        <w:t>3</w:t>
      </w:r>
      <w:r w:rsidR="0047117B" w:rsidRPr="003708D0">
        <w:rPr>
          <w:rFonts w:ascii="GHEA Grapalat" w:hAnsi="GHEA Grapalat"/>
          <w:sz w:val="24"/>
          <w:szCs w:val="24"/>
        </w:rPr>
        <w:t>)</w:t>
      </w:r>
      <w:r w:rsidR="00444026" w:rsidRPr="003708D0">
        <w:rPr>
          <w:rFonts w:ascii="GHEA Grapalat" w:hAnsi="GHEA Grapalat"/>
          <w:sz w:val="24"/>
          <w:szCs w:val="24"/>
        </w:rPr>
        <w:tab/>
      </w:r>
      <w:r w:rsidR="0047117B" w:rsidRPr="003708D0">
        <w:rPr>
          <w:rFonts w:ascii="GHEA Grapalat" w:hAnsi="GHEA Grapalat"/>
          <w:sz w:val="24"/>
          <w:szCs w:val="24"/>
        </w:rPr>
        <w:t>утвержденное им ценовое предложение;</w:t>
      </w:r>
    </w:p>
    <w:p w14:paraId="134BE471" w14:textId="77777777" w:rsidR="000845F6" w:rsidRPr="003708D0"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5</w:t>
      </w:r>
      <w:r w:rsidR="003E3FD0" w:rsidRPr="003708D0">
        <w:rPr>
          <w:rFonts w:ascii="GHEA Grapalat" w:hAnsi="GHEA Grapalat"/>
          <w:sz w:val="24"/>
          <w:szCs w:val="24"/>
        </w:rPr>
        <w:t>)</w:t>
      </w:r>
      <w:r w:rsidR="00333B85" w:rsidRPr="003708D0">
        <w:rPr>
          <w:rFonts w:ascii="GHEA Grapalat" w:hAnsi="GHEA Grapalat"/>
          <w:sz w:val="24"/>
          <w:szCs w:val="24"/>
        </w:rPr>
        <w:tab/>
      </w:r>
      <w:r w:rsidR="003E3FD0" w:rsidRPr="003708D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187873C" w14:textId="77777777" w:rsidR="000845F6" w:rsidRPr="003708D0" w:rsidRDefault="005F25EF"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6</w:t>
      </w:r>
      <w:r w:rsidR="003E3FD0" w:rsidRPr="003708D0">
        <w:rPr>
          <w:rFonts w:ascii="GHEA Grapalat" w:hAnsi="GHEA Grapalat"/>
          <w:sz w:val="24"/>
          <w:szCs w:val="24"/>
        </w:rPr>
        <w:t>)</w:t>
      </w:r>
      <w:r w:rsidR="00333B85" w:rsidRPr="003708D0">
        <w:rPr>
          <w:rFonts w:ascii="GHEA Grapalat" w:hAnsi="GHEA Grapalat"/>
          <w:sz w:val="24"/>
          <w:szCs w:val="24"/>
        </w:rPr>
        <w:tab/>
      </w:r>
      <w:r w:rsidR="003E3FD0" w:rsidRPr="003708D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75BEDE1" w14:textId="77777777" w:rsidR="00721677" w:rsidRPr="003708D0" w:rsidRDefault="00721677" w:rsidP="00B46D58">
      <w:pPr>
        <w:jc w:val="both"/>
        <w:rPr>
          <w:rFonts w:ascii="GHEA Grapalat" w:hAnsi="GHEA Grapalat" w:cs="Sylfaen"/>
        </w:rPr>
      </w:pPr>
      <w:r w:rsidRPr="003708D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C1857E" w14:textId="77777777" w:rsidR="00721677" w:rsidRPr="003708D0" w:rsidRDefault="00721677" w:rsidP="00B46D58">
      <w:pPr>
        <w:jc w:val="both"/>
        <w:rPr>
          <w:rFonts w:ascii="GHEA Grapalat" w:hAnsi="GHEA Grapalat" w:cs="Sylfaen"/>
        </w:rPr>
      </w:pPr>
      <w:r w:rsidRPr="003708D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708D0">
        <w:rPr>
          <w:rFonts w:ascii="GHEA Grapalat" w:hAnsi="GHEA Grapalat" w:cs="Sylfaen"/>
        </w:rPr>
        <w:t xml:space="preserve"> (на один и тот же лот)</w:t>
      </w:r>
      <w:r w:rsidRPr="003708D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2AE173" w14:textId="77777777" w:rsidR="00721677" w:rsidRPr="003708D0" w:rsidRDefault="00721677" w:rsidP="00B46D58">
      <w:pPr>
        <w:pStyle w:val="norm"/>
        <w:widowControl w:val="0"/>
        <w:spacing w:after="120" w:line="240" w:lineRule="auto"/>
        <w:ind w:firstLine="0"/>
        <w:rPr>
          <w:rFonts w:ascii="GHEA Grapalat" w:hAnsi="GHEA Grapalat" w:cs="Sylfaen"/>
          <w:sz w:val="24"/>
          <w:szCs w:val="24"/>
        </w:rPr>
      </w:pPr>
      <w:r w:rsidRPr="003708D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317FF33" w14:textId="77777777" w:rsidR="0049655D" w:rsidRPr="003708D0" w:rsidRDefault="0049655D">
      <w:pPr>
        <w:rPr>
          <w:rFonts w:ascii="GHEA Grapalat" w:hAnsi="GHEA Grapalat"/>
          <w:b/>
        </w:rPr>
      </w:pPr>
    </w:p>
    <w:p w14:paraId="0AA61C46" w14:textId="77777777" w:rsidR="00A45946" w:rsidRPr="003708D0" w:rsidRDefault="00333B85" w:rsidP="00B46D58">
      <w:pPr>
        <w:widowControl w:val="0"/>
        <w:spacing w:after="160"/>
        <w:jc w:val="center"/>
        <w:rPr>
          <w:rFonts w:ascii="GHEA Grapalat" w:hAnsi="GHEA Grapalat" w:cs="Arial"/>
          <w:b/>
        </w:rPr>
      </w:pPr>
      <w:r w:rsidRPr="003708D0">
        <w:rPr>
          <w:rFonts w:ascii="GHEA Grapalat" w:hAnsi="GHEA Grapalat"/>
          <w:b/>
        </w:rPr>
        <w:t>5.</w:t>
      </w:r>
      <w:r w:rsidR="00C8055A" w:rsidRPr="003708D0">
        <w:rPr>
          <w:rFonts w:ascii="GHEA Grapalat" w:hAnsi="GHEA Grapalat"/>
          <w:b/>
        </w:rPr>
        <w:t xml:space="preserve">ЦЕНОВОЕ ПРЕДЛОЖЕНИЕ ЗАЯВКИ </w:t>
      </w:r>
    </w:p>
    <w:p w14:paraId="21976D9E" w14:textId="77777777" w:rsidR="00A45946" w:rsidRPr="003708D0" w:rsidRDefault="00C8055A" w:rsidP="00B46D58">
      <w:pPr>
        <w:widowControl w:val="0"/>
        <w:tabs>
          <w:tab w:val="left" w:pos="1134"/>
        </w:tabs>
        <w:spacing w:after="160"/>
        <w:ind w:firstLine="567"/>
        <w:jc w:val="both"/>
        <w:rPr>
          <w:rFonts w:ascii="GHEA Grapalat" w:hAnsi="GHEA Grapalat"/>
        </w:rPr>
      </w:pPr>
      <w:r w:rsidRPr="003708D0">
        <w:rPr>
          <w:rFonts w:ascii="GHEA Grapalat" w:hAnsi="GHEA Grapalat"/>
        </w:rPr>
        <w:t>5.1</w:t>
      </w:r>
      <w:r w:rsidR="00A34DFE" w:rsidRPr="003708D0">
        <w:rPr>
          <w:rFonts w:ascii="GHEA Grapalat" w:hAnsi="GHEA Grapalat"/>
        </w:rPr>
        <w:t>.</w:t>
      </w:r>
      <w:r w:rsidR="00333B85" w:rsidRPr="003708D0">
        <w:rPr>
          <w:rFonts w:ascii="GHEA Grapalat" w:hAnsi="GHEA Grapalat"/>
        </w:rPr>
        <w:tab/>
      </w:r>
      <w:r w:rsidRPr="003708D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955051D" w14:textId="77777777" w:rsidR="00B95FE0" w:rsidRPr="003708D0"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5.2.</w:t>
      </w:r>
      <w:r w:rsidR="00333B85" w:rsidRPr="003708D0">
        <w:rPr>
          <w:rFonts w:ascii="GHEA Grapalat" w:hAnsi="GHEA Grapalat"/>
          <w:sz w:val="24"/>
          <w:szCs w:val="24"/>
        </w:rPr>
        <w:tab/>
      </w:r>
      <w:r w:rsidRPr="003708D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3708D0">
        <w:rPr>
          <w:rFonts w:ascii="GHEA Grapalat" w:hAnsi="GHEA Grapalat"/>
          <w:sz w:val="24"/>
          <w:szCs w:val="24"/>
        </w:rPr>
        <w:t xml:space="preserve"> </w:t>
      </w:r>
      <w:r w:rsidR="00443317" w:rsidRPr="003708D0">
        <w:rPr>
          <w:rFonts w:ascii="GHEA Grapalat" w:hAnsi="GHEA Grapalat"/>
          <w:sz w:val="24"/>
          <w:szCs w:val="24"/>
        </w:rPr>
        <w:t>-</w:t>
      </w:r>
      <w:r w:rsidRPr="003708D0">
        <w:rPr>
          <w:rFonts w:ascii="GHEA Grapalat" w:hAnsi="GHEA Grapalat"/>
          <w:sz w:val="24"/>
          <w:szCs w:val="24"/>
        </w:rPr>
        <w:t xml:space="preserve"> </w:t>
      </w:r>
      <w:r w:rsidR="00443317" w:rsidRPr="003708D0">
        <w:rPr>
          <w:rFonts w:ascii="GHEA Grapalat" w:hAnsi="GHEA Grapalat"/>
          <w:sz w:val="24"/>
          <w:szCs w:val="24"/>
        </w:rPr>
        <w:t>стоимость</w:t>
      </w:r>
      <w:r w:rsidR="00F677F1" w:rsidRPr="003708D0">
        <w:rPr>
          <w:rFonts w:ascii="GHEA Grapalat" w:hAnsi="GHEA Grapalat"/>
          <w:sz w:val="24"/>
          <w:szCs w:val="24"/>
        </w:rPr>
        <w:t xml:space="preserve"> (совокупность себестоимости и прогнозируемой прибыли) </w:t>
      </w:r>
      <w:r w:rsidRPr="003708D0">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3708D0">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DB204A5" w14:textId="77777777" w:rsidR="00B95FE0" w:rsidRPr="003708D0" w:rsidRDefault="00B95FE0" w:rsidP="00B46D58">
      <w:pPr>
        <w:pStyle w:val="norm"/>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169295A" w14:textId="77777777" w:rsidR="00B95FE0" w:rsidRPr="003708D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а.</w:t>
      </w:r>
      <w:r w:rsidR="00333B85" w:rsidRPr="003708D0">
        <w:rPr>
          <w:rFonts w:ascii="GHEA Grapalat" w:hAnsi="GHEA Grapalat"/>
          <w:sz w:val="24"/>
          <w:szCs w:val="24"/>
        </w:rPr>
        <w:tab/>
      </w:r>
      <w:r w:rsidRPr="003708D0">
        <w:rPr>
          <w:rFonts w:ascii="GHEA Grapalat" w:hAnsi="GHEA Grapalat"/>
          <w:sz w:val="24"/>
          <w:szCs w:val="24"/>
        </w:rPr>
        <w:t>графы "стоимость</w:t>
      </w:r>
      <w:r w:rsidR="00DF3688" w:rsidRPr="003708D0">
        <w:rPr>
          <w:rFonts w:ascii="GHEA Grapalat" w:hAnsi="GHEA Grapalat"/>
          <w:sz w:val="24"/>
          <w:szCs w:val="24"/>
        </w:rPr>
        <w:t>"</w:t>
      </w:r>
      <w:r w:rsidR="00F677F1" w:rsidRPr="003708D0">
        <w:rPr>
          <w:rFonts w:ascii="GHEA Grapalat" w:hAnsi="GHEA Grapalat"/>
          <w:sz w:val="24"/>
          <w:szCs w:val="24"/>
        </w:rPr>
        <w:t xml:space="preserve"> </w:t>
      </w:r>
      <w:r w:rsidRPr="003708D0">
        <w:rPr>
          <w:rFonts w:ascii="GHEA Grapalat" w:hAnsi="GHEA Grapalat"/>
          <w:sz w:val="24"/>
          <w:szCs w:val="24"/>
        </w:rPr>
        <w:t xml:space="preserve">и "налог на добавленную стоимость" </w:t>
      </w:r>
      <w:r w:rsidR="00F677F1" w:rsidRPr="003708D0">
        <w:rPr>
          <w:rFonts w:ascii="GHEA Grapalat" w:hAnsi="GHEA Grapalat"/>
          <w:sz w:val="24"/>
          <w:szCs w:val="24"/>
        </w:rPr>
        <w:t xml:space="preserve">ценового предложения </w:t>
      </w:r>
      <w:r w:rsidRPr="003708D0">
        <w:rPr>
          <w:rFonts w:ascii="GHEA Grapalat" w:hAnsi="GHEA Grapalat"/>
          <w:sz w:val="24"/>
          <w:szCs w:val="24"/>
        </w:rPr>
        <w:t>заполнены только цифрами, а графа "общая цена" — и прописью, и цифрами или только прописью.</w:t>
      </w:r>
    </w:p>
    <w:p w14:paraId="0A641B65" w14:textId="77777777" w:rsidR="00B95FE0" w:rsidRPr="003708D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б.</w:t>
      </w:r>
      <w:r w:rsidR="00333B85" w:rsidRPr="003708D0">
        <w:rPr>
          <w:rFonts w:ascii="GHEA Grapalat" w:hAnsi="GHEA Grapalat"/>
          <w:sz w:val="24"/>
          <w:szCs w:val="24"/>
        </w:rPr>
        <w:tab/>
      </w:r>
      <w:r w:rsidRPr="003708D0">
        <w:rPr>
          <w:rFonts w:ascii="GHEA Grapalat" w:hAnsi="GHEA Grapalat"/>
          <w:sz w:val="24"/>
          <w:szCs w:val="24"/>
        </w:rPr>
        <w:t xml:space="preserve">между суммами, указанными прописью или цифрами в графах </w:t>
      </w:r>
      <w:r w:rsidR="00A60D60" w:rsidRPr="003708D0">
        <w:rPr>
          <w:rFonts w:ascii="GHEA Grapalat" w:hAnsi="GHEA Grapalat"/>
          <w:sz w:val="24"/>
          <w:szCs w:val="24"/>
        </w:rPr>
        <w:t>"стоимость"</w:t>
      </w:r>
      <w:r w:rsidR="00A207C9" w:rsidRPr="003708D0">
        <w:rPr>
          <w:rFonts w:ascii="GHEA Grapalat" w:hAnsi="GHEA Grapalat"/>
          <w:sz w:val="24"/>
          <w:szCs w:val="24"/>
        </w:rPr>
        <w:t xml:space="preserve"> </w:t>
      </w:r>
      <w:r w:rsidRPr="003708D0">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7B9FEC" w14:textId="77777777" w:rsidR="00A45946" w:rsidRPr="003708D0" w:rsidRDefault="00B95FE0"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в.</w:t>
      </w:r>
      <w:r w:rsidR="00333B85" w:rsidRPr="003708D0">
        <w:rPr>
          <w:rFonts w:ascii="GHEA Grapalat" w:hAnsi="GHEA Grapalat"/>
          <w:sz w:val="24"/>
          <w:szCs w:val="24"/>
        </w:rPr>
        <w:tab/>
      </w:r>
      <w:r w:rsidRPr="003708D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AB2FD58" w14:textId="77777777" w:rsidR="00B9778A" w:rsidRPr="003708D0" w:rsidRDefault="00B9778A"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г.</w:t>
      </w:r>
      <w:r w:rsidRPr="003708D0">
        <w:t xml:space="preserve"> </w:t>
      </w:r>
      <w:r w:rsidRPr="003708D0">
        <w:rPr>
          <w:rFonts w:ascii="GHEA Grapalat" w:hAnsi="GHEA Grapalat"/>
          <w:sz w:val="24"/>
          <w:szCs w:val="24"/>
        </w:rPr>
        <w:t>стоимость, налог на добавленную стоимость и общая сумма</w:t>
      </w:r>
      <w:r w:rsidR="00910938" w:rsidRPr="003708D0">
        <w:rPr>
          <w:rFonts w:ascii="GHEA Grapalat" w:hAnsi="GHEA Grapalat"/>
          <w:sz w:val="24"/>
          <w:szCs w:val="24"/>
        </w:rPr>
        <w:t xml:space="preserve"> ценового предложения</w:t>
      </w:r>
      <w:r w:rsidRPr="003708D0">
        <w:rPr>
          <w:rFonts w:ascii="GHEA Grapalat" w:hAnsi="GHEA Grapalat"/>
          <w:sz w:val="24"/>
          <w:szCs w:val="24"/>
        </w:rPr>
        <w:t xml:space="preserve">, указанные в графах </w:t>
      </w:r>
      <w:r w:rsidR="00207490" w:rsidRPr="003708D0">
        <w:rPr>
          <w:rFonts w:ascii="GHEA Grapalat" w:hAnsi="GHEA Grapalat"/>
          <w:sz w:val="24"/>
          <w:szCs w:val="24"/>
        </w:rPr>
        <w:t>прописью</w:t>
      </w:r>
      <w:r w:rsidRPr="003708D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3708D0">
        <w:rPr>
          <w:rFonts w:ascii="GHEA Grapalat" w:hAnsi="GHEA Grapalat"/>
          <w:sz w:val="24"/>
          <w:szCs w:val="24"/>
        </w:rPr>
        <w:t xml:space="preserve">, </w:t>
      </w:r>
    </w:p>
    <w:p w14:paraId="4FAE064A" w14:textId="77777777" w:rsidR="00AE1E38" w:rsidRPr="003708D0" w:rsidRDefault="00A14685" w:rsidP="00AE1E3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д.</w:t>
      </w:r>
      <w:r w:rsidRPr="003708D0">
        <w:t xml:space="preserve"> </w:t>
      </w:r>
      <w:r w:rsidRPr="003708D0">
        <w:rPr>
          <w:rFonts w:ascii="GHEA Grapalat" w:hAnsi="GHEA Grapalat"/>
          <w:sz w:val="24"/>
          <w:szCs w:val="24"/>
        </w:rPr>
        <w:t xml:space="preserve">в графах стоимость и налог на добавленную стоимость </w:t>
      </w:r>
      <w:r w:rsidR="008730A8" w:rsidRPr="003708D0">
        <w:rPr>
          <w:rFonts w:ascii="GHEA Grapalat" w:hAnsi="GHEA Grapalat"/>
          <w:sz w:val="24"/>
          <w:szCs w:val="24"/>
        </w:rPr>
        <w:t xml:space="preserve">ценового предложения </w:t>
      </w:r>
      <w:r w:rsidRPr="003708D0">
        <w:rPr>
          <w:rFonts w:ascii="GHEA Grapalat" w:hAnsi="GHEA Grapalat"/>
          <w:sz w:val="24"/>
          <w:szCs w:val="24"/>
        </w:rPr>
        <w:t xml:space="preserve">суммы заполнены как цифрами, так и </w:t>
      </w:r>
      <w:r w:rsidR="008730A8" w:rsidRPr="003708D0">
        <w:rPr>
          <w:rFonts w:ascii="GHEA Grapalat" w:hAnsi="GHEA Grapalat"/>
          <w:sz w:val="24"/>
          <w:szCs w:val="24"/>
        </w:rPr>
        <w:t>прописью</w:t>
      </w:r>
      <w:r w:rsidRPr="003708D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708D0">
        <w:rPr>
          <w:rFonts w:ascii="GHEA Grapalat" w:hAnsi="GHEA Grapalat"/>
        </w:rPr>
        <w:t xml:space="preserve"> </w:t>
      </w:r>
      <w:r w:rsidR="00AE1E38" w:rsidRPr="003708D0">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708D0">
        <w:rPr>
          <w:rFonts w:ascii="GHEA Grapalat" w:hAnsi="GHEA Grapalat"/>
          <w:sz w:val="24"/>
          <w:szCs w:val="24"/>
        </w:rPr>
        <w:t xml:space="preserve"> </w:t>
      </w:r>
      <w:r w:rsidR="00AE1E38" w:rsidRPr="003708D0">
        <w:rPr>
          <w:rFonts w:ascii="GHEA Grapalat" w:hAnsi="GHEA Grapalat"/>
          <w:sz w:val="24"/>
          <w:szCs w:val="24"/>
        </w:rPr>
        <w:t>и "налог на добавленную стоимость".</w:t>
      </w:r>
    </w:p>
    <w:p w14:paraId="62341F3F" w14:textId="77777777" w:rsidR="0048059F" w:rsidRPr="003708D0"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е.</w:t>
      </w:r>
      <w:r w:rsidRPr="003708D0">
        <w:t xml:space="preserve"> </w:t>
      </w:r>
      <w:r w:rsidRPr="003708D0">
        <w:rPr>
          <w:rFonts w:ascii="GHEA Grapalat" w:hAnsi="GHEA Grapalat"/>
          <w:sz w:val="24"/>
          <w:szCs w:val="24"/>
        </w:rPr>
        <w:t>в суммах, заполненных буквами в графах ценового пред</w:t>
      </w:r>
      <w:r w:rsidR="00413595" w:rsidRPr="003708D0">
        <w:rPr>
          <w:rFonts w:ascii="GHEA Grapalat" w:hAnsi="GHEA Grapalat"/>
          <w:sz w:val="24"/>
          <w:szCs w:val="24"/>
        </w:rPr>
        <w:t>ложения, лумы указаны в цифрах.</w:t>
      </w:r>
    </w:p>
    <w:p w14:paraId="049F8FFA" w14:textId="77777777" w:rsidR="00A45946" w:rsidRPr="003708D0" w:rsidRDefault="00C8055A"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5.3</w:t>
      </w:r>
      <w:r w:rsidR="00A34DFE" w:rsidRPr="003708D0">
        <w:rPr>
          <w:rFonts w:ascii="GHEA Grapalat" w:hAnsi="GHEA Grapalat"/>
          <w:sz w:val="24"/>
          <w:szCs w:val="24"/>
        </w:rPr>
        <w:t>.</w:t>
      </w:r>
      <w:r w:rsidR="00333B85" w:rsidRPr="003708D0">
        <w:rPr>
          <w:rFonts w:ascii="GHEA Grapalat" w:hAnsi="GHEA Grapalat"/>
          <w:sz w:val="24"/>
          <w:szCs w:val="24"/>
        </w:rPr>
        <w:tab/>
      </w:r>
      <w:r w:rsidRPr="003708D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863265C" w14:textId="77777777" w:rsidR="00096865" w:rsidRPr="003708D0" w:rsidRDefault="00096865" w:rsidP="00B46D58">
      <w:pPr>
        <w:pStyle w:val="BodyTextIndent2"/>
        <w:widowControl w:val="0"/>
        <w:spacing w:after="160" w:line="240" w:lineRule="auto"/>
        <w:ind w:firstLine="567"/>
        <w:rPr>
          <w:rFonts w:ascii="GHEA Grapalat" w:hAnsi="GHEA Grapalat"/>
          <w:sz w:val="24"/>
          <w:szCs w:val="24"/>
        </w:rPr>
      </w:pPr>
    </w:p>
    <w:p w14:paraId="0EC38EA3" w14:textId="77777777" w:rsidR="00096865" w:rsidRPr="003708D0" w:rsidRDefault="00220C7C" w:rsidP="00B46D58">
      <w:pPr>
        <w:widowControl w:val="0"/>
        <w:spacing w:after="160"/>
        <w:ind w:left="567" w:right="565"/>
        <w:jc w:val="center"/>
        <w:rPr>
          <w:rFonts w:ascii="GHEA Grapalat" w:hAnsi="GHEA Grapalat"/>
          <w:b/>
        </w:rPr>
      </w:pPr>
      <w:r w:rsidRPr="003708D0">
        <w:rPr>
          <w:rFonts w:ascii="GHEA Grapalat" w:hAnsi="GHEA Grapalat"/>
          <w:b/>
        </w:rPr>
        <w:t xml:space="preserve">6. СРОК ДЕЙСТВИЯ ЗАЯВКИ, </w:t>
      </w:r>
      <w:r w:rsidR="00294F67" w:rsidRPr="003708D0">
        <w:rPr>
          <w:rFonts w:ascii="GHEA Grapalat" w:hAnsi="GHEA Grapalat"/>
          <w:b/>
        </w:rPr>
        <w:br/>
      </w:r>
      <w:r w:rsidRPr="003708D0">
        <w:rPr>
          <w:rFonts w:ascii="GHEA Grapalat" w:hAnsi="GHEA Grapalat"/>
          <w:b/>
        </w:rPr>
        <w:t>ПОРЯДОК ВНЕСЕНИЯ ИЗМЕНЕНИЙ В ЗАЯВКИ</w:t>
      </w:r>
      <w:r w:rsidR="002626F7" w:rsidRPr="003708D0">
        <w:rPr>
          <w:rFonts w:ascii="GHEA Grapalat" w:hAnsi="GHEA Grapalat"/>
          <w:b/>
        </w:rPr>
        <w:t xml:space="preserve"> </w:t>
      </w:r>
      <w:r w:rsidR="00955A1E" w:rsidRPr="003708D0">
        <w:rPr>
          <w:rFonts w:ascii="GHEA Grapalat" w:hAnsi="GHEA Grapalat"/>
          <w:b/>
        </w:rPr>
        <w:t>И ИХ ОТЗЫВА</w:t>
      </w:r>
    </w:p>
    <w:p w14:paraId="7F43B663" w14:textId="77777777" w:rsidR="00096865" w:rsidRPr="003708D0"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708D0">
        <w:rPr>
          <w:rFonts w:ascii="GHEA Grapalat" w:hAnsi="GHEA Grapalat"/>
          <w:i w:val="0"/>
          <w:sz w:val="24"/>
          <w:szCs w:val="24"/>
        </w:rPr>
        <w:t>6.1</w:t>
      </w:r>
      <w:r w:rsidR="00A34DFE" w:rsidRPr="003708D0">
        <w:rPr>
          <w:rFonts w:ascii="GHEA Grapalat" w:hAnsi="GHEA Grapalat"/>
          <w:i w:val="0"/>
          <w:sz w:val="24"/>
          <w:szCs w:val="24"/>
        </w:rPr>
        <w:t>.</w:t>
      </w:r>
      <w:r w:rsidR="00294F67" w:rsidRPr="003708D0">
        <w:rPr>
          <w:rFonts w:ascii="GHEA Grapalat" w:hAnsi="GHEA Grapalat"/>
          <w:i w:val="0"/>
          <w:sz w:val="24"/>
          <w:szCs w:val="24"/>
        </w:rPr>
        <w:tab/>
      </w:r>
      <w:r w:rsidRPr="003708D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B8F67D" w14:textId="77777777" w:rsidR="00096865" w:rsidRPr="003708D0"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lastRenderedPageBreak/>
        <w:t>6.2</w:t>
      </w:r>
      <w:r w:rsidR="00A34DFE" w:rsidRPr="003708D0">
        <w:rPr>
          <w:rFonts w:ascii="GHEA Grapalat" w:hAnsi="GHEA Grapalat"/>
          <w:i w:val="0"/>
          <w:sz w:val="24"/>
          <w:szCs w:val="24"/>
        </w:rPr>
        <w:t>.</w:t>
      </w:r>
      <w:r w:rsidR="008E6E51" w:rsidRPr="003708D0">
        <w:rPr>
          <w:rFonts w:ascii="GHEA Grapalat" w:hAnsi="GHEA Grapalat"/>
          <w:i w:val="0"/>
          <w:sz w:val="24"/>
          <w:szCs w:val="24"/>
        </w:rPr>
        <w:tab/>
      </w:r>
      <w:r w:rsidRPr="003708D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9D5036F" w14:textId="77777777" w:rsidR="00FA0E41" w:rsidRPr="003708D0" w:rsidRDefault="00FA0E41" w:rsidP="00B46D58">
      <w:pPr>
        <w:widowControl w:val="0"/>
        <w:spacing w:after="160"/>
        <w:ind w:firstLine="567"/>
        <w:jc w:val="center"/>
        <w:rPr>
          <w:rFonts w:ascii="GHEA Grapalat" w:hAnsi="GHEA Grapalat"/>
          <w:b/>
        </w:rPr>
      </w:pPr>
    </w:p>
    <w:p w14:paraId="0BF193FE" w14:textId="77777777" w:rsidR="00CC0E15" w:rsidRPr="003708D0" w:rsidRDefault="00CC0E15" w:rsidP="00B46D58">
      <w:pPr>
        <w:widowControl w:val="0"/>
        <w:tabs>
          <w:tab w:val="left" w:pos="1134"/>
        </w:tabs>
        <w:spacing w:after="160"/>
        <w:ind w:firstLine="567"/>
        <w:jc w:val="both"/>
        <w:rPr>
          <w:rFonts w:ascii="GHEA Grapalat" w:hAnsi="GHEA Grapalat" w:cs="Sylfaen"/>
        </w:rPr>
      </w:pPr>
    </w:p>
    <w:p w14:paraId="4DC72282" w14:textId="77777777" w:rsidR="002626F7" w:rsidRPr="003708D0" w:rsidRDefault="002626F7" w:rsidP="00B46D58">
      <w:pPr>
        <w:rPr>
          <w:rFonts w:ascii="GHEA Grapalat" w:hAnsi="GHEA Grapalat" w:cs="Sylfaen"/>
        </w:rPr>
      </w:pPr>
    </w:p>
    <w:p w14:paraId="6B83A7A5" w14:textId="77777777" w:rsidR="00096865" w:rsidRPr="003708D0" w:rsidRDefault="00E70FC4" w:rsidP="00B46D58">
      <w:pPr>
        <w:widowControl w:val="0"/>
        <w:spacing w:after="160"/>
        <w:jc w:val="center"/>
        <w:rPr>
          <w:rFonts w:ascii="GHEA Grapalat" w:hAnsi="GHEA Grapalat"/>
          <w:b/>
        </w:rPr>
      </w:pPr>
      <w:r w:rsidRPr="003708D0">
        <w:rPr>
          <w:rFonts w:ascii="GHEA Grapalat" w:hAnsi="GHEA Grapalat"/>
          <w:b/>
        </w:rPr>
        <w:t xml:space="preserve">8.ВСКРЫТИЕ, ОЦЕНКА ЗАЯВОК И </w:t>
      </w:r>
      <w:r w:rsidR="008E3C53" w:rsidRPr="003708D0">
        <w:rPr>
          <w:rFonts w:ascii="GHEA Grapalat" w:hAnsi="GHEA Grapalat"/>
          <w:b/>
        </w:rPr>
        <w:br/>
      </w:r>
      <w:r w:rsidR="00807178" w:rsidRPr="003708D0">
        <w:rPr>
          <w:rFonts w:ascii="GHEA Grapalat" w:hAnsi="GHEA Grapalat"/>
          <w:b/>
        </w:rPr>
        <w:t xml:space="preserve">ПОДВЕДЕНИЕ ИТОГОВ </w:t>
      </w:r>
    </w:p>
    <w:p w14:paraId="34C35DA7" w14:textId="2D90921B" w:rsidR="00096865" w:rsidRPr="003708D0"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708D0">
        <w:rPr>
          <w:rFonts w:ascii="GHEA Grapalat" w:hAnsi="GHEA Grapalat"/>
          <w:sz w:val="24"/>
          <w:szCs w:val="24"/>
        </w:rPr>
        <w:t>8.1</w:t>
      </w:r>
      <w:r w:rsidR="00D07367" w:rsidRPr="003708D0">
        <w:rPr>
          <w:rFonts w:ascii="GHEA Grapalat" w:hAnsi="GHEA Grapalat"/>
          <w:sz w:val="24"/>
          <w:szCs w:val="24"/>
        </w:rPr>
        <w:t>.</w:t>
      </w:r>
      <w:r w:rsidR="00D07367" w:rsidRPr="003708D0">
        <w:rPr>
          <w:rFonts w:ascii="GHEA Grapalat" w:hAnsi="GHEA Grapalat"/>
          <w:sz w:val="24"/>
          <w:szCs w:val="24"/>
        </w:rPr>
        <w:tab/>
      </w:r>
      <w:r w:rsidRPr="003708D0">
        <w:rPr>
          <w:rFonts w:ascii="GHEA Grapalat" w:hAnsi="GHEA Grapalat"/>
          <w:sz w:val="24"/>
          <w:szCs w:val="24"/>
        </w:rPr>
        <w:t>Вскрытие заявок произойдет на "</w:t>
      </w:r>
      <w:r w:rsidR="00E82374" w:rsidRPr="003708D0">
        <w:rPr>
          <w:rFonts w:ascii="GHEA Grapalat" w:hAnsi="GHEA Grapalat"/>
          <w:sz w:val="24"/>
          <w:szCs w:val="24"/>
        </w:rPr>
        <w:t>7</w:t>
      </w:r>
      <w:r w:rsidRPr="003708D0">
        <w:rPr>
          <w:rFonts w:ascii="GHEA Grapalat" w:hAnsi="GHEA Grapalat"/>
          <w:sz w:val="24"/>
          <w:szCs w:val="24"/>
        </w:rPr>
        <w:t>"-ый день в "</w:t>
      </w:r>
      <w:r w:rsidR="00E82374" w:rsidRPr="003708D0">
        <w:rPr>
          <w:rFonts w:ascii="GHEA Grapalat" w:hAnsi="GHEA Grapalat"/>
          <w:sz w:val="24"/>
          <w:szCs w:val="24"/>
        </w:rPr>
        <w:t>1</w:t>
      </w:r>
      <w:r w:rsidR="003C1009" w:rsidRPr="002D3F1E">
        <w:rPr>
          <w:rFonts w:ascii="GHEA Grapalat" w:hAnsi="GHEA Grapalat"/>
          <w:sz w:val="24"/>
          <w:szCs w:val="24"/>
        </w:rPr>
        <w:t>4</w:t>
      </w:r>
      <w:r w:rsidR="00E82374" w:rsidRPr="003708D0">
        <w:rPr>
          <w:rFonts w:ascii="GHEA Grapalat" w:hAnsi="GHEA Grapalat"/>
          <w:sz w:val="24"/>
          <w:szCs w:val="24"/>
        </w:rPr>
        <w:t>:00</w:t>
      </w:r>
      <w:r w:rsidRPr="003708D0">
        <w:rPr>
          <w:rFonts w:ascii="GHEA Grapalat" w:hAnsi="GHEA Grapalat"/>
          <w:sz w:val="24"/>
          <w:szCs w:val="24"/>
        </w:rPr>
        <w:t xml:space="preserve">" со дня опубликования в </w:t>
      </w:r>
      <w:r w:rsidR="00CE35E7" w:rsidRPr="003708D0">
        <w:rPr>
          <w:rFonts w:ascii="GHEA Grapalat" w:hAnsi="GHEA Grapalat"/>
          <w:sz w:val="24"/>
          <w:szCs w:val="24"/>
        </w:rPr>
        <w:t>бюллетене</w:t>
      </w:r>
      <w:r w:rsidRPr="003708D0">
        <w:rPr>
          <w:rFonts w:ascii="GHEA Grapalat" w:hAnsi="GHEA Grapalat"/>
          <w:sz w:val="24"/>
          <w:szCs w:val="24"/>
        </w:rPr>
        <w:t xml:space="preserve"> объявления и приглашения на настоящую процедуру. </w:t>
      </w:r>
    </w:p>
    <w:p w14:paraId="45EC9B1F" w14:textId="77777777" w:rsidR="00C64E56" w:rsidRPr="003708D0" w:rsidRDefault="009B6D58" w:rsidP="00B46D58">
      <w:pPr>
        <w:widowControl w:val="0"/>
        <w:spacing w:after="160"/>
        <w:ind w:firstLine="567"/>
        <w:jc w:val="both"/>
        <w:rPr>
          <w:rFonts w:ascii="GHEA Grapalat" w:hAnsi="GHEA Grapalat"/>
        </w:rPr>
      </w:pPr>
      <w:r w:rsidRPr="003708D0">
        <w:rPr>
          <w:rFonts w:ascii="GHEA Grapalat" w:hAnsi="GHEA Grapalat"/>
        </w:rPr>
        <w:t>На заседании по вскрытию</w:t>
      </w:r>
      <w:r w:rsidR="001F2926" w:rsidRPr="003708D0">
        <w:rPr>
          <w:rFonts w:ascii="GHEA Grapalat" w:hAnsi="GHEA Grapalat"/>
        </w:rPr>
        <w:t xml:space="preserve"> и оценке</w:t>
      </w:r>
      <w:r w:rsidRPr="003708D0">
        <w:rPr>
          <w:rFonts w:ascii="GHEA Grapalat" w:hAnsi="GHEA Grapalat"/>
        </w:rPr>
        <w:t xml:space="preserve"> заявок</w:t>
      </w:r>
      <w:r w:rsidR="00C64E56" w:rsidRPr="003708D0">
        <w:rPr>
          <w:rFonts w:ascii="GHEA Grapalat" w:hAnsi="GHEA Grapalat"/>
        </w:rPr>
        <w:t>:</w:t>
      </w:r>
    </w:p>
    <w:p w14:paraId="2107CABB" w14:textId="77777777" w:rsidR="00576D5D" w:rsidRPr="003708D0" w:rsidRDefault="009B6D58" w:rsidP="00D76027">
      <w:pPr>
        <w:widowControl w:val="0"/>
        <w:spacing w:after="160"/>
        <w:ind w:firstLine="567"/>
        <w:jc w:val="both"/>
        <w:rPr>
          <w:rFonts w:ascii="GHEA Grapalat" w:hAnsi="GHEA Grapalat"/>
        </w:rPr>
      </w:pPr>
      <w:r w:rsidRPr="003708D0">
        <w:rPr>
          <w:rFonts w:ascii="GHEA Grapalat" w:hAnsi="GHEA Grapalat"/>
        </w:rPr>
        <w:t xml:space="preserve"> </w:t>
      </w:r>
      <w:r w:rsidR="00576D5D" w:rsidRPr="003708D0">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708D0">
        <w:rPr>
          <w:rFonts w:ascii="GHEA Grapalat" w:hAnsi="GHEA Grapalat"/>
        </w:rPr>
        <w:t xml:space="preserve">закупки </w:t>
      </w:r>
      <w:r w:rsidR="00576D5D" w:rsidRPr="003708D0">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708D0">
        <w:rPr>
          <w:rFonts w:ascii="GHEA Grapalat" w:hAnsi="GHEA Grapalat"/>
        </w:rPr>
        <w:t>;</w:t>
      </w:r>
    </w:p>
    <w:p w14:paraId="42F932F0"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2)</w:t>
      </w:r>
      <w:r w:rsidRPr="003708D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D23F435"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а.</w:t>
      </w:r>
      <w:r w:rsidRPr="003708D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75C78FC"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б.</w:t>
      </w:r>
      <w:r w:rsidRPr="003708D0">
        <w:rPr>
          <w:rFonts w:ascii="GHEA Grapalat" w:hAnsi="GHEA Grapalat"/>
        </w:rPr>
        <w:tab/>
      </w:r>
      <w:r w:rsidRPr="003708D0">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708D0">
        <w:rPr>
          <w:rFonts w:ascii="GHEA Grapalat" w:hAnsi="GHEA Grapalat"/>
        </w:rPr>
        <w:t xml:space="preserve"> реквизитам;</w:t>
      </w:r>
    </w:p>
    <w:p w14:paraId="519A2C65" w14:textId="77777777" w:rsidR="00576D5D" w:rsidRPr="003708D0" w:rsidRDefault="00576D5D" w:rsidP="00D76027">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Pr="003708D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2A5F828" w14:textId="77777777" w:rsidR="009A796C" w:rsidRPr="003708D0" w:rsidRDefault="00FD274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8.2.</w:t>
      </w:r>
      <w:r w:rsidR="00D07367" w:rsidRPr="003708D0">
        <w:rPr>
          <w:rFonts w:ascii="GHEA Grapalat" w:hAnsi="GHEA Grapalat"/>
        </w:rPr>
        <w:tab/>
      </w:r>
      <w:r w:rsidRPr="003708D0">
        <w:rPr>
          <w:rFonts w:ascii="GHEA Grapalat" w:hAnsi="GHEA Grapalat"/>
        </w:rPr>
        <w:t xml:space="preserve">Заявки оцениваются в порядке, установленном настоящим приглашением. </w:t>
      </w:r>
    </w:p>
    <w:p w14:paraId="542DEBB9" w14:textId="77777777" w:rsidR="002A665D" w:rsidRPr="003708D0" w:rsidRDefault="00CF34DE" w:rsidP="00B46D58">
      <w:pPr>
        <w:widowControl w:val="0"/>
        <w:spacing w:after="160"/>
        <w:ind w:firstLine="567"/>
        <w:jc w:val="both"/>
      </w:pPr>
      <w:r w:rsidRPr="003708D0">
        <w:rPr>
          <w:rFonts w:ascii="GHEA Grapalat" w:hAnsi="GHEA Grapalat"/>
        </w:rPr>
        <w:t>Е</w:t>
      </w:r>
      <w:r w:rsidR="00CA7C54" w:rsidRPr="003708D0">
        <w:rPr>
          <w:rFonts w:ascii="GHEA Grapalat" w:hAnsi="GHEA Grapalat"/>
        </w:rPr>
        <w:t xml:space="preserve">сли количество лотов </w:t>
      </w:r>
      <w:r w:rsidR="00D42D33" w:rsidRPr="003708D0">
        <w:rPr>
          <w:rFonts w:ascii="GHEA Grapalat" w:hAnsi="GHEA Grapalat"/>
        </w:rPr>
        <w:t xml:space="preserve">в </w:t>
      </w:r>
      <w:r w:rsidR="00CA7C54" w:rsidRPr="003708D0">
        <w:rPr>
          <w:rFonts w:ascii="GHEA Grapalat" w:hAnsi="GHEA Grapalat"/>
        </w:rPr>
        <w:t>процедур</w:t>
      </w:r>
      <w:r w:rsidR="00D42D33" w:rsidRPr="003708D0">
        <w:rPr>
          <w:rFonts w:ascii="GHEA Grapalat" w:hAnsi="GHEA Grapalat"/>
        </w:rPr>
        <w:t>е</w:t>
      </w:r>
      <w:r w:rsidR="00CA7C54" w:rsidRPr="003708D0">
        <w:rPr>
          <w:rFonts w:ascii="GHEA Grapalat" w:hAnsi="GHEA Grapalat"/>
        </w:rPr>
        <w:t xml:space="preserve"> закупок не превышает семдесять пять</w:t>
      </w:r>
      <w:r w:rsidRPr="003708D0">
        <w:rPr>
          <w:rFonts w:ascii="GHEA Grapalat" w:hAnsi="GHEA Grapalat"/>
        </w:rPr>
        <w:t xml:space="preserve"> лотов</w:t>
      </w:r>
      <w:r w:rsidR="00CA7C54" w:rsidRPr="003708D0">
        <w:rPr>
          <w:rFonts w:ascii="GHEA Grapalat" w:hAnsi="GHEA Grapalat"/>
        </w:rPr>
        <w:t xml:space="preserve">- оценка </w:t>
      </w:r>
      <w:r w:rsidR="009A796C" w:rsidRPr="003708D0">
        <w:rPr>
          <w:rFonts w:ascii="GHEA Grapalat" w:hAnsi="GHEA Grapalat"/>
        </w:rPr>
        <w:t xml:space="preserve">заявок осуществляется в течение </w:t>
      </w:r>
      <w:r w:rsidR="00D3681C" w:rsidRPr="003708D0">
        <w:rPr>
          <w:rFonts w:ascii="GHEA Grapalat" w:hAnsi="GHEA Grapalat"/>
        </w:rPr>
        <w:t>пятнадцати</w:t>
      </w:r>
      <w:r w:rsidR="00CA7C54" w:rsidRPr="003708D0">
        <w:rPr>
          <w:rFonts w:ascii="GHEA Grapalat" w:hAnsi="GHEA Grapalat"/>
        </w:rPr>
        <w:t xml:space="preserve"> </w:t>
      </w:r>
      <w:r w:rsidR="009A796C" w:rsidRPr="003708D0">
        <w:rPr>
          <w:rFonts w:ascii="GHEA Grapalat" w:hAnsi="GHEA Grapalat"/>
        </w:rPr>
        <w:t>рабочих дней со дня истечения окончательного срока их подачи, а</w:t>
      </w:r>
      <w:r w:rsidR="00CA7C54" w:rsidRPr="003708D0">
        <w:rPr>
          <w:rFonts w:ascii="GHEA Grapalat" w:hAnsi="GHEA Grapalat"/>
        </w:rPr>
        <w:t xml:space="preserve"> при превышении-</w:t>
      </w:r>
      <w:r w:rsidR="009A796C" w:rsidRPr="003708D0">
        <w:rPr>
          <w:rFonts w:ascii="GHEA Grapalat" w:hAnsi="GHEA Grapalat"/>
        </w:rPr>
        <w:t xml:space="preserve"> в течение </w:t>
      </w:r>
      <w:r w:rsidR="000C324B" w:rsidRPr="003708D0">
        <w:rPr>
          <w:rFonts w:ascii="GHEA Grapalat" w:hAnsi="GHEA Grapalat"/>
        </w:rPr>
        <w:t>двадцати</w:t>
      </w:r>
      <w:r w:rsidR="00CA7C54" w:rsidRPr="003708D0">
        <w:rPr>
          <w:rFonts w:ascii="GHEA Grapalat" w:hAnsi="GHEA Grapalat"/>
        </w:rPr>
        <w:t xml:space="preserve"> </w:t>
      </w:r>
      <w:r w:rsidR="009A796C" w:rsidRPr="003708D0">
        <w:rPr>
          <w:rFonts w:ascii="GHEA Grapalat" w:hAnsi="GHEA Grapalat"/>
        </w:rPr>
        <w:t>рабочих дней.</w:t>
      </w:r>
    </w:p>
    <w:p w14:paraId="00B90635" w14:textId="77777777" w:rsidR="00ED6836" w:rsidRPr="003708D0" w:rsidRDefault="00745561" w:rsidP="00B46D58">
      <w:pPr>
        <w:widowControl w:val="0"/>
        <w:spacing w:after="160"/>
        <w:ind w:firstLine="567"/>
        <w:jc w:val="both"/>
        <w:rPr>
          <w:rFonts w:ascii="GHEA Grapalat" w:hAnsi="GHEA Grapalat" w:cs="Sylfaen"/>
        </w:rPr>
      </w:pPr>
      <w:r w:rsidRPr="003708D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708D0">
        <w:rPr>
          <w:rFonts w:ascii="GHEA Grapalat" w:hAnsi="GHEA Grapalat"/>
        </w:rPr>
        <w:t xml:space="preserve"> и оценке </w:t>
      </w:r>
      <w:r w:rsidRPr="003708D0">
        <w:rPr>
          <w:rFonts w:ascii="GHEA Grapalat" w:hAnsi="GHEA Grapalat"/>
        </w:rPr>
        <w:t xml:space="preserve">заявок комиссия отклоняет те заявки, в которых отсутствуют ценовое предложение, </w:t>
      </w:r>
      <w:r w:rsidR="006A4E85" w:rsidRPr="003708D0">
        <w:rPr>
          <w:rFonts w:ascii="GHEA Grapalat" w:hAnsi="GHEA Grapalat"/>
        </w:rPr>
        <w:t xml:space="preserve">и/или обеспечение заявки, или </w:t>
      </w:r>
      <w:r w:rsidRPr="003708D0">
        <w:rPr>
          <w:rFonts w:ascii="GHEA Grapalat" w:hAnsi="GHEA Grapalat"/>
        </w:rPr>
        <w:t>те, которые не соответствуют требованиям приглашения</w:t>
      </w:r>
      <w:r w:rsidR="00550A62" w:rsidRPr="003708D0">
        <w:rPr>
          <w:rFonts w:ascii="GHEA Grapalat" w:hAnsi="GHEA Grapalat"/>
        </w:rPr>
        <w:t>, за исключением случая, установленного пунктом 8.9 части 1 настоящего приглашения</w:t>
      </w:r>
      <w:r w:rsidRPr="003708D0">
        <w:rPr>
          <w:rFonts w:ascii="GHEA Grapalat" w:hAnsi="GHEA Grapalat"/>
        </w:rPr>
        <w:t>.</w:t>
      </w:r>
    </w:p>
    <w:p w14:paraId="552FC53E" w14:textId="77777777" w:rsidR="00B514E8" w:rsidRPr="003708D0"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lastRenderedPageBreak/>
        <w:t>8.</w:t>
      </w:r>
      <w:r w:rsidR="004C3E56" w:rsidRPr="003708D0">
        <w:rPr>
          <w:rFonts w:ascii="GHEA Grapalat" w:hAnsi="GHEA Grapalat"/>
          <w:sz w:val="24"/>
          <w:szCs w:val="24"/>
        </w:rPr>
        <w:t>3</w:t>
      </w:r>
      <w:r w:rsidR="00D07367" w:rsidRPr="003708D0">
        <w:rPr>
          <w:rFonts w:ascii="GHEA Grapalat" w:hAnsi="GHEA Grapalat"/>
          <w:sz w:val="24"/>
          <w:szCs w:val="24"/>
        </w:rPr>
        <w:t>.</w:t>
      </w:r>
      <w:r w:rsidR="00D07367" w:rsidRPr="003708D0">
        <w:rPr>
          <w:rFonts w:ascii="GHEA Grapalat" w:hAnsi="GHEA Grapalat"/>
          <w:sz w:val="24"/>
          <w:szCs w:val="24"/>
        </w:rPr>
        <w:tab/>
      </w:r>
      <w:r w:rsidR="00D22CBB" w:rsidRPr="003708D0">
        <w:rPr>
          <w:rFonts w:ascii="GHEA Grapalat" w:hAnsi="GHEA Grapalat"/>
          <w:sz w:val="24"/>
          <w:szCs w:val="24"/>
        </w:rPr>
        <w:t>Отобранный у</w:t>
      </w:r>
      <w:r w:rsidRPr="003708D0">
        <w:rPr>
          <w:rFonts w:ascii="GHEA Grapalat" w:hAnsi="GHEA Grapalat"/>
          <w:sz w:val="24"/>
          <w:szCs w:val="24"/>
        </w:rPr>
        <w:t>частник</w:t>
      </w:r>
      <w:r w:rsidR="00DD2F66" w:rsidRPr="003708D0">
        <w:rPr>
          <w:rFonts w:ascii="GHEA Grapalat" w:hAnsi="GHEA Grapalat"/>
          <w:sz w:val="24"/>
          <w:szCs w:val="24"/>
        </w:rPr>
        <w:t xml:space="preserve"> </w:t>
      </w:r>
      <w:r w:rsidRPr="003708D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708D0">
        <w:rPr>
          <w:rFonts w:ascii="GHEA Grapalat" w:hAnsi="GHEA Grapalat"/>
          <w:sz w:val="24"/>
          <w:szCs w:val="24"/>
        </w:rPr>
        <w:t>отобранного</w:t>
      </w:r>
      <w:r w:rsidR="0066621D" w:rsidRPr="003708D0">
        <w:rPr>
          <w:rFonts w:ascii="GHEA Grapalat" w:hAnsi="GHEA Grapalat"/>
          <w:sz w:val="24"/>
          <w:szCs w:val="24"/>
        </w:rPr>
        <w:t xml:space="preserve"> </w:t>
      </w:r>
      <w:r w:rsidR="006D73FB" w:rsidRPr="003708D0">
        <w:rPr>
          <w:rFonts w:ascii="GHEA Grapalat" w:hAnsi="GHEA Grapalat"/>
          <w:sz w:val="24"/>
          <w:szCs w:val="24"/>
        </w:rPr>
        <w:t>или непризнанных таковыми участников</w:t>
      </w:r>
      <w:r w:rsidRPr="003708D0">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708D0">
        <w:rPr>
          <w:rFonts w:ascii="GHEA Grapalat" w:hAnsi="GHEA Grapalat"/>
          <w:sz w:val="24"/>
          <w:szCs w:val="24"/>
        </w:rPr>
        <w:t>.</w:t>
      </w:r>
    </w:p>
    <w:p w14:paraId="24AEB8E3" w14:textId="77777777" w:rsidR="00096865" w:rsidRPr="003708D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8.</w:t>
      </w:r>
      <w:r w:rsidR="004C3E56" w:rsidRPr="003708D0">
        <w:rPr>
          <w:rFonts w:ascii="GHEA Grapalat" w:hAnsi="GHEA Grapalat"/>
          <w:i w:val="0"/>
          <w:sz w:val="24"/>
          <w:szCs w:val="24"/>
        </w:rPr>
        <w:t>4</w:t>
      </w:r>
      <w:r w:rsidR="00644850" w:rsidRPr="003708D0">
        <w:rPr>
          <w:rFonts w:ascii="GHEA Grapalat" w:hAnsi="GHEA Grapalat"/>
          <w:i w:val="0"/>
          <w:sz w:val="24"/>
          <w:szCs w:val="24"/>
        </w:rPr>
        <w:t>.</w:t>
      </w:r>
      <w:r w:rsidR="00644850" w:rsidRPr="003708D0">
        <w:rPr>
          <w:rFonts w:ascii="GHEA Grapalat" w:hAnsi="GHEA Grapalat"/>
          <w:i w:val="0"/>
          <w:sz w:val="24"/>
          <w:szCs w:val="24"/>
        </w:rPr>
        <w:tab/>
      </w:r>
      <w:r w:rsidRPr="003708D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E82374" w:rsidRPr="003708D0">
        <w:rPr>
          <w:rFonts w:ascii="GHEA Grapalat" w:hAnsi="GHEA Grapalat"/>
          <w:i w:val="0"/>
          <w:sz w:val="24"/>
          <w:szCs w:val="24"/>
        </w:rPr>
        <w:t>Республики Армения по курсу Центрального банка в настоящее время</w:t>
      </w:r>
      <w:r w:rsidR="00A01157" w:rsidRPr="003708D0">
        <w:rPr>
          <w:rFonts w:ascii="GHEA Grapalat" w:hAnsi="GHEA Grapalat"/>
          <w:i w:val="0"/>
          <w:sz w:val="24"/>
          <w:szCs w:val="24"/>
        </w:rPr>
        <w:t>.</w:t>
      </w:r>
    </w:p>
    <w:p w14:paraId="5DF7A7D7" w14:textId="77777777" w:rsidR="00096865" w:rsidRPr="003708D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8.</w:t>
      </w:r>
      <w:r w:rsidR="00D31874" w:rsidRPr="003708D0">
        <w:rPr>
          <w:rFonts w:ascii="GHEA Grapalat" w:hAnsi="GHEA Grapalat"/>
          <w:i w:val="0"/>
          <w:sz w:val="24"/>
          <w:szCs w:val="24"/>
        </w:rPr>
        <w:t>5</w:t>
      </w:r>
      <w:r w:rsidRPr="003708D0">
        <w:rPr>
          <w:rFonts w:ascii="GHEA Grapalat" w:hAnsi="GHEA Grapalat"/>
          <w:i w:val="0"/>
          <w:sz w:val="24"/>
          <w:szCs w:val="24"/>
        </w:rPr>
        <w:t>.</w:t>
      </w:r>
      <w:r w:rsidR="00644850" w:rsidRPr="003708D0">
        <w:rPr>
          <w:rFonts w:ascii="GHEA Grapalat" w:hAnsi="GHEA Grapalat"/>
          <w:i w:val="0"/>
          <w:sz w:val="24"/>
          <w:szCs w:val="24"/>
        </w:rPr>
        <w:tab/>
      </w:r>
      <w:r w:rsidRPr="003708D0">
        <w:rPr>
          <w:rFonts w:ascii="GHEA Grapalat" w:hAnsi="GHEA Grapalat"/>
          <w:i w:val="0"/>
          <w:sz w:val="24"/>
          <w:szCs w:val="24"/>
        </w:rPr>
        <w:t>Переговоры между комиссией, заказчиком и участниками запрещаются, за исключением случаев,</w:t>
      </w:r>
    </w:p>
    <w:p w14:paraId="00EED8F9" w14:textId="77777777" w:rsidR="00096865" w:rsidRPr="003708D0"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1)</w:t>
      </w:r>
      <w:r w:rsidR="00644850" w:rsidRPr="003708D0">
        <w:rPr>
          <w:rFonts w:ascii="GHEA Grapalat" w:hAnsi="GHEA Grapalat"/>
          <w:i w:val="0"/>
          <w:sz w:val="24"/>
          <w:szCs w:val="24"/>
        </w:rPr>
        <w:tab/>
      </w:r>
      <w:r w:rsidRPr="003708D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708D0">
        <w:rPr>
          <w:rFonts w:ascii="Courier New" w:hAnsi="Courier New" w:cs="Courier New"/>
          <w:i w:val="0"/>
          <w:sz w:val="24"/>
          <w:szCs w:val="24"/>
          <w:lang w:val="en-US"/>
        </w:rPr>
        <w:t> </w:t>
      </w:r>
      <w:r w:rsidRPr="003708D0">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3708D0">
        <w:rPr>
          <w:rFonts w:ascii="GHEA Grapalat" w:hAnsi="GHEA Grapalat"/>
          <w:i w:val="0"/>
          <w:sz w:val="24"/>
          <w:szCs w:val="24"/>
        </w:rPr>
        <w:t xml:space="preserve"> </w:t>
      </w:r>
      <w:r w:rsidRPr="003708D0">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6067137" w14:textId="77777777" w:rsidR="00096865" w:rsidRPr="003708D0"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2)</w:t>
      </w:r>
      <w:r w:rsidR="00644850" w:rsidRPr="003708D0">
        <w:rPr>
          <w:rFonts w:ascii="GHEA Grapalat" w:hAnsi="GHEA Grapalat"/>
          <w:sz w:val="24"/>
          <w:szCs w:val="24"/>
        </w:rPr>
        <w:tab/>
      </w:r>
      <w:r w:rsidRPr="003708D0">
        <w:rPr>
          <w:rFonts w:ascii="GHEA Grapalat" w:hAnsi="GHEA Grapalat"/>
          <w:sz w:val="24"/>
          <w:szCs w:val="24"/>
        </w:rPr>
        <w:t>иных случаев, предусмотренных Законом.</w:t>
      </w:r>
    </w:p>
    <w:p w14:paraId="203243FE" w14:textId="77777777" w:rsidR="009B6D58" w:rsidRPr="003708D0"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D31874" w:rsidRPr="003708D0">
        <w:rPr>
          <w:rFonts w:ascii="GHEA Grapalat" w:hAnsi="GHEA Grapalat"/>
          <w:sz w:val="24"/>
          <w:szCs w:val="24"/>
        </w:rPr>
        <w:t>6</w:t>
      </w:r>
      <w:r w:rsidRPr="003708D0">
        <w:rPr>
          <w:rFonts w:ascii="GHEA Grapalat" w:hAnsi="GHEA Grapalat"/>
          <w:sz w:val="24"/>
          <w:szCs w:val="24"/>
        </w:rPr>
        <w:t>.</w:t>
      </w:r>
      <w:r w:rsidR="00644850" w:rsidRPr="003708D0">
        <w:rPr>
          <w:rFonts w:ascii="GHEA Grapalat" w:hAnsi="GHEA Grapalat"/>
          <w:sz w:val="24"/>
          <w:szCs w:val="24"/>
        </w:rPr>
        <w:tab/>
      </w:r>
      <w:r w:rsidRPr="003708D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708D0">
        <w:rPr>
          <w:rFonts w:ascii="GHEA Grapalat" w:hAnsi="GHEA Grapalat"/>
          <w:sz w:val="24"/>
          <w:szCs w:val="24"/>
        </w:rPr>
        <w:t>отобранного или непризнанных таковыми участников</w:t>
      </w:r>
      <w:r w:rsidRPr="003708D0">
        <w:rPr>
          <w:rFonts w:ascii="GHEA Grapalat" w:hAnsi="GHEA Grapalat"/>
          <w:sz w:val="24"/>
          <w:szCs w:val="24"/>
        </w:rPr>
        <w:t xml:space="preserve">. </w:t>
      </w:r>
      <w:r w:rsidR="002F2045" w:rsidRPr="003708D0">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708D0">
        <w:rPr>
          <w:rFonts w:ascii="GHEA Grapalat" w:hAnsi="GHEA Grapalat"/>
          <w:sz w:val="24"/>
          <w:szCs w:val="24"/>
        </w:rPr>
        <w:t>.</w:t>
      </w:r>
      <w:r w:rsidRPr="003708D0">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708D0">
        <w:rPr>
          <w:rFonts w:ascii="GHEA Grapalat" w:hAnsi="GHEA Grapalat"/>
          <w:sz w:val="24"/>
          <w:szCs w:val="24"/>
        </w:rPr>
        <w:t>ании части 6 статьи 15 Закона:</w:t>
      </w:r>
    </w:p>
    <w:p w14:paraId="436733A0"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а.</w:t>
      </w:r>
      <w:r w:rsidR="00186559" w:rsidRPr="003708D0">
        <w:rPr>
          <w:rFonts w:ascii="GHEA Grapalat" w:hAnsi="GHEA Grapalat"/>
          <w:sz w:val="24"/>
          <w:szCs w:val="24"/>
        </w:rPr>
        <w:tab/>
      </w:r>
      <w:r w:rsidRPr="003708D0">
        <w:rPr>
          <w:rFonts w:ascii="GHEA Grapalat" w:hAnsi="GHEA Grapalat"/>
          <w:sz w:val="24"/>
          <w:szCs w:val="24"/>
        </w:rPr>
        <w:t>для определения</w:t>
      </w:r>
      <w:r w:rsidR="005F09CE" w:rsidRPr="003708D0">
        <w:rPr>
          <w:rFonts w:ascii="GHEA Grapalat" w:hAnsi="GHEA Grapalat"/>
          <w:sz w:val="24"/>
          <w:szCs w:val="24"/>
        </w:rPr>
        <w:t xml:space="preserve"> </w:t>
      </w:r>
      <w:r w:rsidR="00FC5859" w:rsidRPr="003708D0">
        <w:rPr>
          <w:rFonts w:ascii="GHEA Grapalat" w:hAnsi="GHEA Grapalat"/>
          <w:sz w:val="24"/>
          <w:szCs w:val="24"/>
        </w:rPr>
        <w:t xml:space="preserve">отобранного </w:t>
      </w:r>
      <w:r w:rsidR="002F27C9" w:rsidRPr="003708D0">
        <w:rPr>
          <w:rFonts w:ascii="GHEA Grapalat" w:hAnsi="GHEA Grapalat"/>
          <w:sz w:val="24"/>
          <w:szCs w:val="24"/>
        </w:rPr>
        <w:t>и</w:t>
      </w:r>
      <w:r w:rsidR="00FC5859" w:rsidRPr="003708D0">
        <w:rPr>
          <w:rFonts w:ascii="GHEA Grapalat" w:hAnsi="GHEA Grapalat"/>
          <w:sz w:val="24"/>
          <w:szCs w:val="24"/>
        </w:rPr>
        <w:t xml:space="preserve"> непризнанных таковыми </w:t>
      </w:r>
      <w:r w:rsidRPr="003708D0">
        <w:rPr>
          <w:rFonts w:ascii="GHEA Grapalat" w:hAnsi="GHEA Grapalat"/>
          <w:sz w:val="24"/>
          <w:szCs w:val="24"/>
        </w:rPr>
        <w:t>участников, занявших последующие места, с</w:t>
      </w:r>
      <w:r w:rsidR="00A50C53" w:rsidRPr="003708D0">
        <w:rPr>
          <w:rFonts w:ascii="Courier New" w:hAnsi="Courier New" w:cs="Courier New"/>
          <w:sz w:val="24"/>
          <w:szCs w:val="24"/>
          <w:lang w:val="en-US"/>
        </w:rPr>
        <w:t> </w:t>
      </w:r>
      <w:r w:rsidRPr="003708D0">
        <w:rPr>
          <w:rFonts w:ascii="GHEA Grapalat" w:hAnsi="GHEA Grapalat"/>
          <w:sz w:val="24"/>
          <w:szCs w:val="24"/>
        </w:rPr>
        <w:t>целью сокращения предложенных на заседании комиссии цен, со всеми участниками,</w:t>
      </w:r>
      <w:r w:rsidR="00AA7117" w:rsidRPr="003708D0">
        <w:rPr>
          <w:rFonts w:ascii="GHEA Grapalat" w:hAnsi="GHEA Grapalat"/>
          <w:sz w:val="24"/>
          <w:szCs w:val="24"/>
        </w:rPr>
        <w:t xml:space="preserve"> </w:t>
      </w:r>
      <w:r w:rsidRPr="003708D0">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3708D0">
        <w:rPr>
          <w:rFonts w:ascii="GHEA Grapalat" w:hAnsi="GHEA Grapalat"/>
          <w:sz w:val="24"/>
          <w:szCs w:val="24"/>
        </w:rPr>
        <w:lastRenderedPageBreak/>
        <w:t>представители),</w:t>
      </w:r>
    </w:p>
    <w:p w14:paraId="69345E7C"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б.</w:t>
      </w:r>
      <w:r w:rsidR="00186559" w:rsidRPr="003708D0">
        <w:rPr>
          <w:rFonts w:ascii="GHEA Grapalat" w:hAnsi="GHEA Grapalat"/>
          <w:sz w:val="24"/>
          <w:szCs w:val="24"/>
        </w:rPr>
        <w:tab/>
      </w:r>
      <w:r w:rsidRPr="003708D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708D0">
        <w:rPr>
          <w:rFonts w:ascii="GHEA Grapalat" w:hAnsi="GHEA Grapalat"/>
          <w:sz w:val="24"/>
          <w:szCs w:val="24"/>
        </w:rPr>
        <w:t>в электронной форме</w:t>
      </w:r>
      <w:r w:rsidRPr="003708D0">
        <w:rPr>
          <w:rFonts w:ascii="GHEA Grapalat" w:hAnsi="GHEA Grapalat"/>
          <w:sz w:val="24"/>
          <w:szCs w:val="24"/>
        </w:rPr>
        <w:t xml:space="preserve"> одновременно уведомляет всех оцененных удовлетворительно участников </w:t>
      </w:r>
      <w:r w:rsidR="00BB7A52" w:rsidRPr="003708D0">
        <w:rPr>
          <w:rFonts w:ascii="GHEA Grapalat" w:hAnsi="GHEA Grapalat"/>
          <w:sz w:val="24"/>
          <w:szCs w:val="24"/>
        </w:rPr>
        <w:t>об условиях, продолжительности,</w:t>
      </w:r>
      <w:r w:rsidRPr="003708D0">
        <w:rPr>
          <w:rFonts w:ascii="GHEA Grapalat" w:hAnsi="GHEA Grapalat"/>
          <w:sz w:val="24"/>
          <w:szCs w:val="24"/>
        </w:rPr>
        <w:t xml:space="preserve"> дате, времени и месте проведения одновременных переговоров по снижению цен,</w:t>
      </w:r>
    </w:p>
    <w:p w14:paraId="1919A154"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в.</w:t>
      </w:r>
      <w:r w:rsidR="00186559" w:rsidRPr="003708D0">
        <w:rPr>
          <w:rFonts w:ascii="GHEA Grapalat" w:hAnsi="GHEA Grapalat"/>
          <w:sz w:val="24"/>
          <w:szCs w:val="24"/>
        </w:rPr>
        <w:tab/>
      </w:r>
      <w:r w:rsidRPr="003708D0">
        <w:rPr>
          <w:rFonts w:ascii="GHEA Grapalat" w:hAnsi="GHEA Grapalat"/>
          <w:sz w:val="24"/>
          <w:szCs w:val="24"/>
        </w:rPr>
        <w:t xml:space="preserve">переговоры проводятся не раннее чем на второй и не позднее чем на </w:t>
      </w:r>
      <w:r w:rsidR="00996FDC" w:rsidRPr="003708D0">
        <w:rPr>
          <w:rFonts w:ascii="GHEA Grapalat" w:hAnsi="GHEA Grapalat"/>
          <w:sz w:val="24"/>
          <w:szCs w:val="24"/>
        </w:rPr>
        <w:t xml:space="preserve">пятый </w:t>
      </w:r>
      <w:r w:rsidRPr="003708D0">
        <w:rPr>
          <w:rFonts w:ascii="GHEA Grapalat" w:hAnsi="GHEA Grapalat"/>
          <w:sz w:val="24"/>
          <w:szCs w:val="24"/>
        </w:rPr>
        <w:t>рабочий день со дня отправки извещения</w:t>
      </w:r>
      <w:r w:rsidR="00A50C53" w:rsidRPr="003708D0">
        <w:rPr>
          <w:rFonts w:ascii="GHEA Grapalat" w:hAnsi="GHEA Grapalat"/>
          <w:sz w:val="24"/>
          <w:szCs w:val="24"/>
        </w:rPr>
        <w:t>,</w:t>
      </w:r>
    </w:p>
    <w:p w14:paraId="074EC4AC"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г.</w:t>
      </w:r>
      <w:r w:rsidR="00186559" w:rsidRPr="003708D0">
        <w:rPr>
          <w:rFonts w:ascii="GHEA Grapalat" w:hAnsi="GHEA Grapalat"/>
          <w:sz w:val="24"/>
          <w:szCs w:val="24"/>
        </w:rPr>
        <w:tab/>
      </w:r>
      <w:r w:rsidRPr="003708D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DBB3F4"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д.</w:t>
      </w:r>
      <w:r w:rsidR="00186559" w:rsidRPr="003708D0">
        <w:rPr>
          <w:rFonts w:ascii="GHEA Grapalat" w:hAnsi="GHEA Grapalat"/>
          <w:sz w:val="24"/>
          <w:szCs w:val="24"/>
        </w:rPr>
        <w:tab/>
      </w:r>
      <w:r w:rsidRPr="003708D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708D0">
        <w:rPr>
          <w:rFonts w:ascii="GHEA Grapalat" w:hAnsi="GHEA Grapalat"/>
          <w:sz w:val="24"/>
          <w:szCs w:val="24"/>
        </w:rPr>
        <w:t xml:space="preserve">присутствующим на переговорах </w:t>
      </w:r>
      <w:r w:rsidRPr="003708D0">
        <w:rPr>
          <w:rFonts w:ascii="GHEA Grapalat" w:hAnsi="GHEA Grapalat"/>
          <w:sz w:val="24"/>
          <w:szCs w:val="24"/>
        </w:rPr>
        <w:t>участниками</w:t>
      </w:r>
      <w:r w:rsidR="001D129F" w:rsidRPr="003708D0">
        <w:rPr>
          <w:rFonts w:ascii="GHEA Grapalat" w:hAnsi="GHEA Grapalat"/>
          <w:sz w:val="24"/>
          <w:szCs w:val="24"/>
        </w:rPr>
        <w:t xml:space="preserve"> </w:t>
      </w:r>
      <w:r w:rsidRPr="003708D0">
        <w:rPr>
          <w:rFonts w:ascii="GHEA Grapalat" w:hAnsi="GHEA Grapalat"/>
          <w:sz w:val="24"/>
          <w:szCs w:val="24"/>
        </w:rPr>
        <w:t xml:space="preserve">ценам, </w:t>
      </w:r>
      <w:r w:rsidR="00927888" w:rsidRPr="003708D0">
        <w:rPr>
          <w:rFonts w:ascii="GHEA Grapalat" w:hAnsi="GHEA Grapalat"/>
          <w:sz w:val="24"/>
          <w:szCs w:val="24"/>
        </w:rPr>
        <w:t xml:space="preserve">которые </w:t>
      </w:r>
      <w:r w:rsidRPr="003708D0">
        <w:rPr>
          <w:rFonts w:ascii="GHEA Grapalat" w:hAnsi="GHEA Grapalat"/>
          <w:sz w:val="24"/>
          <w:szCs w:val="24"/>
        </w:rPr>
        <w:t xml:space="preserve">не </w:t>
      </w:r>
      <w:r w:rsidR="00927888" w:rsidRPr="003708D0">
        <w:rPr>
          <w:rFonts w:ascii="GHEA Grapalat" w:hAnsi="GHEA Grapalat"/>
          <w:sz w:val="24"/>
          <w:szCs w:val="24"/>
        </w:rPr>
        <w:t xml:space="preserve">превышают цену, установленную  заявкой на закупку  </w:t>
      </w:r>
      <w:r w:rsidRPr="003708D0">
        <w:rPr>
          <w:rFonts w:ascii="GHEA Grapalat" w:hAnsi="GHEA Grapalat"/>
          <w:sz w:val="24"/>
          <w:szCs w:val="24"/>
        </w:rPr>
        <w:t>, определяются и объявляются</w:t>
      </w:r>
      <w:r w:rsidR="00A134CC" w:rsidRPr="003708D0">
        <w:rPr>
          <w:rFonts w:ascii="GHEA Grapalat" w:hAnsi="GHEA Grapalat"/>
          <w:sz w:val="24"/>
          <w:szCs w:val="24"/>
        </w:rPr>
        <w:t xml:space="preserve"> отобранный </w:t>
      </w:r>
      <w:r w:rsidR="002F27C9" w:rsidRPr="003708D0">
        <w:rPr>
          <w:rFonts w:ascii="GHEA Grapalat" w:hAnsi="GHEA Grapalat"/>
          <w:sz w:val="24"/>
          <w:szCs w:val="24"/>
        </w:rPr>
        <w:t xml:space="preserve">и </w:t>
      </w:r>
      <w:r w:rsidR="00CD7A4E" w:rsidRPr="003708D0">
        <w:rPr>
          <w:rFonts w:ascii="GHEA Grapalat" w:hAnsi="GHEA Grapalat"/>
          <w:sz w:val="24"/>
          <w:szCs w:val="24"/>
        </w:rPr>
        <w:t xml:space="preserve"> непризнанные таковыми</w:t>
      </w:r>
      <w:r w:rsidRPr="003708D0">
        <w:rPr>
          <w:rFonts w:ascii="GHEA Grapalat" w:hAnsi="GHEA Grapalat"/>
          <w:sz w:val="24"/>
          <w:szCs w:val="24"/>
        </w:rPr>
        <w:t xml:space="preserve"> участники, занявшие последующие места,</w:t>
      </w:r>
    </w:p>
    <w:p w14:paraId="4E937DB1" w14:textId="77777777" w:rsidR="004A4515" w:rsidRPr="003708D0" w:rsidRDefault="009B6D58" w:rsidP="004A4515">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е.</w:t>
      </w:r>
      <w:r w:rsidR="00C37724" w:rsidRPr="003708D0">
        <w:rPr>
          <w:rFonts w:ascii="GHEA Grapalat" w:hAnsi="GHEA Grapalat"/>
          <w:sz w:val="24"/>
          <w:szCs w:val="24"/>
        </w:rPr>
        <w:tab/>
      </w:r>
      <w:r w:rsidR="004A4515" w:rsidRPr="003708D0">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3708D0">
        <w:rPr>
          <w:rFonts w:ascii="GHEA Grapalat" w:hAnsi="GHEA Grapalat"/>
          <w:sz w:val="24"/>
          <w:szCs w:val="24"/>
        </w:rPr>
        <w:t>и</w:t>
      </w:r>
      <w:r w:rsidR="004A4515" w:rsidRPr="003708D0">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3708D0">
        <w:rPr>
          <w:rFonts w:ascii="GHEA Grapalat" w:hAnsi="GHEA Grapalat"/>
          <w:sz w:val="24"/>
          <w:szCs w:val="24"/>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3708D0">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0B49D86E" w14:textId="77777777" w:rsidR="006335D7" w:rsidRPr="003708D0" w:rsidRDefault="006335D7" w:rsidP="006335D7">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2B00A15E" w14:textId="77777777" w:rsidR="009B6D58" w:rsidRPr="003708D0" w:rsidRDefault="003572EA" w:rsidP="004A4515">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ж.</w:t>
      </w:r>
      <w:r w:rsidR="00DF44E3" w:rsidRPr="003708D0">
        <w:rPr>
          <w:rFonts w:ascii="GHEA Grapalat" w:hAnsi="GHEA Grapalat"/>
          <w:sz w:val="24"/>
          <w:szCs w:val="24"/>
        </w:rPr>
        <w:t xml:space="preserve"> </w:t>
      </w:r>
      <w:r w:rsidR="00C34AFD" w:rsidRPr="003708D0">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3708D0">
        <w:rPr>
          <w:rFonts w:ascii="GHEA Grapalat" w:hAnsi="GHEA Grapalat"/>
          <w:sz w:val="24"/>
          <w:szCs w:val="24"/>
        </w:rPr>
        <w:t>и</w:t>
      </w:r>
      <w:r w:rsidR="00C34AFD" w:rsidRPr="003708D0">
        <w:rPr>
          <w:rFonts w:ascii="GHEA Grapalat" w:hAnsi="GHEA Grapalat"/>
          <w:sz w:val="24"/>
          <w:szCs w:val="24"/>
        </w:rPr>
        <w:t xml:space="preserve">, </w:t>
      </w:r>
      <w:r w:rsidR="009B6D58" w:rsidRPr="003708D0">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3708D0">
        <w:rPr>
          <w:rFonts w:ascii="GHEA Grapalat" w:hAnsi="GHEA Grapalat"/>
          <w:sz w:val="24"/>
          <w:szCs w:val="24"/>
        </w:rPr>
        <w:t>, за исключением случая, предусмотренного абзацем ,, е " настоящего подпункта</w:t>
      </w:r>
      <w:r w:rsidR="009B6D58" w:rsidRPr="003708D0">
        <w:rPr>
          <w:rFonts w:ascii="GHEA Grapalat" w:hAnsi="GHEA Grapalat"/>
          <w:sz w:val="24"/>
          <w:szCs w:val="24"/>
        </w:rPr>
        <w:t xml:space="preserve">. </w:t>
      </w:r>
    </w:p>
    <w:p w14:paraId="523B6FD5" w14:textId="77777777" w:rsidR="00B514E8" w:rsidRPr="003708D0" w:rsidRDefault="00FD2748" w:rsidP="00B46D58">
      <w:pPr>
        <w:widowControl w:val="0"/>
        <w:tabs>
          <w:tab w:val="left" w:pos="1134"/>
        </w:tabs>
        <w:spacing w:after="160"/>
        <w:ind w:firstLine="567"/>
        <w:jc w:val="both"/>
        <w:rPr>
          <w:rFonts w:ascii="GHEA Grapalat" w:hAnsi="GHEA Grapalat"/>
        </w:rPr>
      </w:pPr>
      <w:r w:rsidRPr="003708D0">
        <w:rPr>
          <w:rFonts w:ascii="GHEA Grapalat" w:hAnsi="GHEA Grapalat"/>
        </w:rPr>
        <w:lastRenderedPageBreak/>
        <w:t>8.</w:t>
      </w:r>
      <w:r w:rsidR="00096B2C" w:rsidRPr="003708D0">
        <w:rPr>
          <w:rFonts w:ascii="GHEA Grapalat" w:hAnsi="GHEA Grapalat"/>
        </w:rPr>
        <w:t>7</w:t>
      </w:r>
      <w:r w:rsidRPr="003708D0">
        <w:rPr>
          <w:rFonts w:ascii="GHEA Grapalat" w:hAnsi="GHEA Grapalat"/>
        </w:rPr>
        <w:t>.</w:t>
      </w:r>
      <w:r w:rsidR="00C37724" w:rsidRPr="003708D0">
        <w:rPr>
          <w:rFonts w:ascii="GHEA Grapalat" w:hAnsi="GHEA Grapalat"/>
        </w:rPr>
        <w:tab/>
      </w:r>
      <w:r w:rsidRPr="003708D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708D0">
        <w:rPr>
          <w:rFonts w:ascii="GHEA Grapalat" w:hAnsi="GHEA Grapalat"/>
        </w:rPr>
        <w:t xml:space="preserve">включенные в заявку </w:t>
      </w:r>
      <w:r w:rsidRPr="003708D0">
        <w:rPr>
          <w:rFonts w:ascii="GHEA Grapalat" w:hAnsi="GHEA Grapalat"/>
        </w:rPr>
        <w:t>документ</w:t>
      </w:r>
      <w:r w:rsidR="00F7541A" w:rsidRPr="003708D0">
        <w:rPr>
          <w:rFonts w:ascii="GHEA Grapalat" w:hAnsi="GHEA Grapalat"/>
        </w:rPr>
        <w:t>ы</w:t>
      </w:r>
      <w:r w:rsidRPr="003708D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708D0">
        <w:rPr>
          <w:rFonts w:ascii="Courier New" w:hAnsi="Courier New" w:cs="Courier New"/>
          <w:lang w:val="en-US"/>
        </w:rPr>
        <w:t> </w:t>
      </w:r>
      <w:r w:rsidRPr="003708D0">
        <w:rPr>
          <w:rFonts w:ascii="GHEA Grapalat" w:hAnsi="GHEA Grapalat"/>
        </w:rPr>
        <w:t>препятствуя нормальному функционированию комиссии.</w:t>
      </w:r>
    </w:p>
    <w:p w14:paraId="127C061B" w14:textId="77777777" w:rsidR="00D9550E" w:rsidRDefault="00D9550E" w:rsidP="00D955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B02EBC9" w14:textId="77777777" w:rsidR="00D9550E" w:rsidRDefault="00D9550E" w:rsidP="00D9550E">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7A1C5DC6" w14:textId="77777777" w:rsidR="00D9550E" w:rsidRPr="00AA7117" w:rsidRDefault="00D9550E" w:rsidP="00D9550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2D467A61" w14:textId="77777777" w:rsidR="00D9550E" w:rsidRDefault="00D9550E" w:rsidP="00D9550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7DB20C44" w14:textId="77777777" w:rsidR="006A649A"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8.1</w:t>
      </w:r>
      <w:r w:rsidR="00B81197" w:rsidRPr="003708D0">
        <w:rPr>
          <w:rFonts w:ascii="GHEA Grapalat" w:hAnsi="GHEA Grapalat"/>
          <w:sz w:val="24"/>
          <w:szCs w:val="24"/>
        </w:rPr>
        <w:t>0</w:t>
      </w:r>
      <w:r w:rsidRPr="003708D0">
        <w:rPr>
          <w:rFonts w:ascii="GHEA Grapalat" w:hAnsi="GHEA Grapalat"/>
          <w:sz w:val="24"/>
          <w:szCs w:val="24"/>
        </w:rPr>
        <w:t>.</w:t>
      </w:r>
      <w:r w:rsidR="00213830" w:rsidRPr="003708D0">
        <w:rPr>
          <w:rFonts w:ascii="GHEA Grapalat" w:hAnsi="GHEA Grapalat"/>
          <w:sz w:val="24"/>
          <w:szCs w:val="24"/>
        </w:rPr>
        <w:tab/>
      </w:r>
      <w:r w:rsidR="006A649A" w:rsidRPr="003708D0">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708D0" w:rsidDel="00A5199D">
        <w:rPr>
          <w:rFonts w:ascii="GHEA Grapalat" w:hAnsi="GHEA Grapalat"/>
          <w:sz w:val="24"/>
          <w:szCs w:val="24"/>
        </w:rPr>
        <w:t xml:space="preserve"> </w:t>
      </w:r>
      <w:r w:rsidR="006A649A" w:rsidRPr="003708D0">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28D95AC" w14:textId="77777777" w:rsidR="00EA58C8"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B55371" w:rsidRPr="003708D0">
        <w:rPr>
          <w:rFonts w:ascii="GHEA Grapalat" w:hAnsi="GHEA Grapalat"/>
          <w:sz w:val="24"/>
          <w:szCs w:val="24"/>
        </w:rPr>
        <w:t>1</w:t>
      </w:r>
      <w:r w:rsidR="004409B1" w:rsidRPr="003708D0">
        <w:rPr>
          <w:rFonts w:ascii="GHEA Grapalat" w:hAnsi="GHEA Grapalat"/>
          <w:sz w:val="24"/>
          <w:szCs w:val="24"/>
        </w:rPr>
        <w:t>.</w:t>
      </w:r>
      <w:r w:rsidR="004409B1" w:rsidRPr="003708D0">
        <w:rPr>
          <w:rFonts w:ascii="GHEA Grapalat" w:hAnsi="GHEA Grapalat"/>
          <w:sz w:val="24"/>
          <w:szCs w:val="24"/>
        </w:rPr>
        <w:tab/>
      </w:r>
      <w:r w:rsidRPr="003708D0">
        <w:rPr>
          <w:rFonts w:ascii="GHEA Grapalat" w:hAnsi="GHEA Grapalat"/>
          <w:sz w:val="24"/>
          <w:szCs w:val="24"/>
        </w:rPr>
        <w:t>После вскрытия</w:t>
      </w:r>
      <w:r w:rsidR="00895E05" w:rsidRPr="003708D0">
        <w:rPr>
          <w:rFonts w:ascii="GHEA Grapalat" w:hAnsi="GHEA Grapalat"/>
          <w:sz w:val="24"/>
          <w:szCs w:val="24"/>
        </w:rPr>
        <w:t xml:space="preserve"> и оценки</w:t>
      </w:r>
      <w:r w:rsidRPr="003708D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708D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3708D0">
        <w:rPr>
          <w:rFonts w:ascii="GHEA Grapalat" w:hAnsi="GHEA Grapalat"/>
          <w:sz w:val="24"/>
          <w:szCs w:val="24"/>
        </w:rPr>
        <w:lastRenderedPageBreak/>
        <w:t>обусловленных ими заявок. Протокол подписывают присутствующие на заседании члены комиссии</w:t>
      </w:r>
      <w:r w:rsidR="001E4A24" w:rsidRPr="003708D0">
        <w:rPr>
          <w:rFonts w:ascii="GHEA Grapalat" w:hAnsi="GHEA Grapalat"/>
          <w:sz w:val="24"/>
          <w:szCs w:val="24"/>
        </w:rPr>
        <w:t>.</w:t>
      </w:r>
    </w:p>
    <w:p w14:paraId="7CB3C2D2" w14:textId="77777777" w:rsidR="00E65F37"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696900" w:rsidRPr="003708D0">
        <w:rPr>
          <w:rFonts w:ascii="GHEA Grapalat" w:hAnsi="GHEA Grapalat"/>
          <w:sz w:val="24"/>
          <w:szCs w:val="24"/>
        </w:rPr>
        <w:t>2</w:t>
      </w:r>
      <w:r w:rsidRPr="003708D0">
        <w:rPr>
          <w:rFonts w:ascii="GHEA Grapalat" w:hAnsi="GHEA Grapalat"/>
          <w:sz w:val="24"/>
          <w:szCs w:val="24"/>
        </w:rPr>
        <w:t>.</w:t>
      </w:r>
      <w:r w:rsidR="004409B1" w:rsidRPr="003708D0">
        <w:rPr>
          <w:rFonts w:ascii="GHEA Grapalat" w:hAnsi="GHEA Grapalat"/>
          <w:sz w:val="24"/>
          <w:szCs w:val="24"/>
        </w:rPr>
        <w:tab/>
      </w:r>
      <w:r w:rsidRPr="003708D0">
        <w:rPr>
          <w:rFonts w:ascii="GHEA Grapalat" w:hAnsi="GHEA Grapalat"/>
          <w:sz w:val="24"/>
          <w:szCs w:val="24"/>
        </w:rPr>
        <w:t>Не позднее чем на следующий рабочий день после завершения заседания по вскрытию</w:t>
      </w:r>
      <w:r w:rsidR="001E4A24" w:rsidRPr="003708D0">
        <w:rPr>
          <w:rFonts w:ascii="GHEA Grapalat" w:hAnsi="GHEA Grapalat"/>
          <w:sz w:val="24"/>
          <w:szCs w:val="24"/>
        </w:rPr>
        <w:t xml:space="preserve"> и оценке</w:t>
      </w:r>
      <w:r w:rsidRPr="003708D0">
        <w:rPr>
          <w:rFonts w:ascii="GHEA Grapalat" w:hAnsi="GHEA Grapalat"/>
          <w:sz w:val="24"/>
          <w:szCs w:val="24"/>
        </w:rPr>
        <w:t xml:space="preserve"> заявок секретарь комиссии: </w:t>
      </w:r>
    </w:p>
    <w:p w14:paraId="1745DC3E" w14:textId="77777777" w:rsidR="00A24827" w:rsidRPr="003708D0"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1)</w:t>
      </w:r>
      <w:r w:rsidR="00DC64B5" w:rsidRPr="003708D0">
        <w:rPr>
          <w:rFonts w:ascii="GHEA Grapalat" w:hAnsi="GHEA Grapalat"/>
          <w:sz w:val="24"/>
          <w:szCs w:val="24"/>
        </w:rPr>
        <w:tab/>
      </w:r>
      <w:r w:rsidRPr="003708D0">
        <w:rPr>
          <w:rFonts w:ascii="GHEA Grapalat" w:hAnsi="GHEA Grapalat"/>
          <w:sz w:val="24"/>
          <w:szCs w:val="24"/>
        </w:rPr>
        <w:t>опубликовывает в бюллетене воспроизведенный (отсканированный) с</w:t>
      </w:r>
      <w:r w:rsidR="00DC64B5" w:rsidRPr="003708D0">
        <w:rPr>
          <w:rFonts w:ascii="Courier New" w:hAnsi="Courier New" w:cs="Courier New"/>
          <w:sz w:val="24"/>
          <w:szCs w:val="24"/>
          <w:lang w:val="en-US"/>
        </w:rPr>
        <w:t> </w:t>
      </w:r>
      <w:r w:rsidRPr="003708D0">
        <w:rPr>
          <w:rFonts w:ascii="GHEA Grapalat" w:hAnsi="GHEA Grapalat"/>
          <w:sz w:val="24"/>
          <w:szCs w:val="24"/>
        </w:rPr>
        <w:t>оригинала вариант протокола заседания по вскрытию заявок</w:t>
      </w:r>
      <w:r w:rsidR="001E4A24" w:rsidRPr="003708D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708D0">
        <w:t xml:space="preserve"> </w:t>
      </w:r>
      <w:r w:rsidR="001E4A24" w:rsidRPr="003708D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6E1EE401" w14:textId="77777777" w:rsidR="008B73CD" w:rsidRPr="003708D0"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2)</w:t>
      </w:r>
      <w:r w:rsidR="00DC64B5" w:rsidRPr="003708D0">
        <w:rPr>
          <w:rFonts w:ascii="GHEA Grapalat" w:hAnsi="GHEA Grapalat"/>
          <w:sz w:val="24"/>
          <w:szCs w:val="24"/>
        </w:rPr>
        <w:tab/>
      </w:r>
      <w:r w:rsidRPr="003708D0">
        <w:rPr>
          <w:rFonts w:ascii="GHEA Grapalat" w:hAnsi="GHEA Grapalat"/>
          <w:sz w:val="24"/>
          <w:szCs w:val="24"/>
        </w:rPr>
        <w:t>опубликовывает в бюллетене воспроизведенные (отсканированные) с</w:t>
      </w:r>
      <w:r w:rsidR="00DC64B5" w:rsidRPr="003708D0">
        <w:rPr>
          <w:rFonts w:ascii="Courier New" w:hAnsi="Courier New" w:cs="Courier New"/>
          <w:sz w:val="24"/>
          <w:szCs w:val="24"/>
          <w:lang w:val="en-US"/>
        </w:rPr>
        <w:t> </w:t>
      </w:r>
      <w:r w:rsidRPr="003708D0">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708D0">
        <w:rPr>
          <w:rFonts w:ascii="GHEA Grapalat" w:hAnsi="GHEA Grapalat"/>
          <w:sz w:val="24"/>
          <w:szCs w:val="24"/>
        </w:rPr>
        <w:t xml:space="preserve"> и оценке</w:t>
      </w:r>
      <w:r w:rsidRPr="003708D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21DDE05" w14:textId="77777777" w:rsidR="0052468C" w:rsidRPr="003708D0" w:rsidRDefault="008769B4" w:rsidP="00B46D58">
      <w:pPr>
        <w:widowControl w:val="0"/>
        <w:tabs>
          <w:tab w:val="left" w:pos="1276"/>
        </w:tabs>
        <w:spacing w:after="160"/>
        <w:ind w:firstLine="567"/>
        <w:jc w:val="both"/>
        <w:rPr>
          <w:rFonts w:ascii="GHEA Grapalat" w:hAnsi="GHEA Grapalat"/>
        </w:rPr>
      </w:pPr>
      <w:r w:rsidRPr="003708D0">
        <w:rPr>
          <w:rFonts w:ascii="GHEA Grapalat" w:hAnsi="GHEA Grapalat"/>
        </w:rPr>
        <w:t>8.</w:t>
      </w:r>
      <w:r w:rsidR="005B6DCF" w:rsidRPr="003708D0">
        <w:rPr>
          <w:rFonts w:ascii="GHEA Grapalat" w:hAnsi="GHEA Grapalat"/>
          <w:lang w:val="hy-AM"/>
        </w:rPr>
        <w:t>1</w:t>
      </w:r>
      <w:r w:rsidR="00762474" w:rsidRPr="003708D0">
        <w:rPr>
          <w:rFonts w:ascii="GHEA Grapalat" w:hAnsi="GHEA Grapalat"/>
        </w:rPr>
        <w:t>3</w:t>
      </w:r>
      <w:r w:rsidR="00493CC7" w:rsidRPr="003708D0">
        <w:rPr>
          <w:rFonts w:ascii="GHEA Grapalat" w:hAnsi="GHEA Grapalat"/>
        </w:rPr>
        <w:t>.</w:t>
      </w:r>
      <w:r w:rsidR="00493CC7" w:rsidRPr="003708D0">
        <w:rPr>
          <w:rFonts w:ascii="GHEA Grapalat" w:hAnsi="GHEA Grapalat"/>
        </w:rPr>
        <w:tab/>
      </w:r>
      <w:r w:rsidR="0052468C" w:rsidRPr="003708D0">
        <w:rPr>
          <w:rFonts w:ascii="GHEA Grapalat" w:hAnsi="GHEA Grapalat"/>
        </w:rPr>
        <w:t xml:space="preserve">В случае выявления </w:t>
      </w:r>
      <w:r w:rsidR="0052468C" w:rsidRPr="003708D0">
        <w:rPr>
          <w:rFonts w:ascii="GHEA Grapalat" w:hAnsi="GHEA Grapalat"/>
          <w:color w:val="000000" w:themeColor="text1"/>
        </w:rPr>
        <w:t xml:space="preserve">оснований, предусмотренных пунктом 6 части 1 статьи 6 Закона, </w:t>
      </w:r>
      <w:r w:rsidR="0052468C" w:rsidRPr="003708D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3708D0">
        <w:t xml:space="preserve"> </w:t>
      </w:r>
      <w:r w:rsidR="0052468C" w:rsidRPr="003708D0">
        <w:rPr>
          <w:rFonts w:ascii="GHEA Grapalat" w:hAnsi="GHEA Grapalat"/>
        </w:rPr>
        <w:t>При этом указанное в настоящем пункте решение руководитель заказчика выносит на десятый ден</w:t>
      </w:r>
      <w:r w:rsidR="00C143D2" w:rsidRPr="003708D0">
        <w:rPr>
          <w:rFonts w:ascii="GHEA Grapalat" w:hAnsi="GHEA Grapalat"/>
        </w:rPr>
        <w:t>ь</w:t>
      </w:r>
      <w:r w:rsidR="0052468C" w:rsidRPr="003708D0">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3708D0">
        <w:t xml:space="preserve"> </w:t>
      </w:r>
      <w:r w:rsidR="0052468C" w:rsidRPr="003708D0">
        <w:rPr>
          <w:rFonts w:ascii="GHEA Grapalat" w:hAnsi="GHEA Grapalat"/>
        </w:rPr>
        <w:t>если по результатам судебного разбирательства возможность исполнения решения не исчезла.</w:t>
      </w:r>
    </w:p>
    <w:p w14:paraId="3EDB2FC5" w14:textId="77777777" w:rsidR="00B24E4B" w:rsidRPr="003708D0" w:rsidRDefault="00B24E4B" w:rsidP="00B24E4B">
      <w:pPr>
        <w:widowControl w:val="0"/>
        <w:tabs>
          <w:tab w:val="left" w:pos="1276"/>
        </w:tabs>
        <w:rPr>
          <w:rFonts w:ascii="GHEA Grapalat" w:hAnsi="GHEA Grapalat"/>
        </w:rPr>
      </w:pPr>
      <w:r w:rsidRPr="003708D0">
        <w:rPr>
          <w:rFonts w:ascii="GHEA Grapalat" w:hAnsi="GHEA Grapalat"/>
        </w:rPr>
        <w:t>При этом, если:</w:t>
      </w:r>
    </w:p>
    <w:p w14:paraId="79C47D1E" w14:textId="77777777" w:rsidR="00B24E4B" w:rsidRPr="003708D0" w:rsidRDefault="00B24E4B" w:rsidP="00B24E4B">
      <w:pPr>
        <w:pStyle w:val="ListParagraph"/>
        <w:widowControl w:val="0"/>
        <w:numPr>
          <w:ilvl w:val="0"/>
          <w:numId w:val="31"/>
        </w:numPr>
        <w:ind w:left="0" w:firstLine="284"/>
        <w:contextualSpacing/>
        <w:jc w:val="both"/>
        <w:rPr>
          <w:rFonts w:ascii="GHEA Grapalat" w:hAnsi="GHEA Grapalat"/>
        </w:rPr>
      </w:pPr>
      <w:r w:rsidRPr="003708D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00DEF7" w14:textId="77777777" w:rsidR="00B24E4B" w:rsidRPr="003708D0" w:rsidRDefault="00B24E4B" w:rsidP="00B24E4B">
      <w:pPr>
        <w:pStyle w:val="ListParagraph"/>
        <w:widowControl w:val="0"/>
        <w:numPr>
          <w:ilvl w:val="0"/>
          <w:numId w:val="31"/>
        </w:numPr>
        <w:ind w:left="0" w:firstLine="284"/>
        <w:contextualSpacing/>
        <w:jc w:val="both"/>
        <w:rPr>
          <w:rFonts w:ascii="GHEA Grapalat" w:hAnsi="GHEA Grapalat"/>
        </w:rPr>
      </w:pPr>
      <w:r w:rsidRPr="003708D0">
        <w:rPr>
          <w:rFonts w:ascii="GHEA Grapalat" w:hAnsi="GHEA Grapalat"/>
        </w:rPr>
        <w:t xml:space="preserve">выплата участником или лицом, заключившим договор, суммы обеспечения </w:t>
      </w:r>
      <w:r w:rsidRPr="003708D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6764EF8" w14:textId="77777777" w:rsidR="00A63D83" w:rsidRPr="003708D0" w:rsidRDefault="00A63D83" w:rsidP="00B46D58">
      <w:pPr>
        <w:widowControl w:val="0"/>
        <w:tabs>
          <w:tab w:val="left" w:pos="1276"/>
        </w:tabs>
        <w:spacing w:after="160"/>
        <w:ind w:firstLine="567"/>
        <w:jc w:val="both"/>
        <w:rPr>
          <w:rFonts w:ascii="GHEA Grapalat" w:hAnsi="GHEA Grapalat"/>
        </w:rPr>
      </w:pPr>
      <w:r w:rsidRPr="003708D0">
        <w:rPr>
          <w:rFonts w:ascii="GHEA Grapalat" w:hAnsi="GHEA Grapalat"/>
        </w:rPr>
        <w:t>8.1</w:t>
      </w:r>
      <w:r w:rsidR="008067C5" w:rsidRPr="003708D0">
        <w:rPr>
          <w:rFonts w:ascii="GHEA Grapalat" w:hAnsi="GHEA Grapalat"/>
        </w:rPr>
        <w:t>4</w:t>
      </w:r>
      <w:r w:rsidR="00A31DCA" w:rsidRPr="003708D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3C06480" w14:textId="77777777" w:rsidR="00A23E7B" w:rsidRPr="003708D0"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FE1D95" w:rsidRPr="003708D0">
        <w:rPr>
          <w:rFonts w:ascii="GHEA Grapalat" w:hAnsi="GHEA Grapalat"/>
          <w:sz w:val="24"/>
          <w:szCs w:val="24"/>
        </w:rPr>
        <w:t>5</w:t>
      </w:r>
      <w:r w:rsidRPr="003708D0">
        <w:rPr>
          <w:rFonts w:ascii="GHEA Grapalat" w:hAnsi="GHEA Grapalat"/>
          <w:sz w:val="24"/>
          <w:szCs w:val="24"/>
        </w:rPr>
        <w:t xml:space="preserve"> </w:t>
      </w:r>
      <w:r w:rsidR="00A74478" w:rsidRPr="003708D0">
        <w:rPr>
          <w:rFonts w:ascii="GHEA Grapalat" w:hAnsi="GHEA Grapalat"/>
          <w:sz w:val="24"/>
          <w:szCs w:val="24"/>
        </w:rPr>
        <w:t>Документы, указанные в пунктах 8.</w:t>
      </w:r>
      <w:r w:rsidR="00D0532E" w:rsidRPr="003708D0">
        <w:rPr>
          <w:rFonts w:ascii="GHEA Grapalat" w:hAnsi="GHEA Grapalat"/>
          <w:sz w:val="24"/>
          <w:szCs w:val="24"/>
        </w:rPr>
        <w:t>8</w:t>
      </w:r>
      <w:r w:rsidR="00A74478" w:rsidRPr="003708D0">
        <w:rPr>
          <w:rFonts w:ascii="GHEA Grapalat" w:hAnsi="GHEA Grapalat"/>
          <w:sz w:val="24"/>
          <w:szCs w:val="24"/>
        </w:rPr>
        <w:t xml:space="preserve"> и 8.</w:t>
      </w:r>
      <w:r w:rsidR="00D0532E" w:rsidRPr="003708D0">
        <w:rPr>
          <w:rFonts w:ascii="GHEA Grapalat" w:hAnsi="GHEA Grapalat"/>
          <w:sz w:val="24"/>
          <w:szCs w:val="24"/>
        </w:rPr>
        <w:t>9</w:t>
      </w:r>
      <w:r w:rsidR="00A74478" w:rsidRPr="003708D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708D0">
        <w:rPr>
          <w:rFonts w:ascii="GHEA Grapalat" w:hAnsi="GHEA Grapalat"/>
        </w:rPr>
        <w:t xml:space="preserve"> </w:t>
      </w:r>
      <w:r w:rsidR="00A23E7B" w:rsidRPr="003708D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6DC5C56" w14:textId="77777777" w:rsidR="002B121D" w:rsidRPr="003708D0"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708D0">
        <w:rPr>
          <w:rFonts w:ascii="GHEA Grapalat" w:hAnsi="GHEA Grapalat"/>
          <w:sz w:val="24"/>
          <w:szCs w:val="24"/>
        </w:rPr>
        <w:t>8.</w:t>
      </w:r>
      <w:r w:rsidR="0093610F" w:rsidRPr="003708D0">
        <w:rPr>
          <w:rFonts w:ascii="GHEA Grapalat" w:hAnsi="GHEA Grapalat"/>
          <w:sz w:val="24"/>
          <w:szCs w:val="24"/>
        </w:rPr>
        <w:t>1</w:t>
      </w:r>
      <w:r w:rsidR="00D51DF5" w:rsidRPr="003708D0">
        <w:rPr>
          <w:rFonts w:ascii="GHEA Grapalat" w:hAnsi="GHEA Grapalat"/>
          <w:sz w:val="24"/>
          <w:szCs w:val="24"/>
        </w:rPr>
        <w:t>6</w:t>
      </w:r>
      <w:r w:rsidR="00EE0CB1" w:rsidRPr="003708D0">
        <w:rPr>
          <w:rFonts w:ascii="GHEA Grapalat" w:hAnsi="GHEA Grapalat"/>
          <w:sz w:val="24"/>
          <w:szCs w:val="24"/>
        </w:rPr>
        <w:t>.</w:t>
      </w:r>
      <w:r w:rsidR="00EE0CB1" w:rsidRPr="003708D0">
        <w:rPr>
          <w:rFonts w:ascii="GHEA Grapalat" w:hAnsi="GHEA Grapalat"/>
          <w:sz w:val="24"/>
          <w:szCs w:val="24"/>
        </w:rPr>
        <w:tab/>
      </w:r>
      <w:r w:rsidRPr="003708D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ECF4746" w14:textId="77777777" w:rsidR="00BF1CBD" w:rsidRPr="003708D0" w:rsidRDefault="00B5219E" w:rsidP="00BF1CBD">
      <w:pPr>
        <w:widowControl w:val="0"/>
        <w:tabs>
          <w:tab w:val="left" w:pos="1276"/>
        </w:tabs>
        <w:spacing w:after="160"/>
        <w:ind w:firstLine="567"/>
        <w:contextualSpacing/>
        <w:jc w:val="both"/>
        <w:rPr>
          <w:rFonts w:ascii="GHEA Grapalat" w:hAnsi="GHEA Grapalat"/>
          <w:spacing w:val="-4"/>
        </w:rPr>
      </w:pPr>
      <w:r w:rsidRPr="003708D0">
        <w:rPr>
          <w:rFonts w:ascii="GHEA Grapalat" w:hAnsi="GHEA Grapalat"/>
          <w:spacing w:val="-4"/>
        </w:rPr>
        <w:t>8</w:t>
      </w:r>
      <w:r w:rsidR="00A150A9" w:rsidRPr="003708D0">
        <w:rPr>
          <w:rFonts w:ascii="GHEA Grapalat" w:hAnsi="GHEA Grapalat"/>
          <w:spacing w:val="-4"/>
        </w:rPr>
        <w:t>.</w:t>
      </w:r>
      <w:r w:rsidR="0093610F" w:rsidRPr="003708D0">
        <w:rPr>
          <w:rFonts w:ascii="GHEA Grapalat" w:hAnsi="GHEA Grapalat"/>
          <w:spacing w:val="-4"/>
        </w:rPr>
        <w:t>1</w:t>
      </w:r>
      <w:r w:rsidR="00A161B0" w:rsidRPr="003708D0">
        <w:rPr>
          <w:rFonts w:ascii="GHEA Grapalat" w:hAnsi="GHEA Grapalat"/>
          <w:spacing w:val="-4"/>
        </w:rPr>
        <w:t>7</w:t>
      </w:r>
      <w:r w:rsidR="00EE0CB1" w:rsidRPr="003708D0">
        <w:rPr>
          <w:rFonts w:ascii="GHEA Grapalat" w:hAnsi="GHEA Grapalat"/>
          <w:spacing w:val="-4"/>
        </w:rPr>
        <w:t>.</w:t>
      </w:r>
      <w:r w:rsidR="00EE0CB1" w:rsidRPr="003708D0">
        <w:rPr>
          <w:rFonts w:ascii="GHEA Grapalat" w:hAnsi="GHEA Grapalat"/>
          <w:spacing w:val="-4"/>
        </w:rPr>
        <w:tab/>
      </w:r>
      <w:r w:rsidR="00BF1CBD" w:rsidRPr="003708D0">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EE4854" w14:textId="77777777" w:rsidR="00BF1CBD" w:rsidRPr="003708D0" w:rsidRDefault="00BF1CBD" w:rsidP="00BF1CBD">
      <w:pPr>
        <w:widowControl w:val="0"/>
        <w:spacing w:after="160"/>
        <w:ind w:firstLine="567"/>
        <w:contextualSpacing/>
        <w:jc w:val="both"/>
        <w:rPr>
          <w:rFonts w:ascii="GHEA Grapalat" w:hAnsi="GHEA Grapalat"/>
          <w:spacing w:val="-4"/>
        </w:rPr>
      </w:pPr>
      <w:r w:rsidRPr="003708D0">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59C11F" w14:textId="77777777" w:rsidR="002B103D"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0E624C" w:rsidRPr="003708D0">
        <w:rPr>
          <w:rFonts w:ascii="GHEA Grapalat" w:hAnsi="GHEA Grapalat"/>
          <w:sz w:val="24"/>
          <w:szCs w:val="24"/>
          <w:lang w:val="hy-AM"/>
        </w:rPr>
        <w:t>1</w:t>
      </w:r>
      <w:r w:rsidR="00B325AF" w:rsidRPr="003708D0">
        <w:rPr>
          <w:rFonts w:ascii="GHEA Grapalat" w:hAnsi="GHEA Grapalat"/>
          <w:sz w:val="24"/>
          <w:szCs w:val="24"/>
        </w:rPr>
        <w:t>8</w:t>
      </w:r>
      <w:r w:rsidRPr="003708D0">
        <w:rPr>
          <w:rFonts w:ascii="GHEA Grapalat" w:hAnsi="GHEA Grapalat"/>
          <w:sz w:val="24"/>
          <w:szCs w:val="24"/>
        </w:rPr>
        <w:t>.</w:t>
      </w:r>
      <w:r w:rsidR="00EE0CB1" w:rsidRPr="003708D0">
        <w:rPr>
          <w:rFonts w:ascii="GHEA Grapalat" w:hAnsi="GHEA Grapalat"/>
          <w:sz w:val="24"/>
          <w:szCs w:val="24"/>
        </w:rPr>
        <w:tab/>
      </w:r>
      <w:r w:rsidRPr="003708D0">
        <w:rPr>
          <w:rFonts w:ascii="GHEA Grapalat" w:hAnsi="GHEA Grapalat"/>
          <w:sz w:val="24"/>
          <w:szCs w:val="24"/>
        </w:rPr>
        <w:t>Оценка заявок и определение отобранного участника осуществляются по отдельным лотам</w:t>
      </w:r>
      <w:r w:rsidR="00FE2802" w:rsidRPr="003708D0">
        <w:rPr>
          <w:rStyle w:val="FootnoteReference"/>
          <w:rFonts w:ascii="GHEA Grapalat" w:hAnsi="GHEA Grapalat"/>
          <w:sz w:val="24"/>
          <w:szCs w:val="24"/>
        </w:rPr>
        <w:footnoteReference w:customMarkFollows="1" w:id="2"/>
        <w:t>11</w:t>
      </w:r>
      <w:r w:rsidRPr="003708D0">
        <w:rPr>
          <w:rFonts w:ascii="GHEA Grapalat" w:hAnsi="GHEA Grapalat"/>
          <w:sz w:val="24"/>
          <w:szCs w:val="24"/>
        </w:rPr>
        <w:t xml:space="preserve">. </w:t>
      </w:r>
    </w:p>
    <w:p w14:paraId="0E526675" w14:textId="77777777" w:rsidR="00583092" w:rsidRPr="003708D0" w:rsidRDefault="00A150A9" w:rsidP="00B46D58">
      <w:pPr>
        <w:widowControl w:val="0"/>
        <w:tabs>
          <w:tab w:val="left" w:pos="1276"/>
        </w:tabs>
        <w:spacing w:after="160"/>
        <w:ind w:firstLine="567"/>
        <w:jc w:val="both"/>
        <w:rPr>
          <w:rFonts w:ascii="GHEA Grapalat" w:hAnsi="GHEA Grapalat"/>
        </w:rPr>
      </w:pPr>
      <w:r w:rsidRPr="003708D0">
        <w:rPr>
          <w:rFonts w:ascii="GHEA Grapalat" w:hAnsi="GHEA Grapalat"/>
        </w:rPr>
        <w:t>8.</w:t>
      </w:r>
      <w:r w:rsidR="00E44A71" w:rsidRPr="003708D0">
        <w:rPr>
          <w:rFonts w:ascii="GHEA Grapalat" w:hAnsi="GHEA Grapalat"/>
        </w:rPr>
        <w:t>19</w:t>
      </w:r>
      <w:r w:rsidR="009F2C5D" w:rsidRPr="003708D0">
        <w:rPr>
          <w:rFonts w:ascii="GHEA Grapalat" w:hAnsi="GHEA Grapalat"/>
        </w:rPr>
        <w:t>.</w:t>
      </w:r>
      <w:r w:rsidR="009F2C5D" w:rsidRPr="003708D0">
        <w:rPr>
          <w:rFonts w:ascii="GHEA Grapalat" w:hAnsi="GHEA Grapalat"/>
        </w:rPr>
        <w:tab/>
      </w:r>
      <w:r w:rsidRPr="003708D0">
        <w:rPr>
          <w:rFonts w:ascii="GHEA Grapalat" w:hAnsi="GHEA Grapalat"/>
        </w:rPr>
        <w:t>В случае если отобранный участник не заключает (отказывается</w:t>
      </w:r>
      <w:r w:rsidR="00521B59" w:rsidRPr="003708D0">
        <w:rPr>
          <w:rFonts w:ascii="Courier New" w:hAnsi="Courier New" w:cs="Courier New"/>
          <w:lang w:val="en-US"/>
        </w:rPr>
        <w:t> </w:t>
      </w:r>
      <w:r w:rsidRPr="003708D0">
        <w:rPr>
          <w:rFonts w:ascii="GHEA Grapalat" w:hAnsi="GHEA Grapalat"/>
        </w:rPr>
        <w:t xml:space="preserve">заключать) договор или лишается права на заключение договора, </w:t>
      </w:r>
      <w:r w:rsidR="000702A0" w:rsidRPr="003708D0">
        <w:rPr>
          <w:rFonts w:ascii="GHEA Grapalat" w:hAnsi="GHEA Grapalat"/>
        </w:rPr>
        <w:t xml:space="preserve">решением комиссии </w:t>
      </w:r>
      <w:r w:rsidR="005F2F3B" w:rsidRPr="003708D0">
        <w:rPr>
          <w:rFonts w:ascii="GHEA Grapalat" w:hAnsi="GHEA Grapalat"/>
        </w:rPr>
        <w:t xml:space="preserve">отобранным  </w:t>
      </w:r>
      <w:r w:rsidRPr="003708D0">
        <w:rPr>
          <w:rFonts w:ascii="GHEA Grapalat" w:hAnsi="GHEA Grapalat"/>
        </w:rPr>
        <w:t>участник</w:t>
      </w:r>
      <w:r w:rsidR="005F2F3B" w:rsidRPr="003708D0">
        <w:rPr>
          <w:rFonts w:ascii="GHEA Grapalat" w:hAnsi="GHEA Grapalat"/>
        </w:rPr>
        <w:t xml:space="preserve">ом </w:t>
      </w:r>
      <w:r w:rsidR="005F2F3B" w:rsidRPr="003708D0">
        <w:rPr>
          <w:rFonts w:ascii="GHEA Grapalat" w:hAnsi="GHEA Grapalat"/>
          <w:lang w:val="hy-AM"/>
        </w:rPr>
        <w:t xml:space="preserve"> </w:t>
      </w:r>
      <w:r w:rsidR="005F2F3B" w:rsidRPr="003708D0">
        <w:rPr>
          <w:rFonts w:ascii="GHEA Grapalat" w:hAnsi="GHEA Grapalat"/>
        </w:rPr>
        <w:t>признается участник занявший следующее место</w:t>
      </w:r>
      <w:r w:rsidR="00951CE5" w:rsidRPr="003708D0">
        <w:rPr>
          <w:rFonts w:ascii="GHEA Grapalat" w:hAnsi="GHEA Grapalat"/>
          <w:lang w:val="hy-AM"/>
        </w:rPr>
        <w:t xml:space="preserve"> </w:t>
      </w:r>
      <w:r w:rsidR="00951CE5" w:rsidRPr="003708D0">
        <w:rPr>
          <w:rFonts w:ascii="GHEA Grapalat" w:hAnsi="GHEA Grapalat"/>
        </w:rPr>
        <w:t>с</w:t>
      </w:r>
      <w:r w:rsidRPr="003708D0">
        <w:rPr>
          <w:rFonts w:ascii="GHEA Grapalat" w:hAnsi="GHEA Grapalat"/>
        </w:rPr>
        <w:t xml:space="preserve"> </w:t>
      </w:r>
      <w:r w:rsidR="00951CE5" w:rsidRPr="003708D0">
        <w:rPr>
          <w:rFonts w:ascii="GHEA Grapalat" w:hAnsi="GHEA Grapalat"/>
        </w:rPr>
        <w:t>применением процедуры</w:t>
      </w:r>
      <w:r w:rsidRPr="003708D0">
        <w:rPr>
          <w:rFonts w:ascii="GHEA Grapalat" w:hAnsi="GHEA Grapalat"/>
        </w:rPr>
        <w:t>, установленн</w:t>
      </w:r>
      <w:r w:rsidR="00951CE5" w:rsidRPr="003708D0">
        <w:rPr>
          <w:rFonts w:ascii="GHEA Grapalat" w:hAnsi="GHEA Grapalat"/>
        </w:rPr>
        <w:t>ой</w:t>
      </w:r>
      <w:r w:rsidRPr="003708D0">
        <w:rPr>
          <w:rFonts w:ascii="GHEA Grapalat" w:hAnsi="GHEA Grapalat"/>
        </w:rPr>
        <w:t xml:space="preserve"> пунктами 8.1</w:t>
      </w:r>
      <w:r w:rsidR="00625515" w:rsidRPr="003708D0">
        <w:rPr>
          <w:rFonts w:ascii="GHEA Grapalat" w:hAnsi="GHEA Grapalat"/>
        </w:rPr>
        <w:t>2</w:t>
      </w:r>
      <w:r w:rsidRPr="003708D0">
        <w:rPr>
          <w:rFonts w:ascii="GHEA Grapalat" w:hAnsi="GHEA Grapalat"/>
        </w:rPr>
        <w:t>-8.</w:t>
      </w:r>
      <w:r w:rsidR="00625515" w:rsidRPr="003708D0">
        <w:rPr>
          <w:rFonts w:ascii="GHEA Grapalat" w:hAnsi="GHEA Grapalat"/>
        </w:rPr>
        <w:t>18</w:t>
      </w:r>
      <w:r w:rsidR="007854B2" w:rsidRPr="003708D0">
        <w:rPr>
          <w:rFonts w:ascii="GHEA Grapalat" w:hAnsi="GHEA Grapalat"/>
        </w:rPr>
        <w:t xml:space="preserve"> </w:t>
      </w:r>
      <w:r w:rsidRPr="003708D0">
        <w:rPr>
          <w:rFonts w:ascii="GHEA Grapalat" w:hAnsi="GHEA Grapalat"/>
        </w:rPr>
        <w:t>части 1 настоящего Приглашения.</w:t>
      </w:r>
    </w:p>
    <w:p w14:paraId="0A313FB8"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22247D" w:rsidRPr="003708D0">
        <w:rPr>
          <w:rFonts w:ascii="GHEA Grapalat" w:hAnsi="GHEA Grapalat"/>
          <w:sz w:val="24"/>
          <w:szCs w:val="24"/>
        </w:rPr>
        <w:t>2</w:t>
      </w:r>
      <w:r w:rsidR="005D0468" w:rsidRPr="003708D0">
        <w:rPr>
          <w:rFonts w:ascii="GHEA Grapalat" w:hAnsi="GHEA Grapalat"/>
          <w:sz w:val="24"/>
          <w:szCs w:val="24"/>
        </w:rPr>
        <w:t>0</w:t>
      </w:r>
      <w:r w:rsidR="00FA2DBA" w:rsidRPr="003708D0">
        <w:rPr>
          <w:rFonts w:ascii="GHEA Grapalat" w:hAnsi="GHEA Grapalat"/>
          <w:sz w:val="24"/>
          <w:szCs w:val="24"/>
        </w:rPr>
        <w:t>.</w:t>
      </w:r>
      <w:r w:rsidR="00FA2DBA" w:rsidRPr="003708D0">
        <w:rPr>
          <w:rFonts w:ascii="GHEA Grapalat" w:hAnsi="GHEA Grapalat"/>
          <w:sz w:val="24"/>
          <w:szCs w:val="24"/>
        </w:rPr>
        <w:tab/>
      </w:r>
      <w:r w:rsidRPr="003708D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E6633F1" w14:textId="77777777" w:rsidR="00583092" w:rsidRPr="003708D0" w:rsidRDefault="00662165"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3708D0">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1E37621"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5A79EE" w:rsidRPr="003708D0">
        <w:rPr>
          <w:rFonts w:ascii="GHEA Grapalat" w:hAnsi="GHEA Grapalat"/>
          <w:sz w:val="24"/>
          <w:szCs w:val="24"/>
        </w:rPr>
        <w:t>2</w:t>
      </w:r>
      <w:r w:rsidR="000241CA" w:rsidRPr="003708D0">
        <w:rPr>
          <w:rFonts w:ascii="GHEA Grapalat" w:hAnsi="GHEA Grapalat"/>
          <w:sz w:val="24"/>
          <w:szCs w:val="24"/>
        </w:rPr>
        <w:t>1</w:t>
      </w:r>
      <w:r w:rsidRPr="003708D0">
        <w:rPr>
          <w:rFonts w:ascii="GHEA Grapalat" w:hAnsi="GHEA Grapalat"/>
          <w:sz w:val="24"/>
          <w:szCs w:val="24"/>
        </w:rPr>
        <w:t>.</w:t>
      </w:r>
      <w:r w:rsidR="00FA2DBA" w:rsidRPr="003708D0">
        <w:rPr>
          <w:rFonts w:ascii="GHEA Grapalat" w:hAnsi="GHEA Grapalat"/>
          <w:sz w:val="24"/>
          <w:szCs w:val="24"/>
        </w:rPr>
        <w:tab/>
      </w:r>
      <w:r w:rsidRPr="003708D0">
        <w:rPr>
          <w:rFonts w:ascii="GHEA Grapalat" w:hAnsi="GHEA Grapalat"/>
          <w:sz w:val="24"/>
          <w:szCs w:val="24"/>
        </w:rPr>
        <w:t>С целью применения пункта 8.</w:t>
      </w:r>
      <w:r w:rsidR="005A79EE" w:rsidRPr="003708D0">
        <w:rPr>
          <w:rFonts w:ascii="GHEA Grapalat" w:hAnsi="GHEA Grapalat"/>
          <w:sz w:val="24"/>
          <w:szCs w:val="24"/>
        </w:rPr>
        <w:t>2</w:t>
      </w:r>
      <w:r w:rsidR="00D35E75" w:rsidRPr="003708D0">
        <w:rPr>
          <w:rFonts w:ascii="GHEA Grapalat" w:hAnsi="GHEA Grapalat"/>
          <w:sz w:val="24"/>
          <w:szCs w:val="24"/>
        </w:rPr>
        <w:t>0</w:t>
      </w:r>
      <w:r w:rsidRPr="003708D0">
        <w:rPr>
          <w:rFonts w:ascii="GHEA Grapalat" w:hAnsi="GHEA Grapalat"/>
          <w:sz w:val="24"/>
          <w:szCs w:val="24"/>
        </w:rPr>
        <w:t xml:space="preserve">. части 1 настоящего приглашения </w:t>
      </w:r>
      <w:r w:rsidR="005A79EE" w:rsidRPr="003708D0">
        <w:rPr>
          <w:rFonts w:ascii="GHEA Grapalat" w:hAnsi="GHEA Grapalat"/>
          <w:sz w:val="24"/>
          <w:szCs w:val="24"/>
        </w:rPr>
        <w:t xml:space="preserve">может быть созвано </w:t>
      </w:r>
      <w:r w:rsidRPr="003708D0">
        <w:rPr>
          <w:rFonts w:ascii="GHEA Grapalat" w:hAnsi="GHEA Grapalat"/>
          <w:sz w:val="24"/>
          <w:szCs w:val="24"/>
        </w:rPr>
        <w:t>внеочередное заседание комиссии.</w:t>
      </w:r>
    </w:p>
    <w:p w14:paraId="1E37AA47" w14:textId="77777777" w:rsidR="00E45ACA" w:rsidRPr="003708D0" w:rsidRDefault="00A150A9" w:rsidP="00B46D58">
      <w:pPr>
        <w:pStyle w:val="norm"/>
        <w:widowControl w:val="0"/>
        <w:tabs>
          <w:tab w:val="left" w:pos="1276"/>
        </w:tabs>
        <w:spacing w:after="160" w:line="240" w:lineRule="auto"/>
        <w:ind w:firstLine="567"/>
        <w:rPr>
          <w:rFonts w:ascii="GHEA Grapalat" w:hAnsi="GHEA Grapalat"/>
          <w:sz w:val="24"/>
          <w:szCs w:val="24"/>
        </w:rPr>
      </w:pPr>
      <w:r w:rsidRPr="003708D0">
        <w:rPr>
          <w:rFonts w:ascii="GHEA Grapalat" w:hAnsi="GHEA Grapalat"/>
          <w:spacing w:val="-6"/>
          <w:sz w:val="24"/>
          <w:szCs w:val="24"/>
        </w:rPr>
        <w:t>8.</w:t>
      </w:r>
      <w:r w:rsidR="004D0EA7" w:rsidRPr="003708D0">
        <w:rPr>
          <w:rFonts w:ascii="GHEA Grapalat" w:hAnsi="GHEA Grapalat"/>
          <w:spacing w:val="-6"/>
          <w:sz w:val="24"/>
          <w:szCs w:val="24"/>
        </w:rPr>
        <w:t>2</w:t>
      </w:r>
      <w:r w:rsidR="005D5CCD" w:rsidRPr="003708D0">
        <w:rPr>
          <w:rFonts w:ascii="GHEA Grapalat" w:hAnsi="GHEA Grapalat"/>
          <w:spacing w:val="-6"/>
          <w:sz w:val="24"/>
          <w:szCs w:val="24"/>
        </w:rPr>
        <w:t>2</w:t>
      </w:r>
      <w:r w:rsidR="00544D9F" w:rsidRPr="003708D0">
        <w:rPr>
          <w:rFonts w:ascii="GHEA Grapalat" w:hAnsi="GHEA Grapalat"/>
          <w:spacing w:val="-6"/>
          <w:sz w:val="24"/>
          <w:szCs w:val="24"/>
        </w:rPr>
        <w:t>.</w:t>
      </w:r>
      <w:r w:rsidR="00544D9F" w:rsidRPr="003708D0">
        <w:rPr>
          <w:rFonts w:ascii="GHEA Grapalat" w:hAnsi="GHEA Grapalat"/>
          <w:spacing w:val="-6"/>
          <w:sz w:val="24"/>
          <w:szCs w:val="24"/>
        </w:rPr>
        <w:tab/>
      </w:r>
      <w:r w:rsidRPr="003708D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708D0">
        <w:rPr>
          <w:rFonts w:ascii="GHEA Grapalat" w:hAnsi="GHEA Grapalat"/>
          <w:sz w:val="24"/>
          <w:szCs w:val="24"/>
        </w:rPr>
        <w:t xml:space="preserve"> Решение о</w:t>
      </w:r>
      <w:r w:rsidR="00BA2853" w:rsidRPr="003708D0">
        <w:rPr>
          <w:rFonts w:ascii="Courier New" w:hAnsi="Courier New" w:cs="Courier New"/>
          <w:sz w:val="24"/>
          <w:szCs w:val="24"/>
          <w:lang w:val="en-US"/>
        </w:rPr>
        <w:t> </w:t>
      </w:r>
      <w:r w:rsidRPr="003708D0">
        <w:rPr>
          <w:rFonts w:ascii="GHEA Grapalat" w:hAnsi="GHEA Grapalat"/>
          <w:sz w:val="24"/>
          <w:szCs w:val="24"/>
        </w:rPr>
        <w:t>заключении договора содержит краткую информацию об оценке заявок, о</w:t>
      </w:r>
      <w:r w:rsidR="00BA2853" w:rsidRPr="003708D0">
        <w:rPr>
          <w:rFonts w:ascii="Courier New" w:hAnsi="Courier New" w:cs="Courier New"/>
          <w:sz w:val="24"/>
          <w:szCs w:val="24"/>
          <w:lang w:val="en-US"/>
        </w:rPr>
        <w:t> </w:t>
      </w:r>
      <w:r w:rsidRPr="003708D0">
        <w:rPr>
          <w:rFonts w:ascii="GHEA Grapalat" w:hAnsi="GHEA Grapalat"/>
          <w:sz w:val="24"/>
          <w:szCs w:val="24"/>
        </w:rPr>
        <w:t>причинах, обосновывающих выбор отобранного участника, и объявление о</w:t>
      </w:r>
      <w:r w:rsidR="00BA2853" w:rsidRPr="003708D0">
        <w:rPr>
          <w:rFonts w:ascii="Courier New" w:hAnsi="Courier New" w:cs="Courier New"/>
          <w:sz w:val="24"/>
          <w:szCs w:val="24"/>
          <w:lang w:val="en-US"/>
        </w:rPr>
        <w:t> </w:t>
      </w:r>
      <w:r w:rsidRPr="003708D0">
        <w:rPr>
          <w:rFonts w:ascii="GHEA Grapalat" w:hAnsi="GHEA Grapalat"/>
          <w:sz w:val="24"/>
          <w:szCs w:val="24"/>
        </w:rPr>
        <w:t>периоде ожидания.</w:t>
      </w:r>
    </w:p>
    <w:p w14:paraId="588C3AE9"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163324" w:rsidRPr="003708D0">
        <w:rPr>
          <w:rFonts w:ascii="GHEA Grapalat" w:hAnsi="GHEA Grapalat"/>
          <w:sz w:val="24"/>
          <w:szCs w:val="24"/>
        </w:rPr>
        <w:t>2</w:t>
      </w:r>
      <w:r w:rsidR="00BE4CFA" w:rsidRPr="003708D0">
        <w:rPr>
          <w:rFonts w:ascii="GHEA Grapalat" w:hAnsi="GHEA Grapalat"/>
          <w:sz w:val="24"/>
          <w:szCs w:val="24"/>
        </w:rPr>
        <w:t>3</w:t>
      </w:r>
      <w:r w:rsidR="00BA2853" w:rsidRPr="003708D0">
        <w:rPr>
          <w:rFonts w:ascii="GHEA Grapalat" w:hAnsi="GHEA Grapalat"/>
          <w:sz w:val="24"/>
          <w:szCs w:val="24"/>
        </w:rPr>
        <w:t>.</w:t>
      </w:r>
      <w:r w:rsidR="006354FA" w:rsidRPr="003708D0">
        <w:rPr>
          <w:rFonts w:ascii="GHEA Grapalat" w:hAnsi="GHEA Grapalat"/>
          <w:sz w:val="24"/>
          <w:szCs w:val="24"/>
        </w:rPr>
        <w:t xml:space="preserve"> </w:t>
      </w:r>
      <w:r w:rsidRPr="003708D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BCE3AC" w14:textId="77777777" w:rsidR="0084513E" w:rsidRPr="003708D0"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3708D0">
        <w:rPr>
          <w:rFonts w:ascii="GHEA Grapalat" w:hAnsi="GHEA Grapalat"/>
          <w:sz w:val="24"/>
          <w:szCs w:val="24"/>
        </w:rPr>
        <w:t>Период ожидания в случае настоящей процедуры составляет "</w:t>
      </w:r>
      <w:r w:rsidR="000C029D" w:rsidRPr="003708D0">
        <w:rPr>
          <w:rFonts w:ascii="GHEA Grapalat" w:hAnsi="GHEA Grapalat"/>
          <w:sz w:val="24"/>
          <w:szCs w:val="24"/>
        </w:rPr>
        <w:t>10</w:t>
      </w:r>
      <w:r w:rsidRPr="003708D0">
        <w:rPr>
          <w:rFonts w:ascii="GHEA Grapalat" w:hAnsi="GHEA Grapalat"/>
          <w:sz w:val="24"/>
          <w:szCs w:val="24"/>
        </w:rPr>
        <w:t>" календарных дней. Период ожидания:</w:t>
      </w:r>
    </w:p>
    <w:p w14:paraId="67770DF5" w14:textId="77777777" w:rsidR="0084513E" w:rsidRPr="003708D0"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3708D0">
        <w:rPr>
          <w:rFonts w:ascii="GHEA Grapalat" w:hAnsi="GHEA Grapalat"/>
          <w:sz w:val="24"/>
          <w:szCs w:val="24"/>
        </w:rPr>
        <w:t>не применим, если заявку подал только один участник, с которым заключается договор;</w:t>
      </w:r>
    </w:p>
    <w:p w14:paraId="5D5F4CFD" w14:textId="77777777" w:rsidR="0084513E" w:rsidRPr="003708D0"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3708D0">
        <w:rPr>
          <w:rFonts w:ascii="GHEA Grapalat" w:hAnsi="GHEA Grapalat"/>
          <w:sz w:val="24"/>
          <w:szCs w:val="24"/>
        </w:rPr>
        <w:t>применим также в том случае, когда заявку подал только один участник и она была</w:t>
      </w:r>
      <w:r w:rsidRPr="003708D0">
        <w:rPr>
          <w:rFonts w:ascii="GHEA Grapalat" w:hAnsi="GHEA Grapalat"/>
          <w:szCs w:val="22"/>
        </w:rPr>
        <w:t xml:space="preserve"> </w:t>
      </w:r>
      <w:r w:rsidRPr="003708D0">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C196FB6" w14:textId="77777777" w:rsidR="0084513E" w:rsidRPr="003708D0"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66DF5EE0" w14:textId="77777777" w:rsidR="0084513E" w:rsidRPr="003708D0"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3708D0">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2479556" w14:textId="77777777" w:rsidR="00B47535" w:rsidRPr="003708D0" w:rsidRDefault="00B47535">
      <w:pPr>
        <w:rPr>
          <w:rFonts w:ascii="GHEA Grapalat" w:hAnsi="GHEA Grapalat"/>
          <w:b/>
        </w:rPr>
      </w:pPr>
      <w:r w:rsidRPr="003708D0">
        <w:rPr>
          <w:rFonts w:ascii="GHEA Grapalat" w:hAnsi="GHEA Grapalat"/>
          <w:b/>
        </w:rPr>
        <w:br w:type="page"/>
      </w:r>
    </w:p>
    <w:p w14:paraId="2F38D58A" w14:textId="77777777" w:rsidR="000313A6" w:rsidRPr="003708D0" w:rsidRDefault="00AA0AD8" w:rsidP="00B46D58">
      <w:pPr>
        <w:widowControl w:val="0"/>
        <w:spacing w:after="160"/>
        <w:jc w:val="center"/>
        <w:rPr>
          <w:rFonts w:ascii="GHEA Grapalat" w:hAnsi="GHEA Grapalat" w:cs="Arial"/>
          <w:b/>
          <w:iCs/>
        </w:rPr>
      </w:pPr>
      <w:r w:rsidRPr="003708D0">
        <w:rPr>
          <w:rFonts w:ascii="GHEA Grapalat" w:hAnsi="GHEA Grapalat"/>
          <w:b/>
        </w:rPr>
        <w:lastRenderedPageBreak/>
        <w:t xml:space="preserve">9. ЗАКЛЮЧЕНИЕ ДОГОВОРА </w:t>
      </w:r>
    </w:p>
    <w:p w14:paraId="3264EC0C" w14:textId="77777777" w:rsidR="00096865"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9.1</w:t>
      </w:r>
      <w:r w:rsidR="002A3FC1" w:rsidRPr="003708D0">
        <w:rPr>
          <w:rFonts w:ascii="GHEA Grapalat" w:hAnsi="GHEA Grapalat"/>
        </w:rPr>
        <w:t>.</w:t>
      </w:r>
      <w:r w:rsidR="002A3FC1" w:rsidRPr="003708D0">
        <w:rPr>
          <w:rFonts w:ascii="GHEA Grapalat" w:hAnsi="GHEA Grapalat"/>
        </w:rPr>
        <w:tab/>
      </w:r>
      <w:r w:rsidRPr="003708D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4C044D3" w14:textId="77777777" w:rsidR="00EB6E54"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9.2.</w:t>
      </w:r>
      <w:r w:rsidR="002A3FC1" w:rsidRPr="003708D0">
        <w:rPr>
          <w:rFonts w:ascii="GHEA Grapalat" w:hAnsi="GHEA Grapalat"/>
        </w:rPr>
        <w:tab/>
      </w:r>
      <w:r w:rsidR="00C961A9" w:rsidRPr="003708D0">
        <w:rPr>
          <w:rFonts w:ascii="GHEA Grapalat" w:hAnsi="GHEA Grapalat"/>
        </w:rPr>
        <w:t xml:space="preserve">На четвертый </w:t>
      </w:r>
      <w:r w:rsidRPr="003708D0">
        <w:rPr>
          <w:rFonts w:ascii="GHEA Grapalat" w:hAnsi="GHEA Grapalat"/>
        </w:rPr>
        <w:t>рабочи</w:t>
      </w:r>
      <w:r w:rsidR="00D11878" w:rsidRPr="003708D0">
        <w:rPr>
          <w:rFonts w:ascii="GHEA Grapalat" w:hAnsi="GHEA Grapalat"/>
        </w:rPr>
        <w:t>й</w:t>
      </w:r>
      <w:r w:rsidRPr="003708D0">
        <w:rPr>
          <w:rFonts w:ascii="GHEA Grapalat" w:hAnsi="GHEA Grapalat"/>
        </w:rPr>
        <w:t xml:space="preserve"> д</w:t>
      </w:r>
      <w:r w:rsidR="00D11878" w:rsidRPr="003708D0">
        <w:rPr>
          <w:rFonts w:ascii="GHEA Grapalat" w:hAnsi="GHEA Grapalat"/>
        </w:rPr>
        <w:t>е</w:t>
      </w:r>
      <w:r w:rsidRPr="003708D0">
        <w:rPr>
          <w:rFonts w:ascii="GHEA Grapalat" w:hAnsi="GHEA Grapalat"/>
        </w:rPr>
        <w:t>н</w:t>
      </w:r>
      <w:r w:rsidR="00D11878" w:rsidRPr="003708D0">
        <w:rPr>
          <w:rFonts w:ascii="GHEA Grapalat" w:hAnsi="GHEA Grapalat"/>
        </w:rPr>
        <w:t>ь</w:t>
      </w:r>
      <w:r w:rsidRPr="003708D0">
        <w:rPr>
          <w:rFonts w:ascii="GHEA Grapalat" w:hAnsi="GHEA Grapalat"/>
        </w:rPr>
        <w:t>, следующи</w:t>
      </w:r>
      <w:r w:rsidR="00D11878" w:rsidRPr="003708D0">
        <w:rPr>
          <w:rFonts w:ascii="GHEA Grapalat" w:hAnsi="GHEA Grapalat"/>
        </w:rPr>
        <w:t>й</w:t>
      </w:r>
      <w:r w:rsidRPr="003708D0">
        <w:rPr>
          <w:rFonts w:ascii="GHEA Grapalat" w:hAnsi="GHEA Grapalat"/>
        </w:rPr>
        <w:t xml:space="preserve"> за окончанием периода ожидания, установленного пунктом 8.</w:t>
      </w:r>
      <w:r w:rsidR="00DA3F9C" w:rsidRPr="003708D0">
        <w:rPr>
          <w:rFonts w:ascii="GHEA Grapalat" w:hAnsi="GHEA Grapalat"/>
        </w:rPr>
        <w:t>2</w:t>
      </w:r>
      <w:r w:rsidR="00655890" w:rsidRPr="003708D0">
        <w:rPr>
          <w:rFonts w:ascii="GHEA Grapalat" w:hAnsi="GHEA Grapalat"/>
        </w:rPr>
        <w:t>3</w:t>
      </w:r>
      <w:r w:rsidRPr="003708D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708D0">
        <w:rPr>
          <w:rFonts w:ascii="GHEA Grapalat" w:hAnsi="GHEA Grapalat"/>
        </w:rPr>
        <w:t>четвертый</w:t>
      </w:r>
      <w:r w:rsidRPr="003708D0">
        <w:rPr>
          <w:rFonts w:ascii="GHEA Grapalat" w:hAnsi="GHEA Grapalat"/>
        </w:rPr>
        <w:t xml:space="preserve"> рабочий день, следующий за днем окончания периода ожидания, установленного пунктом 8.</w:t>
      </w:r>
      <w:r w:rsidR="00DA3F9C" w:rsidRPr="003708D0">
        <w:rPr>
          <w:rFonts w:ascii="GHEA Grapalat" w:hAnsi="GHEA Grapalat"/>
        </w:rPr>
        <w:t>2</w:t>
      </w:r>
      <w:r w:rsidR="00655890" w:rsidRPr="003708D0">
        <w:rPr>
          <w:rFonts w:ascii="GHEA Grapalat" w:hAnsi="GHEA Grapalat"/>
        </w:rPr>
        <w:t>3</w:t>
      </w:r>
      <w:r w:rsidR="00DA3F9C" w:rsidRPr="003708D0">
        <w:rPr>
          <w:rFonts w:ascii="GHEA Grapalat" w:hAnsi="GHEA Grapalat"/>
        </w:rPr>
        <w:t xml:space="preserve"> </w:t>
      </w:r>
      <w:r w:rsidRPr="003708D0">
        <w:rPr>
          <w:rFonts w:ascii="GHEA Grapalat" w:hAnsi="GHEA Grapalat"/>
        </w:rPr>
        <w:t>части 1 настоящего Приглашения.</w:t>
      </w:r>
    </w:p>
    <w:p w14:paraId="3F1D42E5" w14:textId="77777777" w:rsidR="00F23A51"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9.3.</w:t>
      </w:r>
      <w:r w:rsidR="002A3FC1" w:rsidRPr="003708D0">
        <w:rPr>
          <w:rFonts w:ascii="GHEA Grapalat" w:hAnsi="GHEA Grapalat"/>
        </w:rPr>
        <w:tab/>
      </w:r>
      <w:r w:rsidRPr="003708D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09C28C6" w14:textId="77777777" w:rsidR="00BD587C" w:rsidRPr="003708D0" w:rsidRDefault="00AA0AD8" w:rsidP="00BD587C">
      <w:pPr>
        <w:widowControl w:val="0"/>
        <w:tabs>
          <w:tab w:val="left" w:pos="1134"/>
        </w:tabs>
        <w:spacing w:after="160"/>
        <w:ind w:firstLine="567"/>
        <w:jc w:val="both"/>
        <w:rPr>
          <w:rFonts w:ascii="GHEA Grapalat" w:hAnsi="GHEA Grapalat"/>
          <w:color w:val="000000" w:themeColor="text1"/>
        </w:rPr>
      </w:pPr>
      <w:r w:rsidRPr="003708D0">
        <w:rPr>
          <w:rFonts w:ascii="GHEA Grapalat" w:hAnsi="GHEA Grapalat"/>
        </w:rPr>
        <w:t>9.</w:t>
      </w:r>
      <w:r w:rsidR="008E1532" w:rsidRPr="003708D0">
        <w:rPr>
          <w:rFonts w:ascii="GHEA Grapalat" w:hAnsi="GHEA Grapalat"/>
        </w:rPr>
        <w:t>4</w:t>
      </w:r>
      <w:r w:rsidR="00DC30CC" w:rsidRPr="003708D0">
        <w:rPr>
          <w:rFonts w:ascii="GHEA Grapalat" w:hAnsi="GHEA Grapalat"/>
        </w:rPr>
        <w:t>.</w:t>
      </w:r>
      <w:r w:rsidR="00DC30CC" w:rsidRPr="003708D0">
        <w:rPr>
          <w:rFonts w:ascii="GHEA Grapalat" w:hAnsi="GHEA Grapalat"/>
        </w:rPr>
        <w:tab/>
      </w:r>
      <w:r w:rsidR="00BD587C" w:rsidRPr="003708D0">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3708D0">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708D0">
        <w:rPr>
          <w:rFonts w:ascii="GHEA Grapalat" w:hAnsi="GHEA Grapalat"/>
          <w:color w:val="000000" w:themeColor="text1"/>
        </w:rPr>
        <w:t xml:space="preserve"> то он лишается права подписания договора.</w:t>
      </w:r>
    </w:p>
    <w:p w14:paraId="61D52F1C" w14:textId="77777777" w:rsidR="000313A6" w:rsidRPr="003708D0" w:rsidRDefault="000313A6" w:rsidP="00BD587C">
      <w:pPr>
        <w:widowControl w:val="0"/>
        <w:tabs>
          <w:tab w:val="left" w:pos="1134"/>
        </w:tabs>
        <w:spacing w:after="160"/>
        <w:ind w:firstLine="567"/>
        <w:jc w:val="both"/>
        <w:rPr>
          <w:rFonts w:ascii="GHEA Grapalat" w:hAnsi="GHEA Grapalat" w:cs="Sylfaen"/>
        </w:rPr>
      </w:pPr>
      <w:r w:rsidRPr="003708D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708D0">
        <w:rPr>
          <w:rFonts w:ascii="GHEA Grapalat" w:hAnsi="GHEA Grapalat"/>
        </w:rPr>
        <w:t xml:space="preserve"> </w:t>
      </w:r>
      <w:r w:rsidRPr="003708D0">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A7D36B0" w14:textId="77777777" w:rsidR="00D612BC" w:rsidRPr="003708D0"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9.</w:t>
      </w:r>
      <w:r w:rsidR="00CC3097" w:rsidRPr="003708D0">
        <w:rPr>
          <w:rFonts w:ascii="GHEA Grapalat" w:hAnsi="GHEA Grapalat"/>
          <w:i w:val="0"/>
          <w:sz w:val="24"/>
          <w:szCs w:val="24"/>
        </w:rPr>
        <w:t>5</w:t>
      </w:r>
      <w:r w:rsidR="00DC30CC" w:rsidRPr="003708D0">
        <w:rPr>
          <w:rFonts w:ascii="GHEA Grapalat" w:hAnsi="GHEA Grapalat"/>
          <w:i w:val="0"/>
          <w:sz w:val="24"/>
          <w:szCs w:val="24"/>
        </w:rPr>
        <w:t>.</w:t>
      </w:r>
      <w:r w:rsidR="00DC30CC" w:rsidRPr="003708D0">
        <w:rPr>
          <w:rFonts w:ascii="GHEA Grapalat" w:hAnsi="GHEA Grapalat"/>
          <w:i w:val="0"/>
          <w:sz w:val="24"/>
          <w:szCs w:val="24"/>
        </w:rPr>
        <w:tab/>
      </w:r>
      <w:r w:rsidRPr="003708D0">
        <w:rPr>
          <w:rFonts w:ascii="GHEA Grapalat" w:hAnsi="GHEA Grapalat"/>
          <w:i w:val="0"/>
          <w:sz w:val="24"/>
          <w:szCs w:val="24"/>
        </w:rPr>
        <w:t>До истечения срока, предусмотренного пунктом 9.</w:t>
      </w:r>
      <w:r w:rsidR="00E048B1" w:rsidRPr="003708D0">
        <w:rPr>
          <w:rFonts w:ascii="GHEA Grapalat" w:hAnsi="GHEA Grapalat"/>
          <w:i w:val="0"/>
          <w:sz w:val="24"/>
          <w:szCs w:val="24"/>
        </w:rPr>
        <w:t>4</w:t>
      </w:r>
      <w:r w:rsidRPr="003708D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708D0">
        <w:rPr>
          <w:rFonts w:ascii="GHEA Grapalat" w:hAnsi="GHEA Grapalat"/>
          <w:i w:val="0"/>
          <w:sz w:val="24"/>
          <w:szCs w:val="24"/>
          <w:lang w:val="hy-AM"/>
        </w:rPr>
        <w:t>,</w:t>
      </w:r>
      <w:r w:rsidR="00580E55" w:rsidRPr="003708D0">
        <w:rPr>
          <w:rFonts w:ascii="GHEA Grapalat" w:hAnsi="GHEA Grapalat"/>
          <w:i w:val="0"/>
          <w:sz w:val="24"/>
          <w:szCs w:val="24"/>
        </w:rPr>
        <w:t xml:space="preserve"> размера предоплаты или увеличению</w:t>
      </w:r>
      <w:r w:rsidR="00580E55" w:rsidRPr="003708D0">
        <w:rPr>
          <w:rFonts w:ascii="GHEA Grapalat" w:hAnsi="GHEA Grapalat"/>
          <w:i w:val="0"/>
          <w:sz w:val="24"/>
          <w:szCs w:val="24"/>
          <w:lang w:val="hy-AM"/>
        </w:rPr>
        <w:t xml:space="preserve"> </w:t>
      </w:r>
      <w:r w:rsidR="00580E55" w:rsidRPr="003708D0">
        <w:rPr>
          <w:rFonts w:ascii="GHEA Grapalat" w:hAnsi="GHEA Grapalat"/>
          <w:i w:val="0"/>
          <w:sz w:val="24"/>
          <w:szCs w:val="24"/>
        </w:rPr>
        <w:t>цены,</w:t>
      </w:r>
      <w:r w:rsidRPr="003708D0">
        <w:rPr>
          <w:rFonts w:ascii="GHEA Grapalat" w:hAnsi="GHEA Grapalat"/>
          <w:i w:val="0"/>
          <w:sz w:val="24"/>
          <w:szCs w:val="24"/>
        </w:rPr>
        <w:t xml:space="preserve"> предложенной отобранным участником.</w:t>
      </w:r>
      <w:r w:rsidRPr="003708D0">
        <w:rPr>
          <w:rFonts w:ascii="GHEA Grapalat" w:hAnsi="GHEA Grapalat"/>
          <w:spacing w:val="-8"/>
          <w:sz w:val="24"/>
          <w:szCs w:val="24"/>
        </w:rPr>
        <w:t xml:space="preserve"> </w:t>
      </w:r>
    </w:p>
    <w:p w14:paraId="40A7DEE5" w14:textId="77777777" w:rsidR="00096865" w:rsidRPr="003708D0" w:rsidRDefault="00030D40" w:rsidP="00B46D58">
      <w:pPr>
        <w:widowControl w:val="0"/>
        <w:spacing w:after="160"/>
        <w:jc w:val="center"/>
        <w:rPr>
          <w:rFonts w:ascii="GHEA Grapalat" w:hAnsi="GHEA Grapalat" w:cs="Arial"/>
          <w:b/>
          <w:iCs/>
        </w:rPr>
      </w:pPr>
      <w:r w:rsidRPr="003708D0">
        <w:rPr>
          <w:rFonts w:ascii="GHEA Grapalat" w:hAnsi="GHEA Grapalat"/>
          <w:b/>
        </w:rPr>
        <w:t xml:space="preserve">10. </w:t>
      </w:r>
      <w:r w:rsidR="00F83409" w:rsidRPr="003708D0">
        <w:rPr>
          <w:rFonts w:ascii="GHEA Grapalat" w:hAnsi="GHEA Grapalat"/>
          <w:b/>
        </w:rPr>
        <w:t xml:space="preserve">ОБЕСПЕЧЕНИЯ КВАЛИФИКАЦИИ И </w:t>
      </w:r>
      <w:r w:rsidRPr="003708D0">
        <w:rPr>
          <w:rFonts w:ascii="GHEA Grapalat" w:hAnsi="GHEA Grapalat"/>
          <w:b/>
        </w:rPr>
        <w:t xml:space="preserve">ДОГОВОРА </w:t>
      </w:r>
    </w:p>
    <w:p w14:paraId="031ED2AF" w14:textId="77777777" w:rsidR="00096865"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10.1</w:t>
      </w:r>
      <w:r w:rsidR="00DC30CC" w:rsidRPr="003708D0">
        <w:rPr>
          <w:rFonts w:ascii="GHEA Grapalat" w:hAnsi="GHEA Grapalat"/>
        </w:rPr>
        <w:t>.</w:t>
      </w:r>
      <w:r w:rsidR="00DC30CC" w:rsidRPr="003708D0">
        <w:rPr>
          <w:rFonts w:ascii="GHEA Grapalat" w:hAnsi="GHEA Grapalat"/>
        </w:rPr>
        <w:tab/>
      </w:r>
      <w:r w:rsidR="00646B97" w:rsidRPr="003708D0">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3708D0">
        <w:rPr>
          <w:rFonts w:ascii="GHEA Grapalat" w:hAnsi="GHEA Grapalat"/>
        </w:rPr>
        <w:t xml:space="preserve"> </w:t>
      </w:r>
      <w:r w:rsidR="00646B97" w:rsidRPr="003708D0">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Pr="003708D0">
        <w:rPr>
          <w:rFonts w:ascii="GHEA Grapalat" w:hAnsi="GHEA Grapalat"/>
        </w:rPr>
        <w:t>.</w:t>
      </w:r>
    </w:p>
    <w:p w14:paraId="50852EBB" w14:textId="77777777" w:rsidR="003D57AD" w:rsidRPr="003708D0" w:rsidRDefault="00A6609C" w:rsidP="00801A4F">
      <w:pPr>
        <w:widowControl w:val="0"/>
        <w:tabs>
          <w:tab w:val="left" w:pos="1276"/>
        </w:tabs>
        <w:spacing w:after="160"/>
        <w:ind w:firstLine="567"/>
        <w:jc w:val="both"/>
        <w:rPr>
          <w:rFonts w:ascii="GHEA Grapalat" w:hAnsi="GHEA Grapalat"/>
          <w:lang w:val="hy-AM"/>
        </w:rPr>
      </w:pPr>
      <w:r w:rsidRPr="003708D0">
        <w:rPr>
          <w:rFonts w:ascii="GHEA Grapalat" w:hAnsi="GHEA Grapalat"/>
        </w:rPr>
        <w:t xml:space="preserve">10.2 </w:t>
      </w:r>
      <w:r w:rsidR="008C5F2A" w:rsidRPr="003708D0">
        <w:rPr>
          <w:rFonts w:ascii="GHEA Grapalat" w:hAnsi="GHEA Grapalat"/>
        </w:rPr>
        <w:t xml:space="preserve">Размер обеспечения квалификации равен </w:t>
      </w:r>
      <w:r w:rsidR="003D57AD" w:rsidRPr="003708D0">
        <w:rPr>
          <w:rFonts w:ascii="GHEA Grapalat" w:hAnsi="GHEA Grapalat"/>
        </w:rPr>
        <w:t xml:space="preserve">15 процентам </w:t>
      </w:r>
      <w:r w:rsidR="00E70468" w:rsidRPr="003708D0">
        <w:rPr>
          <w:rFonts w:ascii="GHEA Grapalat" w:hAnsi="GHEA Grapalat"/>
        </w:rPr>
        <w:t xml:space="preserve">от цены закупки </w:t>
      </w:r>
      <w:r w:rsidR="00E70468" w:rsidRPr="003708D0">
        <w:rPr>
          <w:rFonts w:ascii="GHEA Grapalat" w:hAnsi="GHEA Grapalat"/>
        </w:rPr>
        <w:lastRenderedPageBreak/>
        <w:t>товаров закупаемых в рамках данной процедуры.</w:t>
      </w:r>
      <w:r w:rsidR="003D57AD" w:rsidRPr="003708D0">
        <w:rPr>
          <w:rFonts w:ascii="GHEA Grapalat" w:hAnsi="GHEA Grapalat"/>
        </w:rPr>
        <w:t xml:space="preserve"> </w:t>
      </w:r>
      <w:r w:rsidR="00382A99" w:rsidRPr="003708D0">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3708D0">
        <w:rPr>
          <w:rFonts w:ascii="GHEA Grapalat" w:hAnsi="GHEA Grapalat"/>
        </w:rPr>
        <w:t xml:space="preserve"> </w:t>
      </w:r>
      <w:r w:rsidR="003D57AD" w:rsidRPr="003708D0">
        <w:rPr>
          <w:rFonts w:ascii="GHEA Grapalat" w:hAnsi="GHEA Grapalat"/>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205EADC1" w14:textId="77777777" w:rsidR="00571E4C" w:rsidRPr="003708D0" w:rsidRDefault="00801A4F" w:rsidP="00571E4C">
      <w:pPr>
        <w:widowControl w:val="0"/>
        <w:tabs>
          <w:tab w:val="left" w:pos="1276"/>
        </w:tabs>
        <w:spacing w:after="160"/>
        <w:ind w:firstLine="567"/>
        <w:jc w:val="both"/>
        <w:rPr>
          <w:rFonts w:ascii="GHEA Grapalat" w:hAnsi="GHEA Grapalat" w:cs="Sylfaen"/>
        </w:rPr>
      </w:pPr>
      <w:r w:rsidRPr="003708D0">
        <w:rPr>
          <w:rFonts w:ascii="GHEA Grapalat" w:hAnsi="GHEA Grapalat" w:cs="Sylfaen"/>
        </w:rPr>
        <w:t xml:space="preserve">Если процедура закупки организована </w:t>
      </w:r>
      <w:r w:rsidR="00571E4C" w:rsidRPr="003708D0">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708D0">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3708D0">
        <w:rPr>
          <w:rFonts w:ascii="GHEA Grapalat" w:hAnsi="GHEA Grapalat"/>
        </w:rPr>
        <w:t xml:space="preserve">сумме цен закупок представленных лотов, </w:t>
      </w:r>
      <w:r w:rsidR="008A4985" w:rsidRPr="003708D0">
        <w:rPr>
          <w:rFonts w:ascii="GHEA Grapalat" w:hAnsi="GHEA Grapalat" w:cs="Sylfaen"/>
        </w:rPr>
        <w:t>с учетом требований абзаца «в» подпункта 1 пункта 32 Порядка</w:t>
      </w:r>
      <w:r w:rsidR="008A4985" w:rsidRPr="003708D0">
        <w:rPr>
          <w:rFonts w:ascii="GHEA Grapalat" w:hAnsi="GHEA Grapalat"/>
          <w:color w:val="000000" w:themeColor="text1"/>
        </w:rPr>
        <w:t>.</w:t>
      </w:r>
      <w:r w:rsidR="00E562C0" w:rsidRPr="003708D0">
        <w:rPr>
          <w:rFonts w:ascii="GHEA Grapalat" w:hAnsi="GHEA Grapalat"/>
          <w:color w:val="000000" w:themeColor="text1"/>
        </w:rPr>
        <w:t xml:space="preserve"> </w:t>
      </w:r>
      <w:r w:rsidR="00571E4C" w:rsidRPr="003708D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B3C8C38" w14:textId="77777777" w:rsidR="00801A4F" w:rsidRPr="003708D0" w:rsidRDefault="004F01AF" w:rsidP="000C029D">
      <w:pPr>
        <w:widowControl w:val="0"/>
        <w:tabs>
          <w:tab w:val="left" w:pos="1276"/>
        </w:tabs>
        <w:spacing w:after="160"/>
        <w:ind w:firstLine="567"/>
        <w:jc w:val="both"/>
        <w:rPr>
          <w:rFonts w:ascii="GHEA Grapalat" w:hAnsi="GHEA Grapalat"/>
        </w:rPr>
      </w:pPr>
      <w:r w:rsidRPr="003708D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CDC28A6" w14:textId="77777777" w:rsidR="002406D8" w:rsidRPr="003708D0" w:rsidRDefault="002406D8" w:rsidP="00B46D58">
      <w:pPr>
        <w:widowControl w:val="0"/>
        <w:tabs>
          <w:tab w:val="left" w:pos="1276"/>
        </w:tabs>
        <w:spacing w:after="160"/>
        <w:ind w:firstLine="567"/>
        <w:jc w:val="both"/>
        <w:rPr>
          <w:rFonts w:ascii="GHEA Grapalat" w:hAnsi="GHEA Grapalat" w:cs="Sylfaen"/>
        </w:rPr>
      </w:pPr>
      <w:r w:rsidRPr="003708D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51015C9" w14:textId="77777777" w:rsidR="00366C4E"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10.</w:t>
      </w:r>
      <w:r w:rsidR="001723D6" w:rsidRPr="003708D0">
        <w:rPr>
          <w:rFonts w:ascii="GHEA Grapalat" w:hAnsi="GHEA Grapalat"/>
        </w:rPr>
        <w:t>3</w:t>
      </w:r>
      <w:r w:rsidR="00DC30CC" w:rsidRPr="003708D0">
        <w:rPr>
          <w:rFonts w:ascii="GHEA Grapalat" w:hAnsi="GHEA Grapalat"/>
        </w:rPr>
        <w:t>.</w:t>
      </w:r>
      <w:r w:rsidR="00DC30CC" w:rsidRPr="003708D0">
        <w:rPr>
          <w:rFonts w:ascii="GHEA Grapalat" w:hAnsi="GHEA Grapalat"/>
        </w:rPr>
        <w:tab/>
      </w:r>
      <w:r w:rsidRPr="003708D0">
        <w:rPr>
          <w:rFonts w:ascii="GHEA Grapalat" w:hAnsi="GHEA Grapalat"/>
        </w:rPr>
        <w:t xml:space="preserve">Размер обеспечения договора составляет 10 процентов от цены </w:t>
      </w:r>
      <w:r w:rsidR="00E562C0" w:rsidRPr="003708D0">
        <w:rPr>
          <w:rFonts w:ascii="GHEA Grapalat" w:hAnsi="GHEA Grapalat"/>
        </w:rPr>
        <w:t>закупки</w:t>
      </w:r>
      <w:r w:rsidRPr="003708D0">
        <w:rPr>
          <w:rFonts w:ascii="GHEA Grapalat" w:hAnsi="GHEA Grapalat"/>
        </w:rPr>
        <w:t xml:space="preserve">. </w:t>
      </w:r>
      <w:r w:rsidR="002D492B" w:rsidRPr="003708D0">
        <w:rPr>
          <w:rFonts w:ascii="GHEA Grapalat" w:hAnsi="GHEA Grapalat"/>
        </w:rPr>
        <w:t xml:space="preserve">Если цена закупки товара меньше цены заключаемого договора, то размер обеспечения </w:t>
      </w:r>
      <w:r w:rsidR="00E04CFC" w:rsidRPr="003708D0">
        <w:rPr>
          <w:rFonts w:ascii="GHEA Grapalat" w:hAnsi="GHEA Grapalat"/>
        </w:rPr>
        <w:t>договора</w:t>
      </w:r>
      <w:r w:rsidR="002D492B" w:rsidRPr="003708D0">
        <w:rPr>
          <w:rFonts w:ascii="GHEA Grapalat" w:hAnsi="GHEA Grapalat"/>
        </w:rPr>
        <w:t xml:space="preserve"> исчисляется в отношении цены договора. </w:t>
      </w:r>
      <w:r w:rsidR="001723D6" w:rsidRPr="003708D0">
        <w:rPr>
          <w:rFonts w:ascii="GHEA Grapalat" w:hAnsi="GHEA Grapalat"/>
        </w:rPr>
        <w:t xml:space="preserve">Обеспечение </w:t>
      </w:r>
      <w:r w:rsidR="00896AAF" w:rsidRPr="003708D0">
        <w:rPr>
          <w:rFonts w:ascii="GHEA Grapalat" w:hAnsi="GHEA Grapalat"/>
        </w:rPr>
        <w:t>договора</w:t>
      </w:r>
      <w:r w:rsidR="001723D6" w:rsidRPr="003708D0">
        <w:rPr>
          <w:rFonts w:ascii="GHEA Grapalat" w:hAnsi="GHEA Grapalat"/>
        </w:rPr>
        <w:t xml:space="preserve"> представляется в </w:t>
      </w:r>
      <w:r w:rsidR="005876A3" w:rsidRPr="003708D0">
        <w:rPr>
          <w:rFonts w:ascii="GHEA Grapalat" w:hAnsi="GHEA Grapalat"/>
        </w:rPr>
        <w:t>виде</w:t>
      </w:r>
      <w:r w:rsidR="001723D6" w:rsidRPr="003708D0">
        <w:rPr>
          <w:rFonts w:ascii="GHEA Grapalat" w:hAnsi="GHEA Grapalat"/>
        </w:rPr>
        <w:t xml:space="preserve"> </w:t>
      </w:r>
      <w:r w:rsidR="000C029D" w:rsidRPr="003708D0">
        <w:rPr>
          <w:rFonts w:ascii="GHEA Grapalat" w:hAnsi="GHEA Grapalat"/>
          <w:i/>
        </w:rPr>
        <w:t>в одностороннем порядке утвержденного заявления-в виде неустойки (приложение 5.1) или наличных денег</w:t>
      </w:r>
      <w:r w:rsidR="00375E5E" w:rsidRPr="003708D0">
        <w:rPr>
          <w:rFonts w:ascii="GHEA Grapalat" w:hAnsi="GHEA Grapalat"/>
        </w:rPr>
        <w:t>.</w:t>
      </w:r>
    </w:p>
    <w:p w14:paraId="0520A3AE" w14:textId="77777777" w:rsidR="00DA0D2B" w:rsidRPr="003708D0" w:rsidRDefault="0058395E" w:rsidP="00DA0D2B">
      <w:pPr>
        <w:widowControl w:val="0"/>
        <w:tabs>
          <w:tab w:val="left" w:pos="1276"/>
        </w:tabs>
        <w:spacing w:after="160"/>
        <w:ind w:firstLine="567"/>
        <w:jc w:val="both"/>
        <w:rPr>
          <w:rFonts w:ascii="GHEA Grapalat" w:hAnsi="GHEA Grapalat"/>
        </w:rPr>
      </w:pPr>
      <w:r w:rsidRPr="003708D0">
        <w:rPr>
          <w:rFonts w:ascii="GHEA Grapalat" w:hAnsi="GHEA Grapalat"/>
        </w:rPr>
        <w:t xml:space="preserve">Если процедура закупки организована </w:t>
      </w:r>
      <w:r w:rsidR="00BE0C42" w:rsidRPr="003708D0">
        <w:rPr>
          <w:rFonts w:ascii="GHEA Grapalat" w:hAnsi="GHEA Grapalat"/>
        </w:rPr>
        <w:t xml:space="preserve">по лотам и участник признается отобранным участником по более чем одному лоту, </w:t>
      </w:r>
      <w:r w:rsidR="00BE0C42" w:rsidRPr="003708D0">
        <w:rPr>
          <w:rFonts w:ascii="GHEA Grapalat" w:hAnsi="GHEA Grapalat" w:cs="Sylfaen"/>
        </w:rPr>
        <w:t xml:space="preserve">то он может предоставить обеспечение договора как </w:t>
      </w:r>
      <w:r w:rsidR="00BE0C42" w:rsidRPr="003708D0">
        <w:rPr>
          <w:rFonts w:ascii="GHEA Grapalat" w:hAnsi="GHEA Grapalat"/>
        </w:rPr>
        <w:t xml:space="preserve">для каждого лота в отдельности, так и одно обеспечение для всех лотов. </w:t>
      </w:r>
      <w:r w:rsidR="00DA0D2B" w:rsidRPr="003708D0">
        <w:rPr>
          <w:rFonts w:ascii="GHEA Grapalat" w:hAnsi="GHEA Grapalat"/>
        </w:rPr>
        <w:t xml:space="preserve">При представлении одного обеспечения догогвора его сумма исчисляется по отношению </w:t>
      </w:r>
      <w:r w:rsidR="00DA0D2B" w:rsidRPr="003708D0">
        <w:rPr>
          <w:rFonts w:ascii="GHEA Grapalat" w:hAnsi="GHEA Grapalat" w:cs="Sylfaen"/>
        </w:rPr>
        <w:t>к сумме цен закупок представленных лотов</w:t>
      </w:r>
      <w:r w:rsidR="00DA0D2B" w:rsidRPr="003708D0">
        <w:rPr>
          <w:rFonts w:ascii="GHEA Grapalat" w:hAnsi="GHEA Grapalat"/>
          <w:color w:val="FF0000"/>
        </w:rPr>
        <w:t xml:space="preserve"> </w:t>
      </w:r>
      <w:r w:rsidR="00DA0D2B" w:rsidRPr="003708D0">
        <w:rPr>
          <w:rFonts w:ascii="GHEA Grapalat" w:hAnsi="GHEA Grapalat"/>
          <w:color w:val="000000" w:themeColor="text1"/>
        </w:rPr>
        <w:t>с учетом требований 9-ого подпункта 32-ого пункта</w:t>
      </w:r>
      <w:r w:rsidR="00DA0D2B" w:rsidRPr="003708D0">
        <w:rPr>
          <w:rFonts w:ascii="GHEA Grapalat" w:hAnsi="GHEA Grapalat"/>
        </w:rPr>
        <w:t xml:space="preserve">. </w:t>
      </w:r>
    </w:p>
    <w:p w14:paraId="5033EDCD" w14:textId="77777777" w:rsidR="00E969ED"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 xml:space="preserve">Обеспечение договора должно быть действительно как минимум включительно до </w:t>
      </w:r>
      <w:r w:rsidR="000C029D" w:rsidRPr="003708D0">
        <w:rPr>
          <w:rFonts w:ascii="GHEA Grapalat" w:hAnsi="GHEA Grapalat"/>
        </w:rPr>
        <w:t>2</w:t>
      </w:r>
      <w:r w:rsidR="00411A25" w:rsidRPr="003708D0">
        <w:rPr>
          <w:rFonts w:ascii="GHEA Grapalat" w:hAnsi="GHEA Grapalat"/>
        </w:rPr>
        <w:t>0</w:t>
      </w:r>
      <w:r w:rsidRPr="003708D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08D0">
        <w:rPr>
          <w:rFonts w:ascii="GHEA Grapalat" w:hAnsi="GHEA Grapalat"/>
        </w:rPr>
        <w:t xml:space="preserve">пяти </w:t>
      </w:r>
      <w:r w:rsidRPr="003708D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08D0">
        <w:rPr>
          <w:rFonts w:ascii="GHEA Grapalat" w:hAnsi="GHEA Grapalat"/>
        </w:rPr>
        <w:t>договору.</w:t>
      </w:r>
    </w:p>
    <w:p w14:paraId="7336B606" w14:textId="77777777" w:rsidR="00F0759D" w:rsidRPr="003708D0" w:rsidRDefault="00F92A53" w:rsidP="00B46D58">
      <w:pPr>
        <w:widowControl w:val="0"/>
        <w:tabs>
          <w:tab w:val="left" w:pos="1276"/>
        </w:tabs>
        <w:spacing w:after="160"/>
        <w:ind w:firstLine="567"/>
        <w:jc w:val="both"/>
        <w:rPr>
          <w:rFonts w:ascii="GHEA Grapalat" w:hAnsi="GHEA Grapalat"/>
        </w:rPr>
      </w:pPr>
      <w:r w:rsidRPr="003708D0">
        <w:rPr>
          <w:rFonts w:ascii="GHEA Grapalat" w:hAnsi="GHEA Grapalat"/>
        </w:rPr>
        <w:t xml:space="preserve">Обеспечение договора, представленное в виде наличных денег, должно быть </w:t>
      </w:r>
      <w:r w:rsidRPr="003708D0">
        <w:rPr>
          <w:rFonts w:ascii="GHEA Grapalat" w:hAnsi="GHEA Grapalat"/>
        </w:rPr>
        <w:lastRenderedPageBreak/>
        <w:t>перечислено на казначейский счет</w:t>
      </w:r>
      <w:r w:rsidRPr="003708D0">
        <w:rPr>
          <w:rFonts w:ascii="Courier New" w:hAnsi="Courier New" w:cs="Courier New"/>
        </w:rPr>
        <w:t> </w:t>
      </w:r>
      <w:r w:rsidRPr="003708D0">
        <w:rPr>
          <w:rFonts w:ascii="GHEA Grapalat" w:hAnsi="GHEA Grapalat"/>
        </w:rPr>
        <w:t>"900008000</w:t>
      </w:r>
      <w:r w:rsidR="00B66AB9" w:rsidRPr="003708D0">
        <w:rPr>
          <w:rFonts w:ascii="GHEA Grapalat" w:hAnsi="GHEA Grapalat"/>
        </w:rPr>
        <w:t>66</w:t>
      </w:r>
      <w:r w:rsidRPr="003708D0">
        <w:rPr>
          <w:rFonts w:ascii="GHEA Grapalat" w:hAnsi="GHEA Grapalat"/>
        </w:rPr>
        <w:t>4", открытый в Центральном казначействе на имя уполномоченного органа.</w:t>
      </w:r>
    </w:p>
    <w:p w14:paraId="14F1FB3E" w14:textId="77777777" w:rsidR="005162B1"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10.</w:t>
      </w:r>
      <w:r w:rsidR="00401B30" w:rsidRPr="003708D0">
        <w:rPr>
          <w:rFonts w:ascii="GHEA Grapalat" w:hAnsi="GHEA Grapalat"/>
        </w:rPr>
        <w:t>6</w:t>
      </w:r>
      <w:r w:rsidR="003E194D" w:rsidRPr="003708D0">
        <w:rPr>
          <w:rFonts w:ascii="GHEA Grapalat" w:hAnsi="GHEA Grapalat"/>
        </w:rPr>
        <w:t>.</w:t>
      </w:r>
      <w:r w:rsidR="008F0732" w:rsidRPr="003708D0">
        <w:rPr>
          <w:rFonts w:ascii="GHEA Grapalat" w:hAnsi="GHEA Grapalat"/>
        </w:rPr>
        <w:t xml:space="preserve"> </w:t>
      </w:r>
      <w:r w:rsidRPr="003708D0">
        <w:rPr>
          <w:rFonts w:ascii="GHEA Grapalat" w:hAnsi="GHEA Grapalat"/>
        </w:rPr>
        <w:t>Если в рамках процедуры закупки, организованной по лотам</w:t>
      </w:r>
      <w:r w:rsidR="00DC14CE" w:rsidRPr="003708D0">
        <w:rPr>
          <w:rFonts w:ascii="GHEA Grapalat" w:hAnsi="GHEA Grapalat"/>
        </w:rPr>
        <w:t xml:space="preserve"> </w:t>
      </w:r>
      <w:r w:rsidR="00125AA6" w:rsidRPr="003708D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708D0">
        <w:rPr>
          <w:rFonts w:ascii="GHEA Grapalat" w:hAnsi="GHEA Grapalat"/>
        </w:rPr>
        <w:t>я квалификации и</w:t>
      </w:r>
      <w:r w:rsidR="00125AA6" w:rsidRPr="003708D0">
        <w:rPr>
          <w:rFonts w:ascii="GHEA Grapalat" w:hAnsi="GHEA Grapalat"/>
        </w:rPr>
        <w:t xml:space="preserve"> договора выплачива</w:t>
      </w:r>
      <w:r w:rsidR="00DC14CE" w:rsidRPr="003708D0">
        <w:rPr>
          <w:rFonts w:ascii="GHEA Grapalat" w:hAnsi="GHEA Grapalat"/>
        </w:rPr>
        <w:t>ю</w:t>
      </w:r>
      <w:r w:rsidR="00125AA6" w:rsidRPr="003708D0">
        <w:rPr>
          <w:rFonts w:ascii="GHEA Grapalat" w:hAnsi="GHEA Grapalat"/>
        </w:rPr>
        <w:t>тся в размере суммы, исчисленной только за этот лот</w:t>
      </w:r>
      <w:r w:rsidR="00DC14CE" w:rsidRPr="003708D0">
        <w:rPr>
          <w:rFonts w:ascii="GHEA Grapalat" w:hAnsi="GHEA Grapalat"/>
        </w:rPr>
        <w:t>.</w:t>
      </w:r>
    </w:p>
    <w:p w14:paraId="22404521" w14:textId="77777777" w:rsidR="001075CA" w:rsidRPr="003708D0" w:rsidRDefault="001075CA" w:rsidP="001075CA">
      <w:pPr>
        <w:widowControl w:val="0"/>
        <w:tabs>
          <w:tab w:val="left" w:pos="1134"/>
        </w:tabs>
        <w:spacing w:after="160"/>
        <w:ind w:firstLine="567"/>
        <w:jc w:val="both"/>
        <w:rPr>
          <w:rFonts w:ascii="GHEA Grapalat" w:hAnsi="GHEA Grapalat"/>
        </w:rPr>
      </w:pPr>
      <w:r w:rsidRPr="003708D0">
        <w:rPr>
          <w:rFonts w:ascii="GHEA Grapalat" w:hAnsi="GHEA Grapalat"/>
          <w:b/>
        </w:rPr>
        <w:t xml:space="preserve">  </w:t>
      </w:r>
      <w:r w:rsidRPr="003708D0">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3708D0">
        <w:rPr>
          <w:rFonts w:ascii="GHEA Grapalat" w:hAnsi="GHEA Grapalat"/>
          <w:lang w:val="hy-AM"/>
        </w:rPr>
        <w:t>-</w:t>
      </w:r>
      <w:r w:rsidRPr="003708D0">
        <w:rPr>
          <w:rFonts w:ascii="GHEA Grapalat" w:hAnsi="GHEA Grapalat"/>
        </w:rPr>
        <w:t xml:space="preserve"> уполномоченному органу</w:t>
      </w:r>
      <w:r w:rsidRPr="003708D0">
        <w:rPr>
          <w:rFonts w:ascii="GHEA Grapalat" w:hAnsi="GHEA Grapalat"/>
          <w:lang w:val="hy-AM"/>
        </w:rPr>
        <w:t>,</w:t>
      </w:r>
      <w:r w:rsidRPr="003708D0">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6A8C108" w14:textId="77777777" w:rsidR="005162B1" w:rsidRPr="003708D0" w:rsidRDefault="003E194D" w:rsidP="00B46D58">
      <w:pPr>
        <w:widowControl w:val="0"/>
        <w:tabs>
          <w:tab w:val="left" w:pos="1134"/>
        </w:tabs>
        <w:spacing w:after="160"/>
        <w:ind w:firstLine="567"/>
        <w:jc w:val="both"/>
        <w:rPr>
          <w:rFonts w:ascii="GHEA Grapalat" w:hAnsi="GHEA Grapalat"/>
        </w:rPr>
      </w:pPr>
      <w:r w:rsidRPr="003708D0">
        <w:rPr>
          <w:rFonts w:ascii="GHEA Grapalat" w:hAnsi="GHEA Grapalat"/>
        </w:rPr>
        <w:tab/>
      </w:r>
    </w:p>
    <w:p w14:paraId="630212AA" w14:textId="77777777" w:rsidR="00362FEF" w:rsidRPr="003708D0" w:rsidRDefault="00362FEF">
      <w:pPr>
        <w:rPr>
          <w:rFonts w:ascii="GHEA Grapalat" w:hAnsi="GHEA Grapalat" w:cs="Sylfaen"/>
        </w:rPr>
      </w:pPr>
      <w:r w:rsidRPr="003708D0">
        <w:rPr>
          <w:rFonts w:ascii="GHEA Grapalat" w:hAnsi="GHEA Grapalat" w:cs="Sylfaen"/>
        </w:rPr>
        <w:br w:type="page"/>
      </w:r>
    </w:p>
    <w:p w14:paraId="6192FDE4" w14:textId="77777777" w:rsidR="00637D24" w:rsidRPr="003708D0" w:rsidRDefault="00637D24" w:rsidP="00B46D58">
      <w:pPr>
        <w:widowControl w:val="0"/>
        <w:tabs>
          <w:tab w:val="left" w:pos="1134"/>
        </w:tabs>
        <w:spacing w:after="160"/>
        <w:ind w:firstLine="567"/>
        <w:jc w:val="both"/>
        <w:rPr>
          <w:rFonts w:ascii="GHEA Grapalat" w:hAnsi="GHEA Grapalat" w:cs="Sylfaen"/>
        </w:rPr>
      </w:pPr>
    </w:p>
    <w:p w14:paraId="5F22F083" w14:textId="77777777" w:rsidR="00096865" w:rsidRPr="003708D0" w:rsidRDefault="005066AC" w:rsidP="005066AC">
      <w:pPr>
        <w:rPr>
          <w:rFonts w:ascii="GHEA Grapalat" w:hAnsi="GHEA Grapalat"/>
          <w:b/>
        </w:rPr>
      </w:pPr>
      <w:r w:rsidRPr="003708D0">
        <w:rPr>
          <w:rFonts w:ascii="GHEA Grapalat" w:hAnsi="GHEA Grapalat"/>
          <w:b/>
        </w:rPr>
        <w:t xml:space="preserve">                           </w:t>
      </w:r>
      <w:r w:rsidR="008D5016" w:rsidRPr="003708D0">
        <w:rPr>
          <w:rFonts w:ascii="GHEA Grapalat" w:hAnsi="GHEA Grapalat"/>
          <w:b/>
        </w:rPr>
        <w:t>11. ОБЪЯВЛЕНИЕ ПРОЦЕДУРЫ НЕСОСТОЯВШЕЙСЯ</w:t>
      </w:r>
    </w:p>
    <w:p w14:paraId="5A71C5E1" w14:textId="77777777" w:rsidR="003D5CAF" w:rsidRPr="003708D0" w:rsidRDefault="003D5CAF" w:rsidP="005066AC">
      <w:pPr>
        <w:rPr>
          <w:rFonts w:ascii="GHEA Grapalat" w:hAnsi="GHEA Grapalat" w:cs="Arial"/>
          <w:b/>
        </w:rPr>
      </w:pPr>
    </w:p>
    <w:p w14:paraId="59C11EFB" w14:textId="77777777" w:rsidR="00096865" w:rsidRPr="003708D0" w:rsidRDefault="00096865" w:rsidP="00B46D58">
      <w:pPr>
        <w:widowControl w:val="0"/>
        <w:tabs>
          <w:tab w:val="left" w:pos="1276"/>
        </w:tabs>
        <w:spacing w:after="160"/>
        <w:ind w:firstLine="567"/>
        <w:jc w:val="both"/>
        <w:rPr>
          <w:rFonts w:ascii="GHEA Grapalat" w:hAnsi="GHEA Grapalat" w:cs="Sylfaen"/>
        </w:rPr>
      </w:pPr>
      <w:r w:rsidRPr="003708D0">
        <w:rPr>
          <w:rFonts w:ascii="GHEA Grapalat" w:hAnsi="GHEA Grapalat"/>
        </w:rPr>
        <w:t>11.1</w:t>
      </w:r>
      <w:r w:rsidR="00801AC7" w:rsidRPr="003708D0">
        <w:rPr>
          <w:rFonts w:ascii="GHEA Grapalat" w:hAnsi="GHEA Grapalat"/>
        </w:rPr>
        <w:t>.</w:t>
      </w:r>
      <w:r w:rsidR="00801AC7" w:rsidRPr="003708D0">
        <w:rPr>
          <w:rFonts w:ascii="GHEA Grapalat" w:hAnsi="GHEA Grapalat"/>
        </w:rPr>
        <w:tab/>
      </w:r>
      <w:r w:rsidRPr="003708D0">
        <w:rPr>
          <w:rFonts w:ascii="GHEA Grapalat" w:hAnsi="GHEA Grapalat"/>
        </w:rPr>
        <w:t>Согласно статье 37 Закона, Комиссия объявляет настоящую процедуру несостоявшейся, если:</w:t>
      </w:r>
    </w:p>
    <w:p w14:paraId="60CE5FA5"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w:t>
      </w:r>
      <w:r w:rsidR="00801AC7" w:rsidRPr="003708D0">
        <w:rPr>
          <w:rFonts w:ascii="GHEA Grapalat" w:hAnsi="GHEA Grapalat"/>
        </w:rPr>
        <w:tab/>
      </w:r>
      <w:r w:rsidRPr="003708D0">
        <w:rPr>
          <w:rFonts w:ascii="GHEA Grapalat" w:hAnsi="GHEA Grapalat"/>
        </w:rPr>
        <w:t>ни одна из заявок не соответствует условиям приглашения;</w:t>
      </w:r>
    </w:p>
    <w:p w14:paraId="68381C53"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2)</w:t>
      </w:r>
      <w:r w:rsidR="00801AC7" w:rsidRPr="003708D0">
        <w:rPr>
          <w:rFonts w:ascii="GHEA Grapalat" w:hAnsi="GHEA Grapalat"/>
        </w:rPr>
        <w:tab/>
      </w:r>
      <w:r w:rsidRPr="003708D0">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708D0">
        <w:rPr>
          <w:lang w:val="en-US"/>
        </w:rPr>
        <w:t> </w:t>
      </w:r>
      <w:r w:rsidRPr="003708D0">
        <w:rPr>
          <w:rFonts w:ascii="GHEA Grapalat" w:hAnsi="GHEA Grapalat"/>
        </w:rPr>
        <w:t>— Совета попечителей</w:t>
      </w:r>
      <w:r w:rsidR="0027573B" w:rsidRPr="003708D0">
        <w:rPr>
          <w:rStyle w:val="FootnoteReference"/>
          <w:rFonts w:ascii="GHEA Grapalat" w:hAnsi="GHEA Grapalat"/>
        </w:rPr>
        <w:footnoteReference w:customMarkFollows="1" w:id="3"/>
        <w:t>14</w:t>
      </w:r>
      <w:r w:rsidRPr="003708D0">
        <w:rPr>
          <w:rFonts w:ascii="GHEA Grapalat" w:hAnsi="GHEA Grapalat"/>
        </w:rPr>
        <w:t>.</w:t>
      </w:r>
    </w:p>
    <w:p w14:paraId="4BA37EC2"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00801AC7" w:rsidRPr="003708D0">
        <w:rPr>
          <w:rFonts w:ascii="GHEA Grapalat" w:hAnsi="GHEA Grapalat"/>
        </w:rPr>
        <w:tab/>
      </w:r>
      <w:r w:rsidRPr="003708D0">
        <w:rPr>
          <w:rFonts w:ascii="GHEA Grapalat" w:hAnsi="GHEA Grapalat"/>
        </w:rPr>
        <w:t>не подано ни одной заявки;</w:t>
      </w:r>
    </w:p>
    <w:p w14:paraId="5A42B3D0"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4)</w:t>
      </w:r>
      <w:r w:rsidR="00801AC7" w:rsidRPr="003708D0">
        <w:rPr>
          <w:rFonts w:ascii="GHEA Grapalat" w:hAnsi="GHEA Grapalat"/>
        </w:rPr>
        <w:tab/>
      </w:r>
      <w:r w:rsidRPr="003708D0">
        <w:rPr>
          <w:rFonts w:ascii="GHEA Grapalat" w:hAnsi="GHEA Grapalat"/>
        </w:rPr>
        <w:t>договор не заключается.</w:t>
      </w:r>
    </w:p>
    <w:p w14:paraId="4BF91C83" w14:textId="77777777" w:rsidR="00CA1C11" w:rsidRPr="003708D0" w:rsidRDefault="00731D26" w:rsidP="00B46D58">
      <w:pPr>
        <w:widowControl w:val="0"/>
        <w:tabs>
          <w:tab w:val="left" w:pos="1276"/>
        </w:tabs>
        <w:spacing w:after="160"/>
        <w:ind w:firstLine="567"/>
        <w:jc w:val="both"/>
        <w:rPr>
          <w:rFonts w:ascii="GHEA Grapalat" w:hAnsi="GHEA Grapalat" w:cs="Sylfaen"/>
        </w:rPr>
      </w:pPr>
      <w:r w:rsidRPr="003708D0">
        <w:rPr>
          <w:rFonts w:ascii="GHEA Grapalat" w:hAnsi="GHEA Grapalat"/>
        </w:rPr>
        <w:t>11.2</w:t>
      </w:r>
      <w:r w:rsidR="007642C2" w:rsidRPr="003708D0">
        <w:rPr>
          <w:rFonts w:ascii="GHEA Grapalat" w:hAnsi="GHEA Grapalat"/>
        </w:rPr>
        <w:t>.</w:t>
      </w:r>
      <w:r w:rsidR="007642C2" w:rsidRPr="003708D0">
        <w:rPr>
          <w:rFonts w:ascii="GHEA Grapalat" w:hAnsi="GHEA Grapalat"/>
        </w:rPr>
        <w:tab/>
      </w:r>
      <w:r w:rsidRPr="003708D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EC7A149" w14:textId="77777777" w:rsidR="00C54730" w:rsidRPr="003708D0" w:rsidRDefault="00C54730" w:rsidP="00C54730">
      <w:pPr>
        <w:jc w:val="center"/>
        <w:rPr>
          <w:rFonts w:ascii="GHEA Grapalat" w:hAnsi="GHEA Grapalat"/>
          <w:b/>
        </w:rPr>
      </w:pPr>
    </w:p>
    <w:p w14:paraId="3B83433D" w14:textId="77777777" w:rsidR="00096865" w:rsidRPr="003708D0" w:rsidRDefault="008D5016" w:rsidP="00C54730">
      <w:pPr>
        <w:jc w:val="center"/>
        <w:rPr>
          <w:rFonts w:ascii="GHEA Grapalat" w:hAnsi="GHEA Grapalat"/>
          <w:b/>
        </w:rPr>
      </w:pPr>
      <w:r w:rsidRPr="003708D0">
        <w:rPr>
          <w:rFonts w:ascii="GHEA Grapalat" w:hAnsi="GHEA Grapalat"/>
          <w:b/>
        </w:rPr>
        <w:t xml:space="preserve">12. ПРАВО УЧАСТНИКА И </w:t>
      </w:r>
      <w:r w:rsidR="008E3307" w:rsidRPr="003708D0">
        <w:rPr>
          <w:rFonts w:ascii="GHEA Grapalat" w:hAnsi="GHEA Grapalat"/>
          <w:b/>
        </w:rPr>
        <w:t xml:space="preserve">ПОРЯДОК ОБЖАЛОВАНИЯ ИМ </w:t>
      </w:r>
      <w:r w:rsidR="00025A85" w:rsidRPr="003708D0">
        <w:rPr>
          <w:rFonts w:ascii="GHEA Grapalat" w:hAnsi="GHEA Grapalat"/>
          <w:b/>
        </w:rPr>
        <w:br/>
      </w:r>
      <w:r w:rsidRPr="003708D0">
        <w:rPr>
          <w:rFonts w:ascii="GHEA Grapalat" w:hAnsi="GHEA Grapalat"/>
          <w:b/>
        </w:rPr>
        <w:t>ДЕЙСТВИЙ И (ИЛИ) ПРИНЯТЫХ РЕШЕНИЙ, СВЯЗАННЫХ</w:t>
      </w:r>
      <w:r w:rsidR="00025A85" w:rsidRPr="003708D0">
        <w:rPr>
          <w:rFonts w:ascii="Courier New" w:hAnsi="Courier New" w:cs="Courier New"/>
          <w:b/>
          <w:lang w:val="en-US"/>
        </w:rPr>
        <w:t> </w:t>
      </w:r>
      <w:r w:rsidRPr="003708D0">
        <w:rPr>
          <w:rFonts w:ascii="GHEA Grapalat" w:hAnsi="GHEA Grapalat"/>
          <w:b/>
        </w:rPr>
        <w:t>С</w:t>
      </w:r>
      <w:r w:rsidR="00025A85" w:rsidRPr="003708D0">
        <w:rPr>
          <w:rFonts w:ascii="Courier New" w:hAnsi="Courier New" w:cs="Courier New"/>
          <w:b/>
          <w:lang w:val="en-US"/>
        </w:rPr>
        <w:t> </w:t>
      </w:r>
      <w:r w:rsidRPr="003708D0">
        <w:rPr>
          <w:rFonts w:ascii="GHEA Grapalat" w:hAnsi="GHEA Grapalat"/>
          <w:b/>
        </w:rPr>
        <w:t>ПРОЦЕССОМ ЗАКУПКИ</w:t>
      </w:r>
    </w:p>
    <w:p w14:paraId="35B74D35" w14:textId="77777777" w:rsidR="00C54730" w:rsidRPr="003708D0" w:rsidRDefault="00C54730" w:rsidP="00C54730">
      <w:pPr>
        <w:jc w:val="center"/>
        <w:rPr>
          <w:rFonts w:ascii="GHEA Grapalat" w:hAnsi="GHEA Grapalat"/>
          <w:b/>
        </w:rPr>
      </w:pPr>
    </w:p>
    <w:p w14:paraId="5419C01F"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AEC453E"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5294F83"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CDC3553"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6F677BD" w14:textId="77777777" w:rsidR="001770E8" w:rsidRPr="003708D0" w:rsidRDefault="001770E8" w:rsidP="001770E8">
      <w:pPr>
        <w:widowControl w:val="0"/>
        <w:ind w:firstLine="567"/>
        <w:jc w:val="both"/>
        <w:rPr>
          <w:rFonts w:ascii="GHEA Grapalat" w:hAnsi="GHEA Grapalat"/>
        </w:rPr>
      </w:pPr>
      <w:r w:rsidRPr="003708D0">
        <w:rPr>
          <w:rFonts w:ascii="GHEA Grapalat" w:hAnsi="GHEA Grapalat"/>
        </w:rPr>
        <w:t xml:space="preserve">12.4. Срок ожидания, установленный настоящим приглашением, является </w:t>
      </w:r>
      <w:r w:rsidRPr="003708D0">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85C4530" w14:textId="77777777" w:rsidR="001770E8" w:rsidRPr="003708D0" w:rsidRDefault="001770E8" w:rsidP="001770E8">
      <w:pPr>
        <w:jc w:val="both"/>
        <w:rPr>
          <w:rFonts w:ascii="GHEA Grapalat" w:hAnsi="GHEA Grapalat"/>
        </w:rPr>
      </w:pPr>
      <w:r w:rsidRPr="003708D0">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6D6E667" w14:textId="77777777" w:rsidR="001770E8" w:rsidRPr="003708D0" w:rsidRDefault="001770E8" w:rsidP="001770E8">
      <w:pPr>
        <w:jc w:val="both"/>
        <w:rPr>
          <w:rFonts w:ascii="GHEA Grapalat" w:hAnsi="GHEA Grapalat"/>
        </w:rPr>
      </w:pPr>
      <w:r w:rsidRPr="003708D0">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D51DE74" w14:textId="77777777" w:rsidR="00C87BF8" w:rsidRPr="003708D0" w:rsidRDefault="00C87BF8" w:rsidP="00C87BF8">
      <w:pPr>
        <w:jc w:val="both"/>
        <w:rPr>
          <w:rFonts w:ascii="GHEA Grapalat" w:hAnsi="GHEA Grapalat"/>
        </w:rPr>
      </w:pPr>
      <w:r w:rsidRPr="003708D0">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8CFC43C" w14:textId="77777777" w:rsidR="00C87BF8" w:rsidRPr="003708D0" w:rsidRDefault="00C87BF8" w:rsidP="00C87BF8">
      <w:pPr>
        <w:jc w:val="both"/>
        <w:rPr>
          <w:rFonts w:ascii="GHEA Grapalat" w:hAnsi="GHEA Grapalat"/>
          <w:lang w:val="hy-AM"/>
        </w:rPr>
      </w:pPr>
      <w:r w:rsidRPr="003708D0">
        <w:rPr>
          <w:rFonts w:ascii="GHEA Grapalat" w:hAnsi="GHEA Grapalat"/>
        </w:rPr>
        <w:t>12.8. Решение о требовании доказательств исполняется ответчиком в пятидневный срок после получения решения.</w:t>
      </w:r>
    </w:p>
    <w:p w14:paraId="75A7FF32" w14:textId="77777777" w:rsidR="00C87BF8" w:rsidRPr="003708D0" w:rsidRDefault="00C87BF8" w:rsidP="00C87BF8">
      <w:pPr>
        <w:jc w:val="both"/>
        <w:rPr>
          <w:rFonts w:ascii="GHEA Grapalat" w:hAnsi="GHEA Grapalat"/>
        </w:rPr>
      </w:pPr>
      <w:r w:rsidRPr="003708D0">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8F6135B" w14:textId="77777777" w:rsidR="00C87BF8" w:rsidRPr="003708D0" w:rsidRDefault="00C87BF8" w:rsidP="00C87BF8">
      <w:pPr>
        <w:jc w:val="both"/>
        <w:rPr>
          <w:rFonts w:ascii="GHEA Grapalat" w:hAnsi="GHEA Grapalat"/>
          <w:lang w:val="hy-AM"/>
        </w:rPr>
      </w:pPr>
      <w:r w:rsidRPr="003708D0">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708D0">
        <w:rPr>
          <w:rFonts w:ascii="GHEA Grapalat" w:hAnsi="GHEA Grapalat"/>
          <w:lang w:val="hy-AM"/>
        </w:rPr>
        <w:t>.</w:t>
      </w:r>
    </w:p>
    <w:p w14:paraId="23515D02" w14:textId="77777777" w:rsidR="00C87BF8" w:rsidRPr="003708D0" w:rsidRDefault="00C87BF8" w:rsidP="00C87BF8">
      <w:pPr>
        <w:jc w:val="both"/>
        <w:rPr>
          <w:rFonts w:ascii="GHEA Grapalat" w:hAnsi="GHEA Grapalat"/>
          <w:lang w:val="hy-AM"/>
        </w:rPr>
      </w:pPr>
      <w:r w:rsidRPr="003708D0">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708D0">
        <w:rPr>
          <w:rFonts w:ascii="GHEA Grapalat" w:hAnsi="GHEA Grapalat"/>
          <w:lang w:val="hy-AM"/>
        </w:rPr>
        <w:t>.</w:t>
      </w:r>
      <w:r w:rsidRPr="003708D0">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708D0">
        <w:rPr>
          <w:rFonts w:ascii="GHEA Grapalat" w:hAnsi="GHEA Grapalat"/>
          <w:lang w:val="hy-AM"/>
        </w:rPr>
        <w:t>.</w:t>
      </w:r>
    </w:p>
    <w:p w14:paraId="0369CC21" w14:textId="77777777" w:rsidR="00C87BF8" w:rsidRPr="003708D0" w:rsidRDefault="00C87BF8" w:rsidP="00C87BF8">
      <w:pPr>
        <w:jc w:val="both"/>
        <w:rPr>
          <w:rFonts w:ascii="GHEA Grapalat" w:hAnsi="GHEA Grapalat"/>
          <w:lang w:val="hy-AM"/>
        </w:rPr>
      </w:pPr>
      <w:r w:rsidRPr="003708D0">
        <w:rPr>
          <w:rFonts w:ascii="GHEA Grapalat" w:hAnsi="GHEA Grapalat"/>
        </w:rPr>
        <w:t xml:space="preserve">12.11. </w:t>
      </w:r>
      <w:r w:rsidRPr="003708D0">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CC8BC86" w14:textId="77777777" w:rsidR="00C87BF8" w:rsidRPr="003708D0" w:rsidRDefault="00C87BF8" w:rsidP="00C87BF8">
      <w:pPr>
        <w:jc w:val="both"/>
        <w:rPr>
          <w:rFonts w:ascii="GHEA Grapalat" w:hAnsi="GHEA Grapalat"/>
        </w:rPr>
      </w:pPr>
      <w:r w:rsidRPr="003708D0">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BF50C71" w14:textId="77777777" w:rsidR="00C87BF8" w:rsidRPr="003708D0" w:rsidRDefault="00C87BF8" w:rsidP="00C87BF8">
      <w:pPr>
        <w:jc w:val="both"/>
        <w:rPr>
          <w:rFonts w:ascii="GHEA Grapalat" w:hAnsi="GHEA Grapalat"/>
        </w:rPr>
      </w:pPr>
      <w:r w:rsidRPr="003708D0">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2EB0186" w14:textId="77777777" w:rsidR="00C87BF8" w:rsidRPr="003708D0" w:rsidRDefault="00C87BF8" w:rsidP="00C87BF8">
      <w:pPr>
        <w:jc w:val="both"/>
        <w:rPr>
          <w:rFonts w:ascii="GHEA Grapalat" w:hAnsi="GHEA Grapalat"/>
        </w:rPr>
      </w:pPr>
      <w:r w:rsidRPr="003708D0">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CA64D8B" w14:textId="77777777" w:rsidR="00C87BF8" w:rsidRPr="003708D0" w:rsidRDefault="00C87BF8" w:rsidP="00C87BF8">
      <w:pPr>
        <w:jc w:val="both"/>
        <w:rPr>
          <w:rFonts w:ascii="GHEA Grapalat" w:hAnsi="GHEA Grapalat"/>
        </w:rPr>
      </w:pPr>
      <w:r w:rsidRPr="003708D0">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2F99B7F" w14:textId="77777777" w:rsidR="00C87BF8" w:rsidRPr="003708D0" w:rsidRDefault="00C87BF8" w:rsidP="00C87BF8">
      <w:pPr>
        <w:jc w:val="both"/>
        <w:rPr>
          <w:rFonts w:ascii="GHEA Grapalat" w:hAnsi="GHEA Grapalat"/>
        </w:rPr>
      </w:pPr>
      <w:r w:rsidRPr="003708D0">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2CCF3459" w14:textId="77777777" w:rsidR="00C87BF8" w:rsidRPr="003708D0" w:rsidRDefault="00C87BF8" w:rsidP="00C87BF8">
      <w:pPr>
        <w:jc w:val="both"/>
        <w:rPr>
          <w:rFonts w:ascii="GHEA Grapalat" w:hAnsi="GHEA Grapalat"/>
        </w:rPr>
      </w:pPr>
      <w:r w:rsidRPr="003708D0">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41812AD" w14:textId="77777777" w:rsidR="00C87BF8" w:rsidRPr="003708D0" w:rsidRDefault="00C87BF8" w:rsidP="00C87BF8">
      <w:pPr>
        <w:jc w:val="both"/>
        <w:rPr>
          <w:rFonts w:ascii="GHEA Grapalat" w:hAnsi="GHEA Grapalat"/>
        </w:rPr>
      </w:pPr>
      <w:r w:rsidRPr="003708D0">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A91303E" w14:textId="77777777" w:rsidR="00C87BF8" w:rsidRPr="003708D0" w:rsidRDefault="00C87BF8" w:rsidP="00C87BF8">
      <w:pPr>
        <w:jc w:val="both"/>
        <w:rPr>
          <w:rFonts w:ascii="GHEA Grapalat" w:hAnsi="GHEA Grapalat"/>
        </w:rPr>
      </w:pPr>
      <w:r w:rsidRPr="003708D0">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EF4999C" w14:textId="77777777" w:rsidR="00C87BF8" w:rsidRPr="003708D0" w:rsidRDefault="00C87BF8" w:rsidP="00C87BF8">
      <w:pPr>
        <w:jc w:val="both"/>
        <w:rPr>
          <w:rFonts w:ascii="GHEA Grapalat" w:hAnsi="GHEA Grapalat"/>
        </w:rPr>
      </w:pPr>
      <w:r w:rsidRPr="003708D0">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8B5BC67" w14:textId="77777777" w:rsidR="00C87BF8" w:rsidRPr="003708D0" w:rsidRDefault="00C87BF8" w:rsidP="00C87BF8">
      <w:pPr>
        <w:jc w:val="both"/>
        <w:rPr>
          <w:rFonts w:ascii="GHEA Grapalat" w:hAnsi="GHEA Grapalat"/>
        </w:rPr>
      </w:pPr>
      <w:r w:rsidRPr="003708D0">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F09A73C" w14:textId="77777777" w:rsidR="00C87BF8" w:rsidRPr="003708D0" w:rsidRDefault="00C87BF8" w:rsidP="00C87BF8">
      <w:pPr>
        <w:jc w:val="both"/>
        <w:rPr>
          <w:rFonts w:ascii="GHEA Grapalat" w:hAnsi="GHEA Grapalat"/>
        </w:rPr>
      </w:pPr>
      <w:r w:rsidRPr="003708D0">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061B79D" w14:textId="77777777" w:rsidR="00C87BF8" w:rsidRPr="003708D0" w:rsidRDefault="00C87BF8" w:rsidP="00C87BF8">
      <w:pPr>
        <w:jc w:val="both"/>
        <w:rPr>
          <w:rFonts w:ascii="GHEA Grapalat" w:hAnsi="GHEA Grapalat"/>
        </w:rPr>
      </w:pPr>
      <w:r w:rsidRPr="003708D0">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2FCDBD9B" w14:textId="77777777" w:rsidR="00C87BF8" w:rsidRPr="003708D0" w:rsidRDefault="00C87BF8" w:rsidP="00C87BF8">
      <w:pPr>
        <w:widowControl w:val="0"/>
        <w:spacing w:after="160"/>
        <w:ind w:firstLine="567"/>
        <w:jc w:val="both"/>
        <w:rPr>
          <w:rFonts w:ascii="GHEA Grapalat" w:hAnsi="GHEA Grapalat" w:cs="Sylfaen"/>
          <w:b/>
        </w:rPr>
      </w:pPr>
      <w:r w:rsidRPr="003708D0">
        <w:rPr>
          <w:rFonts w:ascii="GHEA Grapalat" w:hAnsi="GHEA Grapalat"/>
        </w:rPr>
        <w:t>12.23. Ставки государственных пошлин, взимаемых за обжалование, установлены законом "О государственной пошлине".</w:t>
      </w:r>
    </w:p>
    <w:p w14:paraId="02EFA64C" w14:textId="77777777" w:rsidR="00AE679C" w:rsidRPr="003708D0" w:rsidRDefault="00AE679C" w:rsidP="00B46D58">
      <w:pPr>
        <w:widowControl w:val="0"/>
        <w:spacing w:after="160"/>
        <w:jc w:val="center"/>
        <w:rPr>
          <w:rFonts w:ascii="GHEA Grapalat" w:hAnsi="GHEA Grapalat" w:cs="Sylfaen"/>
          <w:b/>
        </w:rPr>
      </w:pPr>
    </w:p>
    <w:p w14:paraId="3ECB73EC" w14:textId="77777777" w:rsidR="004373E3" w:rsidRPr="003708D0" w:rsidRDefault="004373E3" w:rsidP="00B46D58">
      <w:pPr>
        <w:rPr>
          <w:rFonts w:ascii="GHEA Grapalat" w:hAnsi="GHEA Grapalat"/>
          <w:b/>
        </w:rPr>
      </w:pPr>
      <w:r w:rsidRPr="003708D0">
        <w:rPr>
          <w:rFonts w:ascii="GHEA Grapalat" w:hAnsi="GHEA Grapalat"/>
          <w:b/>
        </w:rPr>
        <w:br w:type="page"/>
      </w:r>
    </w:p>
    <w:p w14:paraId="1E2AF510" w14:textId="77777777" w:rsidR="00096865" w:rsidRPr="003708D0" w:rsidRDefault="00096865" w:rsidP="00B46D58">
      <w:pPr>
        <w:widowControl w:val="0"/>
        <w:spacing w:after="160"/>
        <w:jc w:val="center"/>
        <w:rPr>
          <w:rFonts w:ascii="GHEA Grapalat" w:hAnsi="GHEA Grapalat"/>
          <w:b/>
        </w:rPr>
      </w:pPr>
      <w:r w:rsidRPr="003708D0">
        <w:rPr>
          <w:rFonts w:ascii="GHEA Grapalat" w:hAnsi="GHEA Grapalat"/>
          <w:b/>
        </w:rPr>
        <w:lastRenderedPageBreak/>
        <w:t>ЧАСТЬ II</w:t>
      </w:r>
    </w:p>
    <w:p w14:paraId="71082680" w14:textId="77777777" w:rsidR="008842CE" w:rsidRPr="003708D0" w:rsidRDefault="008842CE" w:rsidP="00B46D58">
      <w:pPr>
        <w:widowControl w:val="0"/>
        <w:spacing w:after="160"/>
        <w:jc w:val="center"/>
        <w:rPr>
          <w:rFonts w:ascii="GHEA Grapalat" w:hAnsi="GHEA Grapalat"/>
          <w:b/>
        </w:rPr>
      </w:pPr>
    </w:p>
    <w:p w14:paraId="60B9E579" w14:textId="77777777" w:rsidR="00096865" w:rsidRPr="003708D0" w:rsidRDefault="00096865" w:rsidP="00B46D58">
      <w:pPr>
        <w:pStyle w:val="BodyText"/>
        <w:widowControl w:val="0"/>
        <w:spacing w:after="160"/>
        <w:jc w:val="center"/>
        <w:rPr>
          <w:rFonts w:ascii="GHEA Grapalat" w:hAnsi="GHEA Grapalat"/>
          <w:b/>
        </w:rPr>
      </w:pPr>
      <w:r w:rsidRPr="003708D0">
        <w:rPr>
          <w:rFonts w:ascii="GHEA Grapalat" w:hAnsi="GHEA Grapalat"/>
          <w:b/>
        </w:rPr>
        <w:t>ИНСТРУКЦИЯ</w:t>
      </w:r>
      <w:r w:rsidR="00191D27" w:rsidRPr="003708D0">
        <w:rPr>
          <w:rFonts w:ascii="GHEA Grapalat" w:hAnsi="GHEA Grapalat"/>
          <w:b/>
        </w:rPr>
        <w:t xml:space="preserve"> </w:t>
      </w:r>
      <w:r w:rsidRPr="003708D0">
        <w:rPr>
          <w:rFonts w:ascii="GHEA Grapalat" w:hAnsi="GHEA Grapalat"/>
          <w:b/>
        </w:rPr>
        <w:t xml:space="preserve">ПО СОСТАВЛЕНИЮ </w:t>
      </w:r>
      <w:r w:rsidR="00191D27" w:rsidRPr="003708D0">
        <w:rPr>
          <w:rFonts w:ascii="GHEA Grapalat" w:hAnsi="GHEA Grapalat"/>
          <w:b/>
        </w:rPr>
        <w:br/>
      </w:r>
      <w:r w:rsidRPr="003708D0">
        <w:rPr>
          <w:rFonts w:ascii="GHEA Grapalat" w:hAnsi="GHEA Grapalat"/>
          <w:b/>
        </w:rPr>
        <w:t xml:space="preserve">ЗАЯВКИ </w:t>
      </w:r>
      <w:r w:rsidR="000C029D" w:rsidRPr="003708D0">
        <w:rPr>
          <w:rFonts w:ascii="GHEA Grapalat" w:hAnsi="GHEA Grapalat"/>
          <w:b/>
        </w:rPr>
        <w:t>НА ЗАПРОС КОТИРОВОК</w:t>
      </w:r>
    </w:p>
    <w:p w14:paraId="56A53F3A" w14:textId="77777777" w:rsidR="00096865" w:rsidRPr="003708D0" w:rsidRDefault="00096865" w:rsidP="00B46D58">
      <w:pPr>
        <w:widowControl w:val="0"/>
        <w:spacing w:after="160"/>
        <w:jc w:val="center"/>
        <w:rPr>
          <w:rFonts w:ascii="GHEA Grapalat" w:hAnsi="GHEA Grapalat"/>
        </w:rPr>
      </w:pPr>
    </w:p>
    <w:p w14:paraId="1C777FF8" w14:textId="77777777" w:rsidR="00096865" w:rsidRPr="003708D0" w:rsidRDefault="008D5016" w:rsidP="00B46D58">
      <w:pPr>
        <w:widowControl w:val="0"/>
        <w:spacing w:after="160"/>
        <w:jc w:val="center"/>
        <w:rPr>
          <w:rFonts w:ascii="GHEA Grapalat" w:hAnsi="GHEA Grapalat"/>
          <w:b/>
        </w:rPr>
      </w:pPr>
      <w:r w:rsidRPr="003708D0">
        <w:rPr>
          <w:rFonts w:ascii="GHEA Grapalat" w:hAnsi="GHEA Grapalat"/>
          <w:b/>
        </w:rPr>
        <w:t>1. ОБЩИЕ ПОЛОЖЕНИЯ</w:t>
      </w:r>
    </w:p>
    <w:p w14:paraId="2F751626"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1.1</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Целью настоящей Инструкции является содействие участникам при подготовке заявки.</w:t>
      </w:r>
    </w:p>
    <w:p w14:paraId="39DF8D77"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1.2</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042EA04"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1.3</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Кроме армянского языка, заявки могут быть поданы также н</w:t>
      </w:r>
      <w:r w:rsidR="00191D27" w:rsidRPr="003708D0">
        <w:rPr>
          <w:rFonts w:ascii="GHEA Grapalat" w:hAnsi="GHEA Grapalat"/>
        </w:rPr>
        <w:t>а английском или русском языке.</w:t>
      </w:r>
    </w:p>
    <w:p w14:paraId="321888D9" w14:textId="77777777" w:rsidR="008F15B9" w:rsidRPr="003708D0" w:rsidRDefault="008F15B9" w:rsidP="00B46D58">
      <w:pPr>
        <w:widowControl w:val="0"/>
        <w:spacing w:after="160"/>
        <w:jc w:val="center"/>
        <w:rPr>
          <w:rFonts w:ascii="GHEA Grapalat" w:hAnsi="GHEA Grapalat"/>
          <w:b/>
        </w:rPr>
      </w:pPr>
    </w:p>
    <w:p w14:paraId="7246CE29" w14:textId="77777777" w:rsidR="008F15B9" w:rsidRPr="003708D0" w:rsidRDefault="008F15B9" w:rsidP="00B46D58">
      <w:pPr>
        <w:widowControl w:val="0"/>
        <w:spacing w:after="160"/>
        <w:jc w:val="center"/>
        <w:rPr>
          <w:rFonts w:ascii="GHEA Grapalat" w:hAnsi="GHEA Grapalat"/>
          <w:b/>
        </w:rPr>
      </w:pPr>
    </w:p>
    <w:p w14:paraId="215FF93A" w14:textId="77777777" w:rsidR="00096865" w:rsidRPr="003708D0" w:rsidRDefault="008D5016" w:rsidP="00B46D58">
      <w:pPr>
        <w:widowControl w:val="0"/>
        <w:spacing w:after="160"/>
        <w:jc w:val="center"/>
        <w:rPr>
          <w:rFonts w:ascii="GHEA Grapalat" w:hAnsi="GHEA Grapalat"/>
          <w:b/>
        </w:rPr>
      </w:pPr>
      <w:r w:rsidRPr="003708D0">
        <w:rPr>
          <w:rFonts w:ascii="GHEA Grapalat" w:hAnsi="GHEA Grapalat"/>
          <w:b/>
        </w:rPr>
        <w:t>2. ЗАЯВКА НА ПРОЦЕДУРУ</w:t>
      </w:r>
    </w:p>
    <w:p w14:paraId="79E8E322" w14:textId="77777777" w:rsidR="008F15B9" w:rsidRPr="003708D0" w:rsidRDefault="00EA1314" w:rsidP="008F15B9">
      <w:pPr>
        <w:widowControl w:val="0"/>
        <w:spacing w:after="160"/>
        <w:ind w:firstLine="567"/>
        <w:jc w:val="both"/>
        <w:rPr>
          <w:rFonts w:ascii="GHEA Grapalat" w:hAnsi="GHEA Grapalat"/>
        </w:rPr>
      </w:pPr>
      <w:r w:rsidRPr="003708D0">
        <w:rPr>
          <w:rFonts w:ascii="GHEA Grapalat" w:hAnsi="GHEA Grapalat"/>
        </w:rPr>
        <w:t xml:space="preserve">2. </w:t>
      </w:r>
      <w:r w:rsidR="008F15B9" w:rsidRPr="003708D0">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708D0">
        <w:rPr>
          <w:rFonts w:ascii="GHEA Grapalat" w:hAnsi="GHEA Grapalat"/>
        </w:rPr>
        <w:t>:</w:t>
      </w:r>
    </w:p>
    <w:p w14:paraId="765E90F9" w14:textId="77777777" w:rsidR="00096865" w:rsidRPr="003708D0" w:rsidRDefault="002D5CF0" w:rsidP="00B46D58">
      <w:pPr>
        <w:widowControl w:val="0"/>
        <w:tabs>
          <w:tab w:val="left" w:pos="1134"/>
        </w:tabs>
        <w:spacing w:after="160"/>
        <w:ind w:firstLine="567"/>
        <w:jc w:val="both"/>
        <w:rPr>
          <w:rFonts w:ascii="GHEA Grapalat" w:hAnsi="GHEA Grapalat"/>
        </w:rPr>
      </w:pPr>
      <w:r w:rsidRPr="003708D0">
        <w:rPr>
          <w:rFonts w:ascii="GHEA Grapalat" w:hAnsi="GHEA Grapalat"/>
        </w:rPr>
        <w:t>2.1</w:t>
      </w:r>
      <w:r w:rsidR="005114D0" w:rsidRPr="003708D0">
        <w:rPr>
          <w:rFonts w:ascii="GHEA Grapalat" w:hAnsi="GHEA Grapalat"/>
        </w:rPr>
        <w:t>.</w:t>
      </w:r>
      <w:r w:rsidR="009873F3" w:rsidRPr="003708D0">
        <w:rPr>
          <w:rFonts w:ascii="GHEA Grapalat" w:hAnsi="GHEA Grapalat"/>
        </w:rPr>
        <w:tab/>
      </w:r>
      <w:r w:rsidRPr="003708D0">
        <w:rPr>
          <w:rFonts w:ascii="GHEA Grapalat" w:hAnsi="GHEA Grapalat"/>
        </w:rPr>
        <w:t>заявление</w:t>
      </w:r>
      <w:r w:rsidR="00EB3C28" w:rsidRPr="003708D0">
        <w:rPr>
          <w:rFonts w:ascii="GHEA Grapalat" w:hAnsi="GHEA Grapalat"/>
        </w:rPr>
        <w:t>--объявлени</w:t>
      </w:r>
      <w:r w:rsidR="00EB3C28" w:rsidRPr="003708D0">
        <w:rPr>
          <w:rFonts w:ascii="GHEA Grapalat" w:hAnsi="GHEA Grapalat"/>
          <w:lang w:val="en-US"/>
        </w:rPr>
        <w:t>e</w:t>
      </w:r>
      <w:r w:rsidR="00EB3C28" w:rsidRPr="003708D0">
        <w:rPr>
          <w:rFonts w:ascii="GHEA Grapalat" w:hAnsi="GHEA Grapalat"/>
        </w:rPr>
        <w:t xml:space="preserve"> </w:t>
      </w:r>
      <w:r w:rsidRPr="003708D0">
        <w:rPr>
          <w:rFonts w:ascii="GHEA Grapalat" w:hAnsi="GHEA Grapalat"/>
        </w:rPr>
        <w:t xml:space="preserve"> на участие в процедуре согласно Приложению №1;</w:t>
      </w:r>
    </w:p>
    <w:p w14:paraId="24ECA9F4" w14:textId="77777777" w:rsidR="00172BC4" w:rsidRPr="003708D0" w:rsidRDefault="00172BC4" w:rsidP="00B46D58">
      <w:pPr>
        <w:widowControl w:val="0"/>
        <w:tabs>
          <w:tab w:val="left" w:pos="1134"/>
        </w:tabs>
        <w:spacing w:after="160"/>
        <w:ind w:firstLine="567"/>
        <w:jc w:val="both"/>
        <w:rPr>
          <w:rFonts w:ascii="GHEA Grapalat" w:hAnsi="GHEA Grapalat"/>
        </w:rPr>
      </w:pPr>
      <w:r w:rsidRPr="003708D0">
        <w:rPr>
          <w:rFonts w:ascii="GHEA Grapalat" w:hAnsi="GHEA Grapalat"/>
        </w:rPr>
        <w:t>2.2</w:t>
      </w:r>
      <w:r w:rsidR="00D23E36" w:rsidRPr="003708D0">
        <w:rPr>
          <w:rFonts w:ascii="GHEA Grapalat" w:hAnsi="GHEA Grapalat"/>
        </w:rPr>
        <w:t>.</w:t>
      </w:r>
      <w:r w:rsidRPr="003708D0">
        <w:rPr>
          <w:rFonts w:ascii="GHEA Grapalat" w:hAnsi="GHEA Grapalat"/>
        </w:rPr>
        <w:t xml:space="preserve"> утвержденн</w:t>
      </w:r>
      <w:r w:rsidRPr="003708D0">
        <w:rPr>
          <w:rFonts w:ascii="GHEA Grapalat" w:hAnsi="GHEA Grapalat"/>
          <w:lang w:val="en-US"/>
        </w:rPr>
        <w:t>o</w:t>
      </w:r>
      <w:r w:rsidRPr="003708D0">
        <w:rPr>
          <w:rFonts w:ascii="GHEA Grapalat" w:hAnsi="GHEA Grapalat"/>
        </w:rPr>
        <w:t xml:space="preserve">е им полное описание предлагаемого товара согласно Приложению </w:t>
      </w:r>
      <w:r w:rsidRPr="003708D0">
        <w:rPr>
          <w:rFonts w:ascii="GHEA Grapalat" w:hAnsi="GHEA Grapalat"/>
          <w:lang w:val="en-US"/>
        </w:rPr>
        <w:t>N</w:t>
      </w:r>
      <w:r w:rsidRPr="003708D0">
        <w:rPr>
          <w:rFonts w:ascii="GHEA Grapalat" w:hAnsi="GHEA Grapalat"/>
        </w:rPr>
        <w:t xml:space="preserve"> 1.1.</w:t>
      </w:r>
    </w:p>
    <w:p w14:paraId="2640B51B" w14:textId="77777777" w:rsidR="009D7EFF" w:rsidRPr="003708D0" w:rsidRDefault="009D7EFF" w:rsidP="00B46D58">
      <w:pPr>
        <w:widowControl w:val="0"/>
        <w:tabs>
          <w:tab w:val="left" w:pos="1134"/>
        </w:tabs>
        <w:spacing w:after="160"/>
        <w:ind w:firstLine="567"/>
        <w:jc w:val="both"/>
        <w:rPr>
          <w:rFonts w:ascii="GHEA Grapalat" w:hAnsi="GHEA Grapalat"/>
        </w:rPr>
      </w:pPr>
      <w:r w:rsidRPr="003708D0">
        <w:rPr>
          <w:rFonts w:ascii="GHEA Grapalat" w:hAnsi="GHEA Grapalat"/>
        </w:rPr>
        <w:t>2.</w:t>
      </w:r>
      <w:r w:rsidR="00EA7CA6" w:rsidRPr="003708D0">
        <w:rPr>
          <w:rFonts w:ascii="GHEA Grapalat" w:hAnsi="GHEA Grapalat"/>
        </w:rPr>
        <w:t xml:space="preserve">3 </w:t>
      </w:r>
      <w:r w:rsidR="00524D3D" w:rsidRPr="003708D0">
        <w:rPr>
          <w:rFonts w:ascii="GHEA Grapalat" w:hAnsi="GHEA Grapalat"/>
        </w:rPr>
        <w:t xml:space="preserve"> </w:t>
      </w:r>
      <w:r w:rsidRPr="003708D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B70A0E1" w14:textId="77777777" w:rsidR="008D4137" w:rsidRPr="003708D0" w:rsidRDefault="008D4137" w:rsidP="00B46D58">
      <w:pPr>
        <w:widowControl w:val="0"/>
        <w:tabs>
          <w:tab w:val="left" w:pos="1134"/>
        </w:tabs>
        <w:spacing w:after="160"/>
        <w:ind w:firstLine="567"/>
        <w:jc w:val="both"/>
        <w:rPr>
          <w:rFonts w:ascii="GHEA Grapalat" w:hAnsi="GHEA Grapalat"/>
        </w:rPr>
      </w:pPr>
      <w:r w:rsidRPr="003708D0">
        <w:rPr>
          <w:rFonts w:ascii="GHEA Grapalat" w:hAnsi="GHEA Grapalat"/>
        </w:rPr>
        <w:t>2.</w:t>
      </w:r>
      <w:r w:rsidR="00EA7CA6" w:rsidRPr="003708D0">
        <w:rPr>
          <w:rFonts w:ascii="GHEA Grapalat" w:hAnsi="GHEA Grapalat"/>
        </w:rPr>
        <w:t xml:space="preserve">4 </w:t>
      </w:r>
      <w:r w:rsidRPr="003708D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3708D0">
        <w:rPr>
          <w:rStyle w:val="FootnoteReference"/>
          <w:rFonts w:ascii="GHEA Grapalat" w:hAnsi="GHEA Grapalat"/>
        </w:rPr>
        <w:footnoteReference w:customMarkFollows="1" w:id="4"/>
        <w:t>15</w:t>
      </w:r>
    </w:p>
    <w:p w14:paraId="4AD8A9EF" w14:textId="77777777" w:rsidR="00E67BA7" w:rsidRPr="003708D0" w:rsidRDefault="000C029D" w:rsidP="00B46D58">
      <w:pPr>
        <w:widowControl w:val="0"/>
        <w:tabs>
          <w:tab w:val="left" w:pos="1134"/>
        </w:tabs>
        <w:spacing w:after="160"/>
        <w:ind w:firstLine="567"/>
        <w:jc w:val="both"/>
        <w:rPr>
          <w:rFonts w:ascii="GHEA Grapalat" w:hAnsi="GHEA Grapalat"/>
        </w:rPr>
      </w:pPr>
      <w:r w:rsidRPr="003708D0">
        <w:rPr>
          <w:rFonts w:ascii="GHEA Grapalat" w:hAnsi="GHEA Grapalat"/>
        </w:rPr>
        <w:t xml:space="preserve"> </w:t>
      </w:r>
      <w:r w:rsidR="00096865" w:rsidRPr="003708D0">
        <w:rPr>
          <w:rFonts w:ascii="GHEA Grapalat" w:hAnsi="GHEA Grapalat"/>
        </w:rPr>
        <w:t>2.</w:t>
      </w:r>
      <w:r w:rsidR="00385C27" w:rsidRPr="003708D0">
        <w:rPr>
          <w:rFonts w:ascii="GHEA Grapalat" w:hAnsi="GHEA Grapalat"/>
        </w:rPr>
        <w:t>6</w:t>
      </w:r>
      <w:r w:rsidR="004413A5" w:rsidRPr="003708D0">
        <w:rPr>
          <w:rFonts w:ascii="GHEA Grapalat" w:hAnsi="GHEA Grapalat"/>
        </w:rPr>
        <w:t>.</w:t>
      </w:r>
      <w:r w:rsidR="00367A9A" w:rsidRPr="003708D0">
        <w:rPr>
          <w:rFonts w:ascii="GHEA Grapalat" w:hAnsi="GHEA Grapalat"/>
        </w:rPr>
        <w:tab/>
      </w:r>
      <w:r w:rsidR="00096865" w:rsidRPr="003708D0">
        <w:rPr>
          <w:rFonts w:ascii="GHEA Grapalat" w:hAnsi="GHEA Grapalat"/>
        </w:rPr>
        <w:t>ценовое предложение согласно Приложению №</w:t>
      </w:r>
      <w:r w:rsidR="00385C27" w:rsidRPr="003708D0">
        <w:rPr>
          <w:rFonts w:ascii="GHEA Grapalat" w:hAnsi="GHEA Grapalat"/>
        </w:rPr>
        <w:t>2</w:t>
      </w:r>
      <w:r w:rsidR="00096865" w:rsidRPr="003708D0">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3708D0">
        <w:rPr>
          <w:rFonts w:ascii="GHEA Grapalat" w:hAnsi="GHEA Grapalat"/>
        </w:rPr>
        <w:t xml:space="preserve"> (совокупность себестоимости и прогнозируемой прибыли</w:t>
      </w:r>
      <w:r w:rsidR="00A57B1A" w:rsidRPr="003708D0">
        <w:rPr>
          <w:rFonts w:ascii="GHEA Grapalat" w:hAnsi="GHEA Grapalat"/>
        </w:rPr>
        <w:t>)</w:t>
      </w:r>
      <w:r w:rsidR="00096865" w:rsidRPr="003708D0">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3708D0">
        <w:rPr>
          <w:rFonts w:ascii="GHEA Grapalat" w:hAnsi="GHEA Grapalat"/>
        </w:rPr>
        <w:t xml:space="preserve"> требуются и не представляются.</w:t>
      </w:r>
    </w:p>
    <w:p w14:paraId="74FC19A0" w14:textId="77777777" w:rsidR="008937EA" w:rsidRPr="003708D0" w:rsidRDefault="008937EA" w:rsidP="008937EA">
      <w:pPr>
        <w:widowControl w:val="0"/>
        <w:spacing w:after="160" w:line="360" w:lineRule="auto"/>
        <w:jc w:val="center"/>
        <w:rPr>
          <w:rFonts w:ascii="GHEA Grapalat" w:hAnsi="GHEA Grapalat" w:cs="Sylfaen"/>
          <w:b/>
        </w:rPr>
      </w:pPr>
      <w:r w:rsidRPr="003708D0">
        <w:rPr>
          <w:rFonts w:ascii="GHEA Grapalat" w:hAnsi="GHEA Grapalat"/>
          <w:b/>
        </w:rPr>
        <w:lastRenderedPageBreak/>
        <w:t>3. ПОРЯДОК ПОДГОТОВКИ ЗАЯВКИ</w:t>
      </w:r>
    </w:p>
    <w:p w14:paraId="06700D3C" w14:textId="77777777" w:rsidR="008937EA" w:rsidRPr="003708D0" w:rsidRDefault="00F535C1" w:rsidP="008937EA">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008937EA" w:rsidRPr="003708D0">
        <w:rPr>
          <w:rFonts w:ascii="GHEA Grapalat" w:hAnsi="GHEA Grapalat"/>
        </w:rPr>
        <w:t>.1.</w:t>
      </w:r>
      <w:r w:rsidR="008937EA" w:rsidRPr="003708D0">
        <w:rPr>
          <w:rFonts w:ascii="GHEA Grapalat" w:hAnsi="GHEA Grapalat"/>
        </w:rPr>
        <w:tab/>
        <w:t xml:space="preserve">Участник подает заявку в порядке, установленном настоящим приглашением. </w:t>
      </w:r>
    </w:p>
    <w:p w14:paraId="13B85EE3" w14:textId="77777777" w:rsidR="008937EA" w:rsidRPr="003708D0" w:rsidRDefault="008937EA" w:rsidP="008937EA">
      <w:pPr>
        <w:widowControl w:val="0"/>
        <w:spacing w:after="160"/>
        <w:ind w:firstLine="567"/>
        <w:jc w:val="both"/>
        <w:rPr>
          <w:rFonts w:ascii="GHEA Grapalat" w:hAnsi="GHEA Grapalat" w:cs="Sylfaen"/>
        </w:rPr>
      </w:pPr>
      <w:r w:rsidRPr="003708D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708D0">
        <w:rPr>
          <w:rFonts w:ascii="Courier New" w:hAnsi="Courier New" w:cs="Courier New"/>
        </w:rPr>
        <w:t> </w:t>
      </w:r>
      <w:r w:rsidRPr="003708D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3708D0">
        <w:rPr>
          <w:rFonts w:ascii="Courier New" w:hAnsi="Courier New" w:cs="Courier New"/>
        </w:rPr>
        <w:t> </w:t>
      </w:r>
      <w:r w:rsidRPr="003708D0">
        <w:rPr>
          <w:rFonts w:ascii="GHEA Grapalat" w:hAnsi="GHEA Grapalat"/>
        </w:rPr>
        <w:t xml:space="preserve">оригинала) и копий в </w:t>
      </w:r>
      <w:r w:rsidR="000C029D" w:rsidRPr="003708D0">
        <w:rPr>
          <w:rFonts w:ascii="GHEA Grapalat" w:hAnsi="GHEA Grapalat"/>
        </w:rPr>
        <w:t>2</w:t>
      </w:r>
      <w:r w:rsidRPr="003708D0">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31CE4C3" w14:textId="77777777" w:rsidR="008937EA" w:rsidRPr="003708D0" w:rsidRDefault="008937EA" w:rsidP="008937EA">
      <w:pPr>
        <w:widowControl w:val="0"/>
        <w:spacing w:after="160"/>
        <w:ind w:firstLine="567"/>
        <w:jc w:val="both"/>
        <w:rPr>
          <w:rFonts w:ascii="GHEA Grapalat" w:hAnsi="GHEA Grapalat"/>
        </w:rPr>
      </w:pPr>
      <w:r w:rsidRPr="003708D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0CC75"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4.2.</w:t>
      </w:r>
      <w:r w:rsidRPr="003708D0">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6306026" w14:textId="77777777" w:rsidR="008937EA" w:rsidRPr="003708D0" w:rsidRDefault="008937EA" w:rsidP="008937EA">
      <w:pPr>
        <w:widowControl w:val="0"/>
        <w:tabs>
          <w:tab w:val="left" w:pos="1134"/>
        </w:tabs>
        <w:spacing w:after="160"/>
        <w:ind w:firstLine="567"/>
        <w:rPr>
          <w:rFonts w:ascii="GHEA Grapalat" w:hAnsi="GHEA Grapalat"/>
        </w:rPr>
      </w:pPr>
      <w:r w:rsidRPr="003708D0">
        <w:rPr>
          <w:rFonts w:ascii="GHEA Grapalat" w:hAnsi="GHEA Grapalat"/>
        </w:rPr>
        <w:t>1)</w:t>
      </w:r>
      <w:r w:rsidRPr="003708D0">
        <w:rPr>
          <w:rFonts w:ascii="GHEA Grapalat" w:hAnsi="GHEA Grapalat"/>
        </w:rPr>
        <w:tab/>
        <w:t>наименование заказчика и место (адрес) подачи заявки;</w:t>
      </w:r>
    </w:p>
    <w:p w14:paraId="78E55BC1"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2)</w:t>
      </w:r>
      <w:r w:rsidRPr="003708D0">
        <w:rPr>
          <w:rFonts w:ascii="GHEA Grapalat" w:hAnsi="GHEA Grapalat"/>
        </w:rPr>
        <w:tab/>
        <w:t xml:space="preserve">код </w:t>
      </w:r>
      <w:r w:rsidR="00F535C1" w:rsidRPr="003708D0">
        <w:rPr>
          <w:rFonts w:ascii="GHEA Grapalat" w:hAnsi="GHEA Grapalat"/>
        </w:rPr>
        <w:t>процедуры</w:t>
      </w:r>
      <w:r w:rsidRPr="003708D0">
        <w:rPr>
          <w:rFonts w:ascii="GHEA Grapalat" w:hAnsi="GHEA Grapalat"/>
        </w:rPr>
        <w:t>;</w:t>
      </w:r>
    </w:p>
    <w:p w14:paraId="11FE0609"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3)</w:t>
      </w:r>
      <w:r w:rsidRPr="003708D0">
        <w:rPr>
          <w:rFonts w:ascii="GHEA Grapalat" w:hAnsi="GHEA Grapalat"/>
        </w:rPr>
        <w:tab/>
        <w:t>слова “не вскрывать до заседания по вскрытию заявок”;</w:t>
      </w:r>
    </w:p>
    <w:p w14:paraId="593A31C1"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4)</w:t>
      </w:r>
      <w:r w:rsidRPr="003708D0">
        <w:rPr>
          <w:rFonts w:ascii="GHEA Grapalat" w:hAnsi="GHEA Grapalat"/>
        </w:rPr>
        <w:tab/>
        <w:t>наименование (имя), место нахождения и номер телефона участника.</w:t>
      </w:r>
    </w:p>
    <w:p w14:paraId="28939294" w14:textId="77777777" w:rsidR="008937EA" w:rsidRPr="003708D0" w:rsidRDefault="008937EA" w:rsidP="008937EA">
      <w:pPr>
        <w:widowControl w:val="0"/>
        <w:tabs>
          <w:tab w:val="left" w:pos="1134"/>
        </w:tabs>
        <w:spacing w:after="160"/>
        <w:ind w:firstLine="567"/>
        <w:jc w:val="both"/>
        <w:rPr>
          <w:rFonts w:ascii="GHEA Grapalat" w:hAnsi="GHEA Grapalat" w:cs="Sylfaen"/>
        </w:rPr>
      </w:pPr>
      <w:r w:rsidRPr="003708D0">
        <w:rPr>
          <w:rFonts w:ascii="GHEA Grapalat" w:hAnsi="GHEA Grapalat"/>
        </w:rPr>
        <w:t>4.3.</w:t>
      </w:r>
      <w:r w:rsidRPr="003708D0">
        <w:rPr>
          <w:rFonts w:ascii="GHEA Grapalat" w:hAnsi="GHEA Grapalat"/>
        </w:rPr>
        <w:tab/>
        <w:t>На заседании по вскрытию заявок комиссия отклоняет заявки, не</w:t>
      </w:r>
      <w:r w:rsidRPr="003708D0">
        <w:rPr>
          <w:rFonts w:ascii="Courier New" w:hAnsi="Courier New" w:cs="Courier New"/>
        </w:rPr>
        <w:t> </w:t>
      </w:r>
      <w:r w:rsidRPr="003708D0">
        <w:rPr>
          <w:rFonts w:ascii="GHEA Grapalat" w:hAnsi="GHEA Grapalat"/>
        </w:rPr>
        <w:t xml:space="preserve">соответствующие требованиям пунктов </w:t>
      </w:r>
      <w:r w:rsidR="00EE46E2" w:rsidRPr="003708D0">
        <w:rPr>
          <w:rFonts w:ascii="GHEA Grapalat" w:hAnsi="GHEA Grapalat"/>
        </w:rPr>
        <w:t>3</w:t>
      </w:r>
      <w:r w:rsidRPr="003708D0">
        <w:rPr>
          <w:rFonts w:ascii="GHEA Grapalat" w:hAnsi="GHEA Grapalat"/>
        </w:rPr>
        <w:t xml:space="preserve">.1 и </w:t>
      </w:r>
      <w:r w:rsidR="00EE46E2" w:rsidRPr="003708D0">
        <w:rPr>
          <w:rFonts w:ascii="GHEA Grapalat" w:hAnsi="GHEA Grapalat"/>
        </w:rPr>
        <w:t>3</w:t>
      </w:r>
      <w:r w:rsidRPr="003708D0">
        <w:rPr>
          <w:rFonts w:ascii="GHEA Grapalat" w:hAnsi="GHEA Grapalat"/>
        </w:rPr>
        <w:t>.2 настоящей инструкции, и в том же виде возвращает подающему их лицу.</w:t>
      </w:r>
    </w:p>
    <w:p w14:paraId="406B0CF6" w14:textId="77777777" w:rsidR="00ED59E0" w:rsidRPr="003708D0" w:rsidRDefault="00ED59E0" w:rsidP="00B46D58">
      <w:pPr>
        <w:widowControl w:val="0"/>
        <w:tabs>
          <w:tab w:val="left" w:pos="1134"/>
        </w:tabs>
        <w:spacing w:after="160"/>
        <w:ind w:firstLine="567"/>
        <w:jc w:val="both"/>
        <w:rPr>
          <w:rFonts w:ascii="GHEA Grapalat" w:hAnsi="GHEA Grapalat"/>
        </w:rPr>
      </w:pPr>
    </w:p>
    <w:p w14:paraId="65DD00FF" w14:textId="77777777" w:rsidR="00ED59E0" w:rsidRPr="003708D0" w:rsidRDefault="00ED59E0" w:rsidP="00B46D58">
      <w:pPr>
        <w:widowControl w:val="0"/>
        <w:tabs>
          <w:tab w:val="left" w:pos="1134"/>
        </w:tabs>
        <w:spacing w:after="160"/>
        <w:ind w:firstLine="567"/>
        <w:jc w:val="both"/>
        <w:rPr>
          <w:rFonts w:ascii="GHEA Grapalat" w:hAnsi="GHEA Grapalat"/>
        </w:rPr>
      </w:pPr>
    </w:p>
    <w:p w14:paraId="6A7C295A" w14:textId="77777777" w:rsidR="00ED59E0" w:rsidRPr="003708D0" w:rsidRDefault="00ED59E0" w:rsidP="00B46D58">
      <w:pPr>
        <w:widowControl w:val="0"/>
        <w:tabs>
          <w:tab w:val="left" w:pos="1134"/>
        </w:tabs>
        <w:spacing w:after="160"/>
        <w:ind w:firstLine="567"/>
        <w:jc w:val="both"/>
        <w:rPr>
          <w:rFonts w:ascii="GHEA Grapalat" w:hAnsi="GHEA Grapalat"/>
        </w:rPr>
      </w:pPr>
    </w:p>
    <w:p w14:paraId="384B3F0F"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39BEE25D"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6AFEE14D"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4F1626CE"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1FDB92F7" w14:textId="77777777" w:rsidR="000C029D" w:rsidRPr="003708D0" w:rsidRDefault="000C029D">
      <w:pPr>
        <w:rPr>
          <w:rFonts w:ascii="GHEA Grapalat" w:hAnsi="GHEA Grapalat"/>
          <w:b/>
        </w:rPr>
      </w:pPr>
      <w:r w:rsidRPr="003708D0">
        <w:rPr>
          <w:rFonts w:ascii="GHEA Grapalat" w:hAnsi="GHEA Grapalat"/>
          <w:b/>
        </w:rPr>
        <w:br w:type="page"/>
      </w:r>
    </w:p>
    <w:p w14:paraId="45A1D74F" w14:textId="77777777" w:rsidR="00B2572B" w:rsidRPr="003708D0" w:rsidRDefault="00B2572B" w:rsidP="00B46D58">
      <w:pPr>
        <w:pStyle w:val="norm"/>
        <w:widowControl w:val="0"/>
        <w:spacing w:after="160" w:line="240" w:lineRule="auto"/>
        <w:ind w:firstLine="284"/>
        <w:jc w:val="right"/>
        <w:rPr>
          <w:rFonts w:ascii="GHEA Grapalat" w:hAnsi="GHEA Grapalat" w:cs="Arial"/>
          <w:b/>
          <w:sz w:val="24"/>
          <w:szCs w:val="24"/>
        </w:rPr>
      </w:pPr>
      <w:r w:rsidRPr="003708D0">
        <w:rPr>
          <w:rFonts w:ascii="GHEA Grapalat" w:hAnsi="GHEA Grapalat"/>
          <w:b/>
          <w:sz w:val="24"/>
          <w:szCs w:val="24"/>
        </w:rPr>
        <w:lastRenderedPageBreak/>
        <w:t>Приложение № 1</w:t>
      </w:r>
    </w:p>
    <w:p w14:paraId="6CCDD9C6" w14:textId="77777777" w:rsidR="000C029D" w:rsidRPr="003708D0" w:rsidRDefault="000C029D" w:rsidP="000C029D">
      <w:pPr>
        <w:pStyle w:val="BodyTextIndent3"/>
        <w:widowControl w:val="0"/>
        <w:spacing w:line="240" w:lineRule="auto"/>
        <w:ind w:firstLine="0"/>
        <w:jc w:val="right"/>
        <w:rPr>
          <w:rFonts w:ascii="GHEA Grapalat" w:hAnsi="GHEA Grapalat" w:cs="Arial"/>
          <w:b/>
          <w:sz w:val="24"/>
          <w:szCs w:val="24"/>
        </w:rPr>
      </w:pPr>
      <w:r w:rsidRPr="003708D0">
        <w:rPr>
          <w:rFonts w:ascii="GHEA Grapalat" w:hAnsi="GHEA Grapalat"/>
          <w:b/>
          <w:sz w:val="24"/>
          <w:szCs w:val="24"/>
        </w:rPr>
        <w:t xml:space="preserve">к Приглашению на запрос </w:t>
      </w:r>
      <w:r w:rsidRPr="003708D0">
        <w:rPr>
          <w:rFonts w:ascii="GHEA Grapalat" w:hAnsi="GHEA Grapalat" w:cs="Arial"/>
          <w:b/>
          <w:sz w:val="24"/>
          <w:szCs w:val="24"/>
        </w:rPr>
        <w:t>котировок</w:t>
      </w:r>
    </w:p>
    <w:p w14:paraId="3028663C" w14:textId="35116ECD" w:rsidR="000C029D" w:rsidRPr="003708D0" w:rsidRDefault="000C029D" w:rsidP="000C029D">
      <w:pPr>
        <w:pStyle w:val="BodyTextIndent3"/>
        <w:widowControl w:val="0"/>
        <w:spacing w:line="240" w:lineRule="auto"/>
        <w:ind w:firstLine="0"/>
        <w:jc w:val="right"/>
        <w:rPr>
          <w:rFonts w:ascii="GHEA Grapalat" w:hAnsi="GHEA Grapalat"/>
          <w:b/>
          <w:sz w:val="24"/>
          <w:szCs w:val="24"/>
        </w:rPr>
      </w:pPr>
      <w:r w:rsidRPr="003708D0">
        <w:rPr>
          <w:rFonts w:ascii="GHEA Grapalat" w:hAnsi="GHEA Grapalat"/>
          <w:b/>
          <w:sz w:val="24"/>
          <w:szCs w:val="24"/>
        </w:rPr>
        <w:t>под кодом «</w:t>
      </w:r>
      <w:r w:rsidR="004D20FC">
        <w:rPr>
          <w:rFonts w:ascii="GHEA Grapalat" w:hAnsi="GHEA Grapalat"/>
          <w:b/>
          <w:sz w:val="24"/>
          <w:szCs w:val="24"/>
        </w:rPr>
        <w:t>BGO-GHAPDZB-03/2026</w:t>
      </w:r>
      <w:r w:rsidRPr="003708D0">
        <w:rPr>
          <w:rFonts w:ascii="GHEA Grapalat" w:hAnsi="GHEA Grapalat"/>
          <w:b/>
          <w:sz w:val="24"/>
          <w:szCs w:val="24"/>
        </w:rPr>
        <w:t>»</w:t>
      </w:r>
    </w:p>
    <w:p w14:paraId="18E6D574" w14:textId="77777777" w:rsidR="00EA0412" w:rsidRPr="003708D0" w:rsidRDefault="00EA0412" w:rsidP="00EA0412">
      <w:pPr>
        <w:widowControl w:val="0"/>
        <w:spacing w:after="120"/>
        <w:jc w:val="center"/>
        <w:rPr>
          <w:rFonts w:ascii="GHEA Grapalat" w:hAnsi="GHEA Grapalat" w:cs="Sylfaen"/>
          <w:b/>
        </w:rPr>
      </w:pPr>
    </w:p>
    <w:p w14:paraId="6A978BD2" w14:textId="77777777" w:rsidR="00EA0412" w:rsidRPr="003708D0" w:rsidRDefault="00EA0412" w:rsidP="00EA0412">
      <w:pPr>
        <w:widowControl w:val="0"/>
        <w:spacing w:after="160"/>
        <w:jc w:val="center"/>
        <w:rPr>
          <w:rFonts w:ascii="GHEA Grapalat" w:hAnsi="GHEA Grapalat" w:cs="Arial"/>
          <w:b/>
        </w:rPr>
      </w:pPr>
      <w:r w:rsidRPr="003708D0">
        <w:rPr>
          <w:rFonts w:ascii="GHEA Grapalat" w:hAnsi="GHEA Grapalat"/>
          <w:b/>
        </w:rPr>
        <w:t>ЗАЯВЛЕНИЕ-  ОБЪЯВЛЕНИЕ *</w:t>
      </w:r>
    </w:p>
    <w:p w14:paraId="52DBD878" w14:textId="77777777" w:rsidR="00EA0412" w:rsidRPr="003708D0" w:rsidRDefault="00EA0412" w:rsidP="00EA0412">
      <w:pPr>
        <w:pStyle w:val="Heading6"/>
        <w:keepNext w:val="0"/>
        <w:widowControl w:val="0"/>
        <w:spacing w:after="160"/>
        <w:jc w:val="center"/>
        <w:rPr>
          <w:rFonts w:ascii="GHEA Grapalat" w:hAnsi="GHEA Grapalat" w:cs="Arial"/>
          <w:color w:val="auto"/>
          <w:sz w:val="24"/>
          <w:szCs w:val="24"/>
        </w:rPr>
      </w:pPr>
      <w:r w:rsidRPr="003708D0">
        <w:rPr>
          <w:rFonts w:ascii="GHEA Grapalat" w:hAnsi="GHEA Grapalat"/>
          <w:color w:val="auto"/>
          <w:sz w:val="24"/>
          <w:szCs w:val="24"/>
        </w:rPr>
        <w:t>на участие в запросе котировок</w:t>
      </w:r>
    </w:p>
    <w:p w14:paraId="570C63FC" w14:textId="77777777" w:rsidR="00EA0412" w:rsidRPr="003708D0" w:rsidRDefault="00EA0412" w:rsidP="00EA0412">
      <w:pPr>
        <w:widowControl w:val="0"/>
        <w:spacing w:after="120"/>
        <w:jc w:val="center"/>
        <w:rPr>
          <w:rFonts w:ascii="GHEA Grapalat" w:hAnsi="GHEA Grapalat"/>
        </w:rPr>
      </w:pPr>
    </w:p>
    <w:p w14:paraId="1164A612" w14:textId="77777777" w:rsidR="00EA0412" w:rsidRPr="003708D0" w:rsidRDefault="00EA0412" w:rsidP="00EA0412">
      <w:pPr>
        <w:jc w:val="both"/>
        <w:rPr>
          <w:rFonts w:ascii="GHEA Grapalat" w:hAnsi="GHEA Grapalat"/>
        </w:rPr>
      </w:pPr>
      <w:r w:rsidRPr="003708D0">
        <w:rPr>
          <w:rFonts w:ascii="GHEA Grapalat" w:hAnsi="GHEA Grapalat"/>
        </w:rPr>
        <w:t xml:space="preserve">______________________________________________________________заявляет, что </w:t>
      </w:r>
    </w:p>
    <w:p w14:paraId="5D43CD1D" w14:textId="77777777" w:rsidR="00EA0412" w:rsidRPr="003708D0" w:rsidRDefault="00EA0412" w:rsidP="00EA0412">
      <w:pPr>
        <w:spacing w:after="160"/>
        <w:ind w:left="2694"/>
        <w:jc w:val="both"/>
        <w:rPr>
          <w:rFonts w:ascii="GHEA Grapalat" w:hAnsi="GHEA Grapalat"/>
          <w:sz w:val="16"/>
        </w:rPr>
      </w:pPr>
      <w:r w:rsidRPr="003708D0">
        <w:rPr>
          <w:rFonts w:ascii="GHEA Grapalat" w:hAnsi="GHEA Grapalat"/>
          <w:sz w:val="16"/>
        </w:rPr>
        <w:t xml:space="preserve">наименование участника </w:t>
      </w:r>
    </w:p>
    <w:p w14:paraId="0D20C3CE" w14:textId="77777777" w:rsidR="00EA0412" w:rsidRPr="003708D0" w:rsidRDefault="00EA0412" w:rsidP="00EA0412">
      <w:pPr>
        <w:jc w:val="both"/>
        <w:rPr>
          <w:rFonts w:ascii="GHEA Grapalat" w:hAnsi="GHEA Grapalat"/>
          <w:u w:val="single"/>
        </w:rPr>
      </w:pPr>
      <w:r w:rsidRPr="003708D0">
        <w:rPr>
          <w:rFonts w:ascii="GHEA Grapalat" w:hAnsi="GHEA Grapalat"/>
        </w:rPr>
        <w:t>желает участвовать в лоте (лотах)_______________________________ объявленного</w:t>
      </w:r>
    </w:p>
    <w:p w14:paraId="3D046963" w14:textId="77777777" w:rsidR="00EA0412" w:rsidRPr="003708D0" w:rsidRDefault="00EA0412" w:rsidP="00EA0412">
      <w:pPr>
        <w:spacing w:after="160"/>
        <w:ind w:left="4395"/>
        <w:jc w:val="both"/>
        <w:rPr>
          <w:rFonts w:ascii="GHEA Grapalat" w:hAnsi="GHEA Grapalat" w:cs="Sylfaen"/>
          <w:sz w:val="16"/>
        </w:rPr>
      </w:pPr>
      <w:r w:rsidRPr="003708D0">
        <w:rPr>
          <w:rFonts w:ascii="GHEA Grapalat" w:hAnsi="GHEA Grapalat"/>
          <w:sz w:val="16"/>
        </w:rPr>
        <w:t>номер лота (лотов)</w:t>
      </w:r>
    </w:p>
    <w:p w14:paraId="6D4BD39A" w14:textId="0A64AEEC" w:rsidR="00EA0412" w:rsidRPr="003708D0" w:rsidRDefault="00EA0412" w:rsidP="00EA0412">
      <w:pPr>
        <w:jc w:val="both"/>
        <w:rPr>
          <w:rFonts w:ascii="GHEA Grapalat" w:hAnsi="GHEA Grapalat" w:cs="Sylfaen"/>
        </w:rPr>
      </w:pPr>
      <w:r w:rsidRPr="003708D0">
        <w:rPr>
          <w:rFonts w:ascii="GHEA Grapalat" w:hAnsi="GHEA Grapalat"/>
        </w:rPr>
        <w:t>_</w:t>
      </w:r>
      <w:r w:rsidR="00CF5BAB" w:rsidRPr="003708D0">
        <w:rPr>
          <w:rFonts w:ascii="GHEA Grapalat" w:hAnsi="GHEA Grapalat" w:cs="Sylfaen"/>
        </w:rPr>
        <w:t>«</w:t>
      </w:r>
      <w:r w:rsidR="00CF5BAB">
        <w:rPr>
          <w:rFonts w:ascii="GHEA Grapalat" w:hAnsi="GHEA Grapalat"/>
        </w:rPr>
        <w:t>Благоустроиство Горисской общины» ОНО</w:t>
      </w:r>
      <w:r w:rsidRPr="003708D0">
        <w:rPr>
          <w:rFonts w:ascii="GHEA Grapalat" w:hAnsi="GHEA Grapalat"/>
        </w:rPr>
        <w:t xml:space="preserve"> под кодом «</w:t>
      </w:r>
      <w:r w:rsidR="004D20FC">
        <w:rPr>
          <w:rFonts w:ascii="GHEA Grapalat" w:hAnsi="GHEA Grapalat"/>
        </w:rPr>
        <w:t>BGO-GHAPDZB-03/2026</w:t>
      </w:r>
      <w:r w:rsidRPr="003708D0">
        <w:rPr>
          <w:rFonts w:ascii="GHEA Grapalat" w:hAnsi="GHEA Grapalat"/>
        </w:rPr>
        <w:t>»</w:t>
      </w:r>
    </w:p>
    <w:p w14:paraId="1101B695" w14:textId="77777777" w:rsidR="00EA0412" w:rsidRPr="003708D0" w:rsidRDefault="00EA0412" w:rsidP="00EA0412">
      <w:pPr>
        <w:spacing w:after="160"/>
        <w:ind w:left="1560"/>
        <w:jc w:val="both"/>
        <w:rPr>
          <w:rFonts w:ascii="GHEA Grapalat" w:hAnsi="GHEA Grapalat"/>
          <w:sz w:val="20"/>
        </w:rPr>
      </w:pPr>
      <w:r w:rsidRPr="003708D0">
        <w:rPr>
          <w:rFonts w:ascii="GHEA Grapalat" w:hAnsi="GHEA Grapalat"/>
          <w:sz w:val="16"/>
        </w:rPr>
        <w:t>наименование заказчика</w:t>
      </w:r>
    </w:p>
    <w:p w14:paraId="09C61A85" w14:textId="77777777" w:rsidR="00EA0412" w:rsidRPr="003708D0" w:rsidRDefault="00EA0412" w:rsidP="00EA0412">
      <w:pPr>
        <w:spacing w:after="160"/>
        <w:jc w:val="both"/>
        <w:rPr>
          <w:rFonts w:ascii="GHEA Grapalat" w:hAnsi="GHEA Grapalat"/>
        </w:rPr>
      </w:pPr>
      <w:r w:rsidRPr="003708D0">
        <w:rPr>
          <w:rFonts w:ascii="GHEA Grapalat" w:hAnsi="GHEA Grapalat"/>
        </w:rPr>
        <w:t>запроса котировок и в соответствии с требованиями приглашения подает заявку.</w:t>
      </w:r>
    </w:p>
    <w:p w14:paraId="0FF41020" w14:textId="77777777" w:rsidR="00EA0412" w:rsidRPr="003708D0" w:rsidRDefault="00EA0412" w:rsidP="00EA0412">
      <w:pPr>
        <w:jc w:val="both"/>
        <w:rPr>
          <w:rFonts w:ascii="GHEA Grapalat" w:hAnsi="GHEA Grapalat"/>
        </w:rPr>
      </w:pPr>
      <w:r w:rsidRPr="003708D0">
        <w:rPr>
          <w:rFonts w:ascii="GHEA Grapalat" w:hAnsi="GHEA Grapalat"/>
        </w:rPr>
        <w:t>__________________________________________________ заявляет и заверяет, что</w:t>
      </w:r>
    </w:p>
    <w:p w14:paraId="211B4AC2" w14:textId="77777777" w:rsidR="00EA0412" w:rsidRPr="003708D0" w:rsidRDefault="00EA0412" w:rsidP="00EA0412">
      <w:pPr>
        <w:spacing w:after="160"/>
        <w:ind w:left="1843"/>
        <w:jc w:val="both"/>
        <w:rPr>
          <w:rFonts w:ascii="GHEA Grapalat" w:hAnsi="GHEA Grapalat" w:cs="Sylfaen"/>
          <w:sz w:val="16"/>
        </w:rPr>
      </w:pPr>
      <w:r w:rsidRPr="003708D0">
        <w:rPr>
          <w:rFonts w:ascii="GHEA Grapalat" w:hAnsi="GHEA Grapalat"/>
          <w:sz w:val="16"/>
        </w:rPr>
        <w:t>наименование участника</w:t>
      </w:r>
    </w:p>
    <w:p w14:paraId="2F0FB19F" w14:textId="77777777" w:rsidR="00EA0412" w:rsidRPr="003708D0" w:rsidRDefault="00EA0412" w:rsidP="00EA0412">
      <w:pPr>
        <w:jc w:val="both"/>
        <w:rPr>
          <w:rFonts w:ascii="GHEA Grapalat" w:hAnsi="GHEA Grapalat" w:cs="Sylfaen"/>
        </w:rPr>
      </w:pPr>
      <w:r w:rsidRPr="003708D0">
        <w:rPr>
          <w:rFonts w:ascii="GHEA Grapalat" w:hAnsi="GHEA Grapalat"/>
        </w:rPr>
        <w:t>является резидентом ______________________________________________________.</w:t>
      </w:r>
    </w:p>
    <w:p w14:paraId="081DDCA2" w14:textId="77777777" w:rsidR="00EA0412" w:rsidRPr="003708D0" w:rsidRDefault="00EA0412" w:rsidP="00EA0412">
      <w:pPr>
        <w:spacing w:after="160"/>
        <w:ind w:left="4111"/>
        <w:jc w:val="both"/>
        <w:rPr>
          <w:rFonts w:ascii="GHEA Grapalat" w:hAnsi="GHEA Grapalat" w:cs="Arial"/>
          <w:sz w:val="16"/>
        </w:rPr>
      </w:pPr>
      <w:r w:rsidRPr="003708D0">
        <w:rPr>
          <w:rFonts w:ascii="GHEA Grapalat" w:hAnsi="GHEA Grapalat"/>
          <w:sz w:val="16"/>
        </w:rPr>
        <w:t>наименование страны</w:t>
      </w:r>
    </w:p>
    <w:p w14:paraId="7CA5EB58" w14:textId="77777777" w:rsidR="00EA0412" w:rsidRPr="003708D0" w:rsidRDefault="00EA0412" w:rsidP="00EA0412">
      <w:pPr>
        <w:jc w:val="both"/>
        <w:rPr>
          <w:rFonts w:ascii="GHEA Grapalat" w:hAnsi="GHEA Grapalat"/>
        </w:rPr>
      </w:pPr>
    </w:p>
    <w:p w14:paraId="04428D87" w14:textId="77777777" w:rsidR="00EA0412" w:rsidRPr="003708D0" w:rsidRDefault="00EA0412" w:rsidP="00EA0412">
      <w:pPr>
        <w:jc w:val="both"/>
        <w:rPr>
          <w:rFonts w:ascii="GHEA Grapalat" w:hAnsi="GHEA Grapalat"/>
        </w:rPr>
      </w:pPr>
      <w:r w:rsidRPr="003708D0">
        <w:rPr>
          <w:rFonts w:ascii="GHEA Grapalat" w:hAnsi="GHEA Grapalat"/>
        </w:rPr>
        <w:t>Данные       ----------------------------------------  следующие:</w:t>
      </w:r>
    </w:p>
    <w:p w14:paraId="083C1F94" w14:textId="77777777" w:rsidR="00EA0412" w:rsidRPr="003708D0" w:rsidRDefault="00EA0412" w:rsidP="00EA0412">
      <w:pPr>
        <w:spacing w:after="160"/>
        <w:ind w:left="1843"/>
        <w:rPr>
          <w:rFonts w:ascii="GHEA Grapalat" w:hAnsi="GHEA Grapalat" w:cs="Sylfaen"/>
          <w:sz w:val="16"/>
          <w:lang w:val="hy-AM"/>
        </w:rPr>
      </w:pPr>
      <w:r w:rsidRPr="003708D0">
        <w:rPr>
          <w:rFonts w:ascii="GHEA Grapalat" w:hAnsi="GHEA Grapalat"/>
          <w:sz w:val="16"/>
        </w:rPr>
        <w:t>наименование участника</w:t>
      </w:r>
    </w:p>
    <w:p w14:paraId="059438B3" w14:textId="77777777" w:rsidR="00EA0412" w:rsidRPr="003708D0" w:rsidRDefault="00EA0412" w:rsidP="00EA0412">
      <w:pPr>
        <w:jc w:val="both"/>
        <w:rPr>
          <w:rFonts w:ascii="GHEA Grapalat" w:hAnsi="GHEA Grapalat"/>
        </w:rPr>
      </w:pPr>
    </w:p>
    <w:p w14:paraId="224FECE4" w14:textId="77777777" w:rsidR="00EA0412" w:rsidRPr="003708D0" w:rsidRDefault="00EA0412" w:rsidP="00EA0412">
      <w:pPr>
        <w:jc w:val="both"/>
        <w:rPr>
          <w:rFonts w:ascii="GHEA Grapalat" w:hAnsi="GHEA Grapalat"/>
        </w:rPr>
      </w:pPr>
      <w:r w:rsidRPr="003708D0">
        <w:rPr>
          <w:rFonts w:ascii="GHEA Grapalat" w:hAnsi="GHEA Grapalat"/>
        </w:rPr>
        <w:t>Учетный номер налогоплательщика               ________________</w:t>
      </w:r>
    </w:p>
    <w:p w14:paraId="6F3FB3B4" w14:textId="77777777" w:rsidR="00EA0412" w:rsidRPr="003708D0" w:rsidRDefault="00EA0412" w:rsidP="00EA0412">
      <w:pPr>
        <w:tabs>
          <w:tab w:val="left" w:pos="7371"/>
        </w:tabs>
        <w:ind w:left="4111"/>
        <w:jc w:val="both"/>
        <w:rPr>
          <w:rFonts w:ascii="GHEA Grapalat" w:hAnsi="GHEA Grapalat" w:cs="Arial"/>
          <w:sz w:val="16"/>
        </w:rPr>
      </w:pPr>
      <w:r w:rsidRPr="003708D0">
        <w:rPr>
          <w:rFonts w:ascii="GHEA Grapalat" w:hAnsi="GHEA Grapalat"/>
          <w:sz w:val="16"/>
        </w:rPr>
        <w:t xml:space="preserve">               учетный номер налогоплательщика</w:t>
      </w:r>
    </w:p>
    <w:p w14:paraId="79DDE82A" w14:textId="77777777" w:rsidR="00EA0412" w:rsidRPr="003708D0" w:rsidRDefault="00EA0412" w:rsidP="00EA0412">
      <w:pPr>
        <w:jc w:val="both"/>
        <w:rPr>
          <w:rFonts w:ascii="GHEA Grapalat" w:hAnsi="GHEA Grapalat"/>
        </w:rPr>
      </w:pPr>
    </w:p>
    <w:p w14:paraId="51208320" w14:textId="77777777" w:rsidR="00EA0412" w:rsidRPr="003708D0" w:rsidRDefault="00EA0412" w:rsidP="00EA0412">
      <w:pPr>
        <w:jc w:val="both"/>
        <w:rPr>
          <w:rFonts w:ascii="GHEA Grapalat" w:hAnsi="GHEA Grapalat"/>
        </w:rPr>
      </w:pPr>
      <w:r w:rsidRPr="003708D0">
        <w:rPr>
          <w:rFonts w:ascii="GHEA Grapalat" w:hAnsi="GHEA Grapalat"/>
        </w:rPr>
        <w:t xml:space="preserve"> Адрес электронной почты                            __________________</w:t>
      </w:r>
    </w:p>
    <w:p w14:paraId="675343CE" w14:textId="77777777" w:rsidR="00EA0412" w:rsidRPr="003708D0" w:rsidRDefault="00EA0412" w:rsidP="00EA0412">
      <w:pPr>
        <w:tabs>
          <w:tab w:val="left" w:pos="6946"/>
        </w:tabs>
        <w:ind w:left="3402" w:firstLine="6"/>
        <w:jc w:val="both"/>
        <w:rPr>
          <w:rFonts w:ascii="GHEA Grapalat" w:hAnsi="GHEA Grapalat"/>
          <w:sz w:val="16"/>
        </w:rPr>
      </w:pPr>
      <w:r w:rsidRPr="003708D0">
        <w:rPr>
          <w:rFonts w:ascii="GHEA Grapalat" w:hAnsi="GHEA Grapalat"/>
          <w:sz w:val="16"/>
        </w:rPr>
        <w:t xml:space="preserve">                                  адрес электронной</w:t>
      </w:r>
      <w:r w:rsidRPr="003708D0">
        <w:rPr>
          <w:rFonts w:ascii="GHEA Grapalat" w:hAnsi="GHEA Grapalat"/>
          <w:sz w:val="16"/>
        </w:rPr>
        <w:tab/>
        <w:t>почты</w:t>
      </w:r>
    </w:p>
    <w:p w14:paraId="005D263C" w14:textId="77777777" w:rsidR="00EA0412" w:rsidRPr="003708D0" w:rsidRDefault="00EA0412" w:rsidP="00EA0412">
      <w:pPr>
        <w:jc w:val="both"/>
        <w:rPr>
          <w:rFonts w:ascii="GHEA Grapalat" w:hAnsi="GHEA Grapalat"/>
        </w:rPr>
      </w:pPr>
    </w:p>
    <w:p w14:paraId="10906A98" w14:textId="77777777" w:rsidR="00EA0412" w:rsidRPr="003708D0" w:rsidRDefault="00EA0412" w:rsidP="00EA0412">
      <w:pPr>
        <w:jc w:val="both"/>
        <w:rPr>
          <w:rFonts w:ascii="GHEA Grapalat" w:hAnsi="GHEA Grapalat"/>
        </w:rPr>
      </w:pPr>
      <w:r w:rsidRPr="003708D0">
        <w:rPr>
          <w:rFonts w:ascii="GHEA Grapalat" w:hAnsi="GHEA Grapalat"/>
        </w:rPr>
        <w:t>Адрес деятельности              ------------------------------------------------------------</w:t>
      </w:r>
    </w:p>
    <w:p w14:paraId="0F5615CD" w14:textId="77777777" w:rsidR="00EA0412" w:rsidRPr="003708D0" w:rsidRDefault="00EA0412" w:rsidP="00EA0412">
      <w:pPr>
        <w:jc w:val="both"/>
        <w:rPr>
          <w:rFonts w:ascii="GHEA Grapalat" w:hAnsi="GHEA Grapalat"/>
          <w:sz w:val="18"/>
          <w:szCs w:val="18"/>
        </w:rPr>
      </w:pPr>
      <w:r w:rsidRPr="003708D0">
        <w:rPr>
          <w:rFonts w:ascii="GHEA Grapalat" w:hAnsi="GHEA Grapalat"/>
        </w:rPr>
        <w:t xml:space="preserve">                                                                      </w:t>
      </w:r>
      <w:r w:rsidRPr="003708D0">
        <w:rPr>
          <w:rFonts w:ascii="GHEA Grapalat" w:hAnsi="GHEA Grapalat"/>
          <w:sz w:val="18"/>
          <w:szCs w:val="18"/>
        </w:rPr>
        <w:t>адрес деятельности</w:t>
      </w:r>
    </w:p>
    <w:p w14:paraId="748F0D60" w14:textId="77777777" w:rsidR="00EA0412" w:rsidRPr="003708D0" w:rsidRDefault="00EA0412" w:rsidP="00EA0412">
      <w:pPr>
        <w:jc w:val="both"/>
        <w:rPr>
          <w:rFonts w:ascii="GHEA Grapalat" w:hAnsi="GHEA Grapalat"/>
          <w:sz w:val="18"/>
          <w:szCs w:val="18"/>
        </w:rPr>
      </w:pPr>
    </w:p>
    <w:p w14:paraId="2F011F35" w14:textId="77777777" w:rsidR="00EA0412" w:rsidRPr="003708D0" w:rsidRDefault="00EA0412" w:rsidP="00EA0412">
      <w:pPr>
        <w:jc w:val="both"/>
        <w:rPr>
          <w:rFonts w:ascii="GHEA Grapalat" w:hAnsi="GHEA Grapalat"/>
        </w:rPr>
      </w:pPr>
      <w:r w:rsidRPr="003708D0">
        <w:rPr>
          <w:rFonts w:ascii="GHEA Grapalat" w:hAnsi="GHEA Grapalat"/>
        </w:rPr>
        <w:t xml:space="preserve">Номер телефона                     ------------------------------------------------------------- </w:t>
      </w:r>
    </w:p>
    <w:p w14:paraId="5916FF8E" w14:textId="77777777" w:rsidR="00EA0412" w:rsidRPr="003708D0" w:rsidRDefault="00EA0412" w:rsidP="00EA0412">
      <w:pPr>
        <w:tabs>
          <w:tab w:val="left" w:pos="7371"/>
        </w:tabs>
        <w:spacing w:after="160"/>
        <w:ind w:left="3544" w:firstLine="3"/>
        <w:jc w:val="both"/>
        <w:rPr>
          <w:rFonts w:ascii="GHEA Grapalat" w:hAnsi="GHEA Grapalat"/>
          <w:sz w:val="16"/>
        </w:rPr>
      </w:pPr>
      <w:r w:rsidRPr="003708D0">
        <w:rPr>
          <w:rFonts w:ascii="GHEA Grapalat" w:hAnsi="GHEA Grapalat"/>
          <w:sz w:val="16"/>
        </w:rPr>
        <w:t xml:space="preserve">                                 Номер телефона</w:t>
      </w:r>
    </w:p>
    <w:p w14:paraId="6256D97A" w14:textId="77777777" w:rsidR="00EA0412" w:rsidRPr="003708D0" w:rsidRDefault="00EA0412" w:rsidP="00EA0412">
      <w:pPr>
        <w:tabs>
          <w:tab w:val="left" w:pos="7371"/>
        </w:tabs>
        <w:spacing w:after="160"/>
        <w:ind w:left="3544" w:firstLine="3"/>
        <w:jc w:val="both"/>
        <w:rPr>
          <w:rFonts w:ascii="GHEA Grapalat" w:hAnsi="GHEA Grapalat"/>
          <w:sz w:val="16"/>
        </w:rPr>
      </w:pPr>
    </w:p>
    <w:p w14:paraId="38E216EE" w14:textId="77777777" w:rsidR="00EA0412" w:rsidRPr="003708D0" w:rsidRDefault="00EA0412" w:rsidP="00EA0412">
      <w:pPr>
        <w:widowControl w:val="0"/>
        <w:jc w:val="both"/>
        <w:rPr>
          <w:rFonts w:ascii="GHEA Grapalat" w:hAnsi="GHEA Grapalat"/>
        </w:rPr>
      </w:pPr>
      <w:r w:rsidRPr="003708D0">
        <w:rPr>
          <w:rFonts w:ascii="GHEA Grapalat" w:hAnsi="GHEA Grapalat"/>
        </w:rPr>
        <w:t>Настоящим _________________________________объявляет и подтверждает,что:</w:t>
      </w:r>
    </w:p>
    <w:p w14:paraId="54967ABB" w14:textId="77777777" w:rsidR="00EA0412" w:rsidRPr="003708D0" w:rsidRDefault="00EA0412" w:rsidP="00EA0412">
      <w:pPr>
        <w:widowControl w:val="0"/>
        <w:spacing w:after="120"/>
        <w:ind w:left="2835"/>
        <w:jc w:val="both"/>
        <w:rPr>
          <w:rFonts w:ascii="GHEA Grapalat" w:hAnsi="GHEA Grapalat"/>
          <w:sz w:val="16"/>
        </w:rPr>
      </w:pPr>
      <w:r w:rsidRPr="003708D0">
        <w:rPr>
          <w:rFonts w:ascii="GHEA Grapalat" w:hAnsi="GHEA Grapalat"/>
          <w:sz w:val="16"/>
        </w:rPr>
        <w:t>наименование участника</w:t>
      </w:r>
    </w:p>
    <w:p w14:paraId="2BEF42B5" w14:textId="77777777" w:rsidR="00EA0412" w:rsidRPr="003708D0" w:rsidRDefault="00EA0412" w:rsidP="00EA0412">
      <w:pPr>
        <w:ind w:firstLine="709"/>
        <w:rPr>
          <w:rFonts w:ascii="GHEA Grapalat" w:hAnsi="GHEA Grapalat"/>
          <w:sz w:val="20"/>
          <w:lang w:val="es-ES"/>
        </w:rPr>
      </w:pPr>
      <w:r w:rsidRPr="003708D0">
        <w:rPr>
          <w:rFonts w:ascii="GHEA Grapalat" w:hAnsi="GHEA Grapalat" w:cs="Arial"/>
          <w:sz w:val="20"/>
          <w:szCs w:val="20"/>
          <w:lang w:val="es-ES"/>
        </w:rPr>
        <w:t>1)</w:t>
      </w:r>
      <w:r w:rsidRPr="003708D0">
        <w:rPr>
          <w:rFonts w:ascii="GHEA Grapalat" w:hAnsi="GHEA Grapalat"/>
          <w:sz w:val="20"/>
          <w:lang w:val="hy-AM"/>
        </w:rPr>
        <w:t xml:space="preserve">  </w:t>
      </w:r>
      <w:r w:rsidRPr="003708D0">
        <w:rPr>
          <w:rFonts w:ascii="GHEA Grapalat" w:hAnsi="GHEA Grapalat"/>
          <w:sz w:val="20"/>
          <w:u w:val="single"/>
          <w:lang w:val="hy-AM"/>
        </w:rPr>
        <w:t xml:space="preserve">                                                </w:t>
      </w:r>
      <w:r w:rsidRPr="003708D0">
        <w:rPr>
          <w:rFonts w:ascii="GHEA Grapalat" w:hAnsi="GHEA Grapalat"/>
          <w:sz w:val="20"/>
          <w:u w:val="single"/>
          <w:lang w:val="es-ES"/>
        </w:rPr>
        <w:t xml:space="preserve">                         </w:t>
      </w:r>
      <w:r w:rsidRPr="003708D0">
        <w:rPr>
          <w:rFonts w:ascii="GHEA Grapalat" w:hAnsi="GHEA Grapalat"/>
          <w:sz w:val="20"/>
          <w:u w:val="single"/>
          <w:lang w:val="hy-AM"/>
        </w:rPr>
        <w:t xml:space="preserve">          </w:t>
      </w:r>
      <w:r w:rsidRPr="003708D0">
        <w:rPr>
          <w:rFonts w:ascii="GHEA Grapalat" w:hAnsi="GHEA Grapalat"/>
          <w:sz w:val="20"/>
          <w:u w:val="single"/>
        </w:rPr>
        <w:t xml:space="preserve">и </w:t>
      </w:r>
      <w:r w:rsidRPr="003708D0">
        <w:rPr>
          <w:rFonts w:ascii="GHEA Grapalat" w:hAnsi="GHEA Grapalat"/>
          <w:lang w:val="hy-AM"/>
        </w:rPr>
        <w:t>аффилированные</w:t>
      </w:r>
      <w:r w:rsidRPr="003708D0">
        <w:rPr>
          <w:rFonts w:ascii="GHEA Grapalat" w:hAnsi="GHEA Grapalat"/>
        </w:rPr>
        <w:t xml:space="preserve"> с ним</w:t>
      </w:r>
      <w:r w:rsidRPr="003708D0">
        <w:rPr>
          <w:rFonts w:ascii="GHEA Grapalat" w:hAnsi="GHEA Grapalat"/>
          <w:lang w:val="hy-AM"/>
        </w:rPr>
        <w:t xml:space="preserve"> </w:t>
      </w:r>
    </w:p>
    <w:p w14:paraId="14DEED60" w14:textId="77777777" w:rsidR="00EA0412" w:rsidRPr="003708D0" w:rsidRDefault="00EA0412" w:rsidP="00EA0412">
      <w:pPr>
        <w:widowControl w:val="0"/>
        <w:spacing w:after="120"/>
        <w:ind w:left="2835"/>
        <w:rPr>
          <w:rFonts w:ascii="GHEA Grapalat" w:hAnsi="GHEA Grapalat"/>
          <w:sz w:val="16"/>
        </w:rPr>
      </w:pPr>
      <w:r w:rsidRPr="003708D0">
        <w:rPr>
          <w:rFonts w:ascii="GHEA Grapalat" w:hAnsi="GHEA Grapalat"/>
          <w:sz w:val="16"/>
        </w:rPr>
        <w:t>наименование участника</w:t>
      </w:r>
    </w:p>
    <w:p w14:paraId="47454AA0" w14:textId="77777777" w:rsidR="00EA0412" w:rsidRPr="003708D0" w:rsidRDefault="00EA0412" w:rsidP="00EA0412">
      <w:pPr>
        <w:rPr>
          <w:rFonts w:ascii="GHEA Grapalat" w:hAnsi="GHEA Grapalat"/>
          <w:i/>
          <w:sz w:val="16"/>
          <w:vertAlign w:val="superscript"/>
          <w:lang w:val="es-ES"/>
        </w:rPr>
      </w:pPr>
    </w:p>
    <w:p w14:paraId="484CB24B" w14:textId="6E06AF1D" w:rsidR="00EA0412" w:rsidRPr="003708D0" w:rsidRDefault="00EA0412" w:rsidP="00EA0412">
      <w:pPr>
        <w:rPr>
          <w:rFonts w:ascii="GHEA Grapalat" w:hAnsi="GHEA Grapalat" w:cs="Sylfaen"/>
          <w:sz w:val="20"/>
          <w:lang w:val="hy-AM"/>
        </w:rPr>
      </w:pPr>
      <w:r w:rsidRPr="003708D0">
        <w:rPr>
          <w:rFonts w:ascii="GHEA Grapalat" w:hAnsi="GHEA Grapalat"/>
          <w:lang w:val="hy-AM"/>
        </w:rPr>
        <w:lastRenderedPageBreak/>
        <w:t>лица</w:t>
      </w:r>
      <w:r w:rsidRPr="003708D0">
        <w:rPr>
          <w:rFonts w:ascii="GHEA Grapalat" w:hAnsi="GHEA Grapalat" w:cs="Arial"/>
          <w:sz w:val="20"/>
          <w:szCs w:val="20"/>
          <w:lang w:val="es-ES"/>
        </w:rPr>
        <w:t xml:space="preserve"> </w:t>
      </w:r>
      <w:r w:rsidRPr="003708D0">
        <w:rPr>
          <w:rFonts w:ascii="GHEA Grapalat" w:hAnsi="GHEA Grapalat" w:cs="Arial"/>
          <w:sz w:val="20"/>
          <w:szCs w:val="20"/>
          <w:lang w:val="hy-AM"/>
        </w:rPr>
        <w:t xml:space="preserve"> </w:t>
      </w:r>
      <w:r w:rsidRPr="003708D0">
        <w:rPr>
          <w:rFonts w:ascii="GHEA Grapalat" w:hAnsi="GHEA Grapalat"/>
          <w:lang w:val="hy-AM"/>
        </w:rPr>
        <w:t xml:space="preserve">удовлетворяют </w:t>
      </w:r>
      <w:r w:rsidRPr="003708D0">
        <w:rPr>
          <w:rFonts w:ascii="GHEA Grapalat" w:hAnsi="GHEA Grapalat"/>
          <w:color w:val="000000" w:themeColor="text1"/>
          <w:spacing w:val="-4"/>
        </w:rPr>
        <w:t>требованиям</w:t>
      </w:r>
      <w:r w:rsidRPr="003708D0">
        <w:rPr>
          <w:rFonts w:ascii="GHEA Grapalat" w:hAnsi="GHEA Grapalat"/>
          <w:color w:val="000000" w:themeColor="text1"/>
          <w:lang w:val="es-ES"/>
        </w:rPr>
        <w:t xml:space="preserve"> </w:t>
      </w:r>
      <w:r w:rsidRPr="003708D0">
        <w:rPr>
          <w:rFonts w:ascii="GHEA Grapalat" w:hAnsi="GHEA Grapalat"/>
          <w:color w:val="000000" w:themeColor="text1"/>
          <w:spacing w:val="-4"/>
        </w:rPr>
        <w:t>права</w:t>
      </w:r>
      <w:r w:rsidRPr="003708D0">
        <w:rPr>
          <w:rFonts w:ascii="GHEA Grapalat" w:hAnsi="GHEA Grapalat"/>
          <w:color w:val="000000" w:themeColor="text1"/>
          <w:spacing w:val="-4"/>
          <w:lang w:val="es-ES"/>
        </w:rPr>
        <w:t xml:space="preserve"> </w:t>
      </w:r>
      <w:r w:rsidRPr="003708D0">
        <w:rPr>
          <w:rFonts w:ascii="GHEA Grapalat" w:hAnsi="GHEA Grapalat"/>
          <w:color w:val="000000" w:themeColor="text1"/>
          <w:spacing w:val="-4"/>
        </w:rPr>
        <w:t>участия</w:t>
      </w:r>
      <w:r w:rsidRPr="003708D0">
        <w:rPr>
          <w:rFonts w:ascii="GHEA Grapalat" w:hAnsi="GHEA Grapalat"/>
          <w:color w:val="000000" w:themeColor="text1"/>
          <w:lang w:val="es-ES"/>
        </w:rPr>
        <w:t xml:space="preserve"> </w:t>
      </w:r>
      <w:r w:rsidRPr="003708D0">
        <w:rPr>
          <w:rFonts w:ascii="GHEA Grapalat" w:hAnsi="GHEA Grapalat"/>
          <w:color w:val="000000" w:themeColor="text1"/>
          <w:spacing w:val="-4"/>
        </w:rPr>
        <w:t>установленным</w:t>
      </w:r>
      <w:r w:rsidRPr="003708D0">
        <w:rPr>
          <w:rFonts w:ascii="GHEA Grapalat" w:hAnsi="GHEA Grapalat"/>
          <w:color w:val="000000" w:themeColor="text1"/>
          <w:spacing w:val="-4"/>
          <w:lang w:val="es-ES"/>
        </w:rPr>
        <w:t xml:space="preserve"> </w:t>
      </w:r>
      <w:r w:rsidRPr="003708D0">
        <w:rPr>
          <w:rFonts w:ascii="GHEA Grapalat" w:hAnsi="GHEA Grapalat"/>
          <w:color w:val="000000" w:themeColor="text1"/>
          <w:spacing w:val="-4"/>
        </w:rPr>
        <w:t xml:space="preserve">приглашением на </w:t>
      </w:r>
      <w:r w:rsidRPr="003708D0">
        <w:rPr>
          <w:rFonts w:ascii="GHEA Grapalat" w:hAnsi="GHEA Grapalat"/>
          <w:spacing w:val="-4"/>
        </w:rPr>
        <w:t xml:space="preserve">на </w:t>
      </w:r>
      <w:r w:rsidRPr="003708D0">
        <w:rPr>
          <w:rFonts w:ascii="GHEA Grapalat" w:hAnsi="GHEA Grapalat"/>
        </w:rPr>
        <w:t xml:space="preserve">запроса котировок </w:t>
      </w:r>
      <w:r w:rsidRPr="003708D0">
        <w:rPr>
          <w:rFonts w:ascii="GHEA Grapalat" w:hAnsi="GHEA Grapalat"/>
          <w:color w:val="000000" w:themeColor="text1"/>
        </w:rPr>
        <w:t>под</w:t>
      </w:r>
      <w:r w:rsidRPr="003708D0">
        <w:rPr>
          <w:rFonts w:ascii="GHEA Grapalat" w:hAnsi="GHEA Grapalat"/>
          <w:color w:val="000000" w:themeColor="text1"/>
          <w:lang w:val="es-ES"/>
        </w:rPr>
        <w:t xml:space="preserve"> </w:t>
      </w:r>
      <w:r w:rsidRPr="003708D0">
        <w:rPr>
          <w:rFonts w:ascii="GHEA Grapalat" w:hAnsi="GHEA Grapalat"/>
          <w:color w:val="000000" w:themeColor="text1"/>
        </w:rPr>
        <w:t>кодом</w:t>
      </w:r>
      <w:r w:rsidRPr="003708D0">
        <w:rPr>
          <w:rFonts w:ascii="GHEA Grapalat" w:hAnsi="GHEA Grapalat" w:cs="Arial"/>
          <w:sz w:val="20"/>
          <w:szCs w:val="20"/>
          <w:lang w:val="hy-AM"/>
        </w:rPr>
        <w:t xml:space="preserve"> </w:t>
      </w:r>
      <w:r w:rsidRPr="003708D0">
        <w:rPr>
          <w:rFonts w:ascii="GHEA Grapalat" w:hAnsi="GHEA Grapalat"/>
        </w:rPr>
        <w:t>«</w:t>
      </w:r>
      <w:r w:rsidR="004D20FC">
        <w:rPr>
          <w:rFonts w:ascii="GHEA Grapalat" w:hAnsi="GHEA Grapalat"/>
        </w:rPr>
        <w:t>BGO-GHAPDZB-03/2026</w:t>
      </w:r>
      <w:r w:rsidRPr="003708D0">
        <w:rPr>
          <w:rFonts w:ascii="GHEA Grapalat" w:hAnsi="GHEA Grapalat"/>
        </w:rPr>
        <w:t>»*</w:t>
      </w:r>
      <w:r w:rsidRPr="003708D0">
        <w:rPr>
          <w:rFonts w:ascii="GHEA Grapalat" w:hAnsi="GHEA Grapalat"/>
          <w:color w:val="000000" w:themeColor="text1"/>
        </w:rPr>
        <w:t>и</w:t>
      </w:r>
      <w:r w:rsidRPr="003708D0">
        <w:rPr>
          <w:rFonts w:ascii="GHEA Grapalat" w:hAnsi="GHEA Grapalat"/>
          <w:sz w:val="20"/>
          <w:u w:val="single"/>
          <w:lang w:val="hy-AM"/>
        </w:rPr>
        <w:t xml:space="preserve">  </w:t>
      </w:r>
      <w:r w:rsidRPr="003708D0">
        <w:rPr>
          <w:rFonts w:ascii="GHEA Grapalat" w:hAnsi="GHEA Grapalat"/>
          <w:sz w:val="20"/>
          <w:u w:val="single"/>
        </w:rPr>
        <w:t>----------------------------------------</w:t>
      </w:r>
      <w:r w:rsidRPr="003708D0">
        <w:rPr>
          <w:rFonts w:ascii="GHEA Grapalat" w:hAnsi="GHEA Grapalat"/>
          <w:sz w:val="20"/>
          <w:u w:val="single"/>
          <w:lang w:val="hy-AM"/>
        </w:rPr>
        <w:t xml:space="preserve">                                        </w:t>
      </w:r>
      <w:r w:rsidRPr="003708D0">
        <w:rPr>
          <w:rFonts w:ascii="GHEA Grapalat" w:hAnsi="GHEA Grapalat"/>
          <w:sz w:val="20"/>
          <w:u w:val="single"/>
          <w:lang w:val="es-ES"/>
        </w:rPr>
        <w:t xml:space="preserve">                         </w:t>
      </w:r>
      <w:r w:rsidRPr="003708D0">
        <w:rPr>
          <w:rFonts w:ascii="GHEA Grapalat" w:hAnsi="GHEA Grapalat"/>
          <w:sz w:val="20"/>
          <w:u w:val="single"/>
          <w:lang w:val="hy-AM"/>
        </w:rPr>
        <w:t xml:space="preserve">          </w:t>
      </w:r>
      <w:r w:rsidRPr="003708D0">
        <w:rPr>
          <w:rFonts w:ascii="GHEA Grapalat" w:hAnsi="GHEA Grapalat" w:cs="Sylfaen"/>
          <w:sz w:val="20"/>
          <w:lang w:val="hy-AM"/>
        </w:rPr>
        <w:t xml:space="preserve"> </w:t>
      </w:r>
    </w:p>
    <w:p w14:paraId="4160BCBD" w14:textId="77777777" w:rsidR="00EA0412" w:rsidRPr="003708D0" w:rsidRDefault="00EA0412" w:rsidP="00EA0412">
      <w:pPr>
        <w:tabs>
          <w:tab w:val="left" w:pos="6450"/>
        </w:tabs>
        <w:rPr>
          <w:rFonts w:ascii="GHEA Grapalat" w:hAnsi="GHEA Grapalat"/>
          <w:sz w:val="16"/>
        </w:rPr>
      </w:pPr>
      <w:r w:rsidRPr="003708D0">
        <w:rPr>
          <w:rFonts w:ascii="GHEA Grapalat" w:hAnsi="GHEA Grapalat" w:cs="Sylfaen"/>
          <w:sz w:val="20"/>
          <w:lang w:val="es-ES"/>
        </w:rPr>
        <w:t xml:space="preserve">                                                         </w:t>
      </w:r>
      <w:r w:rsidRPr="003708D0">
        <w:rPr>
          <w:rFonts w:ascii="GHEA Grapalat" w:hAnsi="GHEA Grapalat" w:cs="Sylfaen"/>
          <w:sz w:val="20"/>
        </w:rPr>
        <w:t xml:space="preserve">       </w:t>
      </w:r>
      <w:r w:rsidRPr="003708D0">
        <w:rPr>
          <w:rFonts w:ascii="GHEA Grapalat" w:hAnsi="GHEA Grapalat" w:cs="Sylfaen"/>
          <w:sz w:val="20"/>
          <w:lang w:val="es-ES"/>
        </w:rPr>
        <w:t xml:space="preserve"> </w:t>
      </w:r>
      <w:r w:rsidRPr="003708D0">
        <w:rPr>
          <w:rFonts w:ascii="GHEA Grapalat" w:hAnsi="GHEA Grapalat" w:cs="Sylfaen"/>
          <w:sz w:val="20"/>
        </w:rPr>
        <w:t xml:space="preserve">                                        </w:t>
      </w:r>
      <w:r w:rsidRPr="003708D0">
        <w:rPr>
          <w:rFonts w:ascii="GHEA Grapalat" w:hAnsi="GHEA Grapalat"/>
          <w:sz w:val="16"/>
        </w:rPr>
        <w:t>наименование участника</w:t>
      </w:r>
    </w:p>
    <w:p w14:paraId="3735822A" w14:textId="77777777" w:rsidR="00EA0412" w:rsidRPr="003708D0" w:rsidRDefault="00EA0412" w:rsidP="00EA0412">
      <w:pPr>
        <w:widowControl w:val="0"/>
        <w:spacing w:after="160"/>
        <w:ind w:left="568"/>
        <w:jc w:val="both"/>
        <w:rPr>
          <w:rFonts w:ascii="GHEA Grapalat" w:hAnsi="GHEA Grapalat" w:cs="Arial"/>
        </w:rPr>
      </w:pPr>
      <w:r w:rsidRPr="003708D0">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708D0">
        <w:rPr>
          <w:rFonts w:ascii="GHEA Grapalat" w:hAnsi="GHEA Grapalat"/>
        </w:rPr>
        <w:t xml:space="preserve"> </w:t>
      </w:r>
      <w:r w:rsidRPr="003708D0">
        <w:rPr>
          <w:rFonts w:ascii="GHEA Grapalat" w:hAnsi="GHEA Grapalat"/>
          <w:vertAlign w:val="superscript"/>
        </w:rPr>
        <w:t>16</w:t>
      </w:r>
      <w:r w:rsidRPr="003708D0">
        <w:rPr>
          <w:rFonts w:ascii="GHEA Grapalat" w:hAnsi="GHEA Grapalat"/>
        </w:rPr>
        <w:t>,</w:t>
      </w:r>
    </w:p>
    <w:p w14:paraId="1ACF677E" w14:textId="653257D7" w:rsidR="00EA0412" w:rsidRPr="003708D0" w:rsidRDefault="00EA0412" w:rsidP="00EA0412">
      <w:pPr>
        <w:pStyle w:val="ListParagraph"/>
        <w:widowControl w:val="0"/>
        <w:numPr>
          <w:ilvl w:val="0"/>
          <w:numId w:val="33"/>
        </w:numPr>
        <w:tabs>
          <w:tab w:val="left" w:pos="567"/>
        </w:tabs>
        <w:spacing w:after="160"/>
        <w:jc w:val="both"/>
        <w:rPr>
          <w:rFonts w:ascii="GHEA Grapalat" w:hAnsi="GHEA Grapalat" w:cs="Arial"/>
        </w:rPr>
      </w:pPr>
      <w:r w:rsidRPr="003708D0">
        <w:rPr>
          <w:rFonts w:ascii="GHEA Grapalat" w:hAnsi="GHEA Grapalat"/>
        </w:rPr>
        <w:t xml:space="preserve">в рамках участия </w:t>
      </w:r>
      <w:r w:rsidRPr="003708D0">
        <w:rPr>
          <w:rFonts w:ascii="GHEA Grapalat" w:hAnsi="GHEA Grapalat"/>
          <w:spacing w:val="-4"/>
        </w:rPr>
        <w:t xml:space="preserve">на </w:t>
      </w:r>
      <w:r w:rsidRPr="003708D0">
        <w:rPr>
          <w:rFonts w:ascii="GHEA Grapalat" w:hAnsi="GHEA Grapalat"/>
        </w:rPr>
        <w:t>запрос котировок под кодом «</w:t>
      </w:r>
      <w:r w:rsidR="004D20FC">
        <w:rPr>
          <w:rFonts w:ascii="GHEA Grapalat" w:hAnsi="GHEA Grapalat"/>
        </w:rPr>
        <w:t>BGO-GHAPDZB-03/2026</w:t>
      </w:r>
      <w:r w:rsidRPr="003708D0">
        <w:rPr>
          <w:rFonts w:ascii="GHEA Grapalat" w:hAnsi="GHEA Grapalat"/>
        </w:rPr>
        <w:t>»*</w:t>
      </w:r>
    </w:p>
    <w:p w14:paraId="21C20546" w14:textId="77777777" w:rsidR="00EA0412" w:rsidRPr="003708D0" w:rsidRDefault="00EA0412" w:rsidP="00EA0412">
      <w:pPr>
        <w:pStyle w:val="ListParagraph"/>
        <w:widowControl w:val="0"/>
        <w:numPr>
          <w:ilvl w:val="0"/>
          <w:numId w:val="34"/>
        </w:numPr>
        <w:tabs>
          <w:tab w:val="left" w:pos="567"/>
        </w:tabs>
        <w:spacing w:after="160"/>
        <w:jc w:val="both"/>
        <w:rPr>
          <w:rFonts w:ascii="GHEA Grapalat" w:hAnsi="GHEA Grapalat"/>
        </w:rPr>
      </w:pPr>
      <w:r w:rsidRPr="003708D0">
        <w:rPr>
          <w:rFonts w:ascii="GHEA Grapalat" w:hAnsi="GHEA Grapalat"/>
        </w:rPr>
        <w:t xml:space="preserve">не допускал и (или) не допустит </w:t>
      </w:r>
      <w:r w:rsidRPr="003708D0">
        <w:rPr>
          <w:rFonts w:ascii="GHEA Grapalat" w:hAnsi="GHEA Grapalat"/>
          <w:lang w:val="hy-AM"/>
        </w:rPr>
        <w:t>недобросовестн</w:t>
      </w:r>
      <w:r w:rsidRPr="003708D0">
        <w:rPr>
          <w:rFonts w:ascii="GHEA Grapalat" w:hAnsi="GHEA Grapalat"/>
        </w:rPr>
        <w:t>ой</w:t>
      </w:r>
      <w:r w:rsidRPr="003708D0">
        <w:rPr>
          <w:rFonts w:ascii="GHEA Grapalat" w:hAnsi="GHEA Grapalat"/>
          <w:lang w:val="hy-AM"/>
        </w:rPr>
        <w:t xml:space="preserve"> конкуренци</w:t>
      </w:r>
      <w:r w:rsidRPr="003708D0">
        <w:rPr>
          <w:rFonts w:ascii="GHEA Grapalat" w:hAnsi="GHEA Grapalat"/>
        </w:rPr>
        <w:t>и, злоупотребления доминирующим положением и антиконкурентного соглашения,</w:t>
      </w:r>
    </w:p>
    <w:p w14:paraId="2B510042" w14:textId="77777777" w:rsidR="00EA0412" w:rsidRPr="003708D0" w:rsidRDefault="00EA0412" w:rsidP="00EA0412">
      <w:pPr>
        <w:pStyle w:val="ListParagraph"/>
        <w:widowControl w:val="0"/>
        <w:numPr>
          <w:ilvl w:val="0"/>
          <w:numId w:val="34"/>
        </w:numPr>
        <w:tabs>
          <w:tab w:val="left" w:pos="567"/>
        </w:tabs>
        <w:spacing w:after="160"/>
        <w:jc w:val="both"/>
        <w:rPr>
          <w:rFonts w:ascii="GHEA Grapalat" w:hAnsi="GHEA Grapalat"/>
          <w:spacing w:val="-6"/>
        </w:rPr>
      </w:pPr>
      <w:r w:rsidRPr="003708D0">
        <w:rPr>
          <w:rFonts w:ascii="GHEA Grapalat" w:hAnsi="GHEA Grapalat"/>
          <w:spacing w:val="-6"/>
        </w:rPr>
        <w:t xml:space="preserve">отсутствует случай установленного приглашением на </w:t>
      </w:r>
      <w:r w:rsidRPr="003708D0">
        <w:rPr>
          <w:rFonts w:ascii="GHEA Grapalat" w:hAnsi="GHEA Grapalat"/>
        </w:rPr>
        <w:t xml:space="preserve">открытый конкурс случая     одновременного </w:t>
      </w:r>
    </w:p>
    <w:p w14:paraId="5D83B5CC" w14:textId="77777777" w:rsidR="00EA0412" w:rsidRPr="003708D0" w:rsidRDefault="00EA0412" w:rsidP="00EA0412">
      <w:pPr>
        <w:pStyle w:val="BodyTextIndent"/>
        <w:widowControl w:val="0"/>
        <w:spacing w:line="240" w:lineRule="auto"/>
        <w:ind w:firstLine="0"/>
        <w:jc w:val="left"/>
        <w:rPr>
          <w:rFonts w:ascii="GHEA Grapalat" w:hAnsi="GHEA Grapalat"/>
          <w:i w:val="0"/>
          <w:sz w:val="24"/>
        </w:rPr>
      </w:pPr>
      <w:r w:rsidRPr="003708D0">
        <w:rPr>
          <w:rFonts w:ascii="GHEA Grapalat" w:hAnsi="GHEA Grapalat"/>
          <w:i w:val="0"/>
          <w:sz w:val="24"/>
        </w:rPr>
        <w:t>участия взаимосвязанных с ________________ лиц и (или) учрежденных__________</w:t>
      </w:r>
    </w:p>
    <w:p w14:paraId="20E23A70" w14:textId="77777777" w:rsidR="00EA0412" w:rsidRPr="003708D0" w:rsidRDefault="00EA0412" w:rsidP="00EA0412">
      <w:pPr>
        <w:widowControl w:val="0"/>
        <w:tabs>
          <w:tab w:val="left" w:pos="7938"/>
        </w:tabs>
        <w:ind w:left="3119"/>
        <w:jc w:val="both"/>
        <w:rPr>
          <w:rFonts w:ascii="GHEA Grapalat" w:hAnsi="GHEA Grapalat"/>
          <w:sz w:val="16"/>
        </w:rPr>
      </w:pPr>
      <w:r w:rsidRPr="003708D0">
        <w:rPr>
          <w:rFonts w:ascii="GHEA Grapalat" w:hAnsi="GHEA Grapalat"/>
          <w:sz w:val="16"/>
        </w:rPr>
        <w:t>наименование участника</w:t>
      </w:r>
      <w:r w:rsidRPr="003708D0">
        <w:rPr>
          <w:rFonts w:ascii="GHEA Grapalat" w:hAnsi="GHEA Grapalat"/>
          <w:sz w:val="16"/>
        </w:rPr>
        <w:tab/>
        <w:t>наименование</w:t>
      </w:r>
    </w:p>
    <w:p w14:paraId="21E8A0AC" w14:textId="77777777" w:rsidR="00EA0412" w:rsidRPr="003708D0" w:rsidRDefault="00EA0412" w:rsidP="00EA0412">
      <w:pPr>
        <w:widowControl w:val="0"/>
        <w:tabs>
          <w:tab w:val="left" w:pos="7938"/>
        </w:tabs>
        <w:spacing w:after="160"/>
        <w:ind w:left="8080"/>
        <w:jc w:val="both"/>
        <w:rPr>
          <w:rFonts w:ascii="GHEA Grapalat" w:hAnsi="GHEA Grapalat" w:cs="Arial"/>
          <w:sz w:val="16"/>
        </w:rPr>
      </w:pPr>
      <w:r w:rsidRPr="003708D0">
        <w:rPr>
          <w:rFonts w:ascii="GHEA Grapalat" w:hAnsi="GHEA Grapalat"/>
          <w:sz w:val="16"/>
        </w:rPr>
        <w:t>участника</w:t>
      </w:r>
    </w:p>
    <w:p w14:paraId="7468B2FC" w14:textId="77777777" w:rsidR="00EA0412" w:rsidRPr="003708D0" w:rsidRDefault="00EA0412" w:rsidP="00EA0412">
      <w:pPr>
        <w:widowControl w:val="0"/>
        <w:jc w:val="both"/>
        <w:rPr>
          <w:rFonts w:ascii="GHEA Grapalat" w:hAnsi="GHEA Grapalat"/>
          <w:u w:val="single"/>
        </w:rPr>
      </w:pPr>
      <w:r w:rsidRPr="003708D0">
        <w:rPr>
          <w:rFonts w:ascii="GHEA Grapalat" w:hAnsi="GHEA Grapalat"/>
        </w:rPr>
        <w:t>организаций, либо организаций, имеющих принадлежащую ____________________</w:t>
      </w:r>
    </w:p>
    <w:p w14:paraId="6FA758D7" w14:textId="77777777" w:rsidR="00EA0412" w:rsidRPr="003708D0" w:rsidRDefault="00EA0412" w:rsidP="00EA0412">
      <w:pPr>
        <w:widowControl w:val="0"/>
        <w:spacing w:after="160"/>
        <w:ind w:left="7088"/>
        <w:jc w:val="both"/>
        <w:rPr>
          <w:rFonts w:ascii="GHEA Grapalat" w:hAnsi="GHEA Grapalat"/>
        </w:rPr>
      </w:pPr>
      <w:r w:rsidRPr="003708D0">
        <w:rPr>
          <w:rFonts w:ascii="GHEA Grapalat" w:hAnsi="GHEA Grapalat"/>
          <w:vertAlign w:val="superscript"/>
        </w:rPr>
        <w:t>наименование участника</w:t>
      </w:r>
    </w:p>
    <w:p w14:paraId="02083482" w14:textId="77777777" w:rsidR="00EA0412" w:rsidRPr="003708D0" w:rsidRDefault="00EA0412" w:rsidP="00EA0412">
      <w:pPr>
        <w:widowControl w:val="0"/>
        <w:spacing w:after="160"/>
        <w:jc w:val="both"/>
        <w:rPr>
          <w:ins w:id="3" w:author="Inesa Kocharyan" w:date="2021-09-01T13:44:00Z"/>
          <w:rFonts w:ascii="GHEA Grapalat" w:hAnsi="GHEA Grapalat"/>
        </w:rPr>
      </w:pPr>
      <w:r w:rsidRPr="003708D0">
        <w:rPr>
          <w:rFonts w:ascii="GHEA Grapalat" w:hAnsi="GHEA Grapalat"/>
        </w:rPr>
        <w:t>долю (пай) в размере более пятидесяти процентов.</w:t>
      </w:r>
    </w:p>
    <w:p w14:paraId="0FD31135" w14:textId="77777777" w:rsidR="00EA0412" w:rsidRPr="003708D0" w:rsidRDefault="00EA0412" w:rsidP="00EA0412">
      <w:pPr>
        <w:widowControl w:val="0"/>
        <w:spacing w:after="160"/>
        <w:contextualSpacing/>
        <w:jc w:val="both"/>
        <w:rPr>
          <w:rFonts w:ascii="GHEA Grapalat" w:hAnsi="GHEA Grapalat"/>
        </w:rPr>
      </w:pPr>
      <w:r w:rsidRPr="003708D0">
        <w:rPr>
          <w:rFonts w:ascii="GHEA Grapalat" w:hAnsi="GHEA Grapalat"/>
        </w:rPr>
        <w:t>Ниже  ---------------------------------------- представляет ссылку на сайт, содержащий</w:t>
      </w:r>
    </w:p>
    <w:p w14:paraId="2F47D7A7" w14:textId="77777777" w:rsidR="00EA0412" w:rsidRPr="003708D0" w:rsidRDefault="00EA0412" w:rsidP="00EA0412">
      <w:pPr>
        <w:widowControl w:val="0"/>
        <w:spacing w:after="160"/>
        <w:ind w:left="1276"/>
        <w:contextualSpacing/>
        <w:jc w:val="both"/>
        <w:rPr>
          <w:rFonts w:ascii="GHEA Grapalat" w:hAnsi="GHEA Grapalat"/>
        </w:rPr>
      </w:pPr>
      <w:r w:rsidRPr="003708D0">
        <w:rPr>
          <w:rFonts w:ascii="GHEA Grapalat" w:hAnsi="GHEA Grapalat"/>
          <w:vertAlign w:val="superscript"/>
        </w:rPr>
        <w:t>наименование участника</w:t>
      </w:r>
    </w:p>
    <w:p w14:paraId="7228F164" w14:textId="77777777" w:rsidR="00EA0412" w:rsidRPr="003708D0" w:rsidRDefault="00EA0412" w:rsidP="00EA0412">
      <w:pPr>
        <w:widowControl w:val="0"/>
        <w:spacing w:after="160"/>
        <w:jc w:val="both"/>
        <w:rPr>
          <w:rFonts w:ascii="GHEA Grapalat" w:hAnsi="GHEA Grapalat"/>
        </w:rPr>
      </w:pPr>
      <w:r w:rsidRPr="003708D0">
        <w:rPr>
          <w:rFonts w:ascii="GHEA Grapalat" w:hAnsi="GHEA Grapalat"/>
        </w:rPr>
        <w:t xml:space="preserve">информацию о реальных бенефициарах ---------------------------------------------------- </w:t>
      </w:r>
      <w:r w:rsidRPr="003708D0">
        <w:rPr>
          <w:rStyle w:val="FootnoteReference"/>
          <w:rFonts w:ascii="GHEA Grapalat" w:hAnsi="GHEA Grapalat"/>
          <w:sz w:val="28"/>
          <w:szCs w:val="28"/>
        </w:rPr>
        <w:footnoteReference w:customMarkFollows="1" w:id="5"/>
        <w:t>**</w:t>
      </w:r>
      <w:r w:rsidRPr="003708D0">
        <w:rPr>
          <w:rFonts w:ascii="GHEA Grapalat" w:hAnsi="GHEA Grapalat"/>
          <w:sz w:val="28"/>
          <w:szCs w:val="28"/>
        </w:rPr>
        <w:t>.</w:t>
      </w:r>
      <w:r w:rsidRPr="003708D0">
        <w:rPr>
          <w:rFonts w:ascii="GHEA Grapalat" w:hAnsi="GHEA Grapalat"/>
        </w:rPr>
        <w:t xml:space="preserve"> </w:t>
      </w:r>
      <w:r w:rsidRPr="003708D0">
        <w:rPr>
          <w:rFonts w:ascii="GHEA Grapalat" w:hAnsi="GHEA Grapalat"/>
        </w:rPr>
        <w:br w:type="page"/>
      </w:r>
    </w:p>
    <w:p w14:paraId="27C16D5C" w14:textId="77777777" w:rsidR="00EA0412" w:rsidRPr="003708D0" w:rsidRDefault="00EA0412" w:rsidP="00EA0412">
      <w:pPr>
        <w:rPr>
          <w:rFonts w:ascii="GHEA Grapalat" w:hAnsi="GHEA Grapalat"/>
        </w:rPr>
      </w:pPr>
    </w:p>
    <w:p w14:paraId="428D28C8" w14:textId="77777777" w:rsidR="00EA0412" w:rsidRPr="003708D0" w:rsidRDefault="00EA0412" w:rsidP="00EA0412">
      <w:pPr>
        <w:jc w:val="both"/>
        <w:rPr>
          <w:rFonts w:ascii="GHEA Grapalat" w:hAnsi="GHEA Grapalat"/>
        </w:rPr>
      </w:pPr>
      <w:r w:rsidRPr="003708D0">
        <w:rPr>
          <w:rFonts w:ascii="GHEA Grapalat" w:hAnsi="GHEA Grapalat"/>
        </w:rPr>
        <w:t xml:space="preserve"> </w:t>
      </w:r>
    </w:p>
    <w:p w14:paraId="3C6249A3" w14:textId="77777777" w:rsidR="00EA0412" w:rsidRPr="003708D0" w:rsidRDefault="00EA0412" w:rsidP="00EA0412">
      <w:pPr>
        <w:jc w:val="both"/>
        <w:rPr>
          <w:rFonts w:ascii="GHEA Grapalat" w:hAnsi="GHEA Grapalat"/>
        </w:rPr>
      </w:pPr>
      <w:r w:rsidRPr="003708D0">
        <w:rPr>
          <w:rFonts w:ascii="GHEA Grapalat" w:hAnsi="GHEA Grapalat"/>
        </w:rPr>
        <w:t xml:space="preserve">Прилагается  полное описание предлагаемого   ----------------------------     товара, </w:t>
      </w:r>
    </w:p>
    <w:p w14:paraId="21AFC8E9" w14:textId="77777777" w:rsidR="00EA0412" w:rsidRPr="003708D0" w:rsidRDefault="00EA0412" w:rsidP="00EA0412">
      <w:pPr>
        <w:jc w:val="both"/>
        <w:rPr>
          <w:rFonts w:ascii="GHEA Grapalat" w:hAnsi="GHEA Grapalat"/>
        </w:rPr>
      </w:pPr>
      <w:r w:rsidRPr="003708D0">
        <w:rPr>
          <w:rFonts w:ascii="GHEA Grapalat" w:hAnsi="GHEA Grapalat"/>
          <w:sz w:val="16"/>
        </w:rPr>
        <w:t xml:space="preserve">                                                                                                             наименование участника</w:t>
      </w:r>
    </w:p>
    <w:p w14:paraId="6FBB4C30" w14:textId="77777777" w:rsidR="00EA0412" w:rsidRPr="003708D0" w:rsidRDefault="00EA0412" w:rsidP="00EA0412">
      <w:pPr>
        <w:jc w:val="both"/>
        <w:rPr>
          <w:rFonts w:ascii="GHEA Grapalat" w:hAnsi="GHEA Grapalat"/>
          <w:sz w:val="16"/>
          <w:lang w:val="hy-AM"/>
        </w:rPr>
      </w:pPr>
      <w:r w:rsidRPr="003708D0">
        <w:rPr>
          <w:rFonts w:ascii="GHEA Grapalat" w:hAnsi="GHEA Grapalat"/>
        </w:rPr>
        <w:t xml:space="preserve">согласно Приложению 1.1.   </w:t>
      </w:r>
      <w:r w:rsidRPr="003708D0">
        <w:rPr>
          <w:rFonts w:ascii="GHEA Grapalat" w:hAnsi="GHEA Grapalat"/>
          <w:sz w:val="16"/>
        </w:rPr>
        <w:t xml:space="preserve">                                                                                                                        </w:t>
      </w:r>
    </w:p>
    <w:p w14:paraId="7F66BA74" w14:textId="77777777" w:rsidR="00EA0412" w:rsidRPr="003708D0" w:rsidRDefault="00EA0412" w:rsidP="00EA0412">
      <w:pPr>
        <w:tabs>
          <w:tab w:val="left" w:pos="7371"/>
        </w:tabs>
        <w:spacing w:after="160"/>
        <w:ind w:left="3544" w:firstLine="3"/>
        <w:jc w:val="both"/>
        <w:rPr>
          <w:rFonts w:ascii="GHEA Grapalat" w:hAnsi="GHEA Grapalat"/>
          <w:sz w:val="16"/>
          <w:lang w:val="hy-AM"/>
        </w:rPr>
      </w:pPr>
    </w:p>
    <w:p w14:paraId="230BFF6F" w14:textId="77777777" w:rsidR="00EA0412" w:rsidRPr="003708D0" w:rsidRDefault="00EA0412" w:rsidP="00EA0412">
      <w:pPr>
        <w:tabs>
          <w:tab w:val="left" w:pos="7371"/>
        </w:tabs>
        <w:spacing w:after="160"/>
        <w:ind w:left="3544" w:firstLine="3"/>
        <w:jc w:val="both"/>
        <w:rPr>
          <w:rFonts w:ascii="GHEA Grapalat" w:hAnsi="GHEA Grapalat"/>
          <w:sz w:val="16"/>
          <w:lang w:val="hy-AM"/>
        </w:rPr>
      </w:pPr>
    </w:p>
    <w:p w14:paraId="1E531294" w14:textId="77777777" w:rsidR="00EA0412" w:rsidRPr="003708D0" w:rsidRDefault="00EA0412" w:rsidP="00EA0412">
      <w:pPr>
        <w:tabs>
          <w:tab w:val="left" w:pos="7371"/>
        </w:tabs>
        <w:spacing w:after="160"/>
        <w:ind w:left="3544" w:firstLine="3"/>
        <w:jc w:val="both"/>
        <w:rPr>
          <w:rFonts w:ascii="GHEA Grapalat" w:hAnsi="GHEA Grapalat"/>
          <w:sz w:val="16"/>
        </w:rPr>
      </w:pPr>
    </w:p>
    <w:p w14:paraId="73FC75A7" w14:textId="77777777" w:rsidR="00EA0412" w:rsidRPr="003708D0" w:rsidRDefault="00EA0412" w:rsidP="00EA0412">
      <w:pPr>
        <w:tabs>
          <w:tab w:val="left" w:pos="7371"/>
        </w:tabs>
        <w:spacing w:after="160"/>
        <w:ind w:left="3544" w:firstLine="3"/>
        <w:jc w:val="both"/>
        <w:rPr>
          <w:rFonts w:ascii="GHEA Grapalat" w:hAnsi="GHEA Grapalat"/>
          <w:sz w:val="16"/>
        </w:rPr>
      </w:pPr>
    </w:p>
    <w:p w14:paraId="373A8938" w14:textId="77777777" w:rsidR="00EA0412" w:rsidRPr="003708D0" w:rsidRDefault="00EA0412" w:rsidP="00EA0412">
      <w:pPr>
        <w:jc w:val="both"/>
        <w:rPr>
          <w:rFonts w:ascii="GHEA Grapalat" w:hAnsi="GHEA Grapalat"/>
        </w:rPr>
      </w:pPr>
      <w:r w:rsidRPr="003708D0">
        <w:rPr>
          <w:rFonts w:ascii="GHEA Grapalat" w:hAnsi="GHEA Grapalat"/>
        </w:rPr>
        <w:t>_______________________________________________</w:t>
      </w:r>
      <w:r w:rsidRPr="003708D0">
        <w:rPr>
          <w:rFonts w:ascii="GHEA Grapalat" w:hAnsi="GHEA Grapalat"/>
        </w:rPr>
        <w:tab/>
        <w:t>_____________________</w:t>
      </w:r>
    </w:p>
    <w:p w14:paraId="5BAF056E" w14:textId="77777777" w:rsidR="00EA0412" w:rsidRPr="003708D0" w:rsidRDefault="00EA0412" w:rsidP="00EA0412">
      <w:pPr>
        <w:tabs>
          <w:tab w:val="left" w:pos="7230"/>
        </w:tabs>
        <w:ind w:left="851"/>
        <w:jc w:val="both"/>
        <w:rPr>
          <w:rFonts w:ascii="GHEA Grapalat" w:hAnsi="GHEA Grapalat"/>
          <w:sz w:val="16"/>
        </w:rPr>
      </w:pPr>
      <w:r w:rsidRPr="003708D0">
        <w:rPr>
          <w:rFonts w:ascii="GHEA Grapalat" w:hAnsi="GHEA Grapalat"/>
          <w:sz w:val="16"/>
        </w:rPr>
        <w:t>наименование участника (должность,</w:t>
      </w:r>
      <w:r w:rsidRPr="003708D0">
        <w:rPr>
          <w:rFonts w:ascii="GHEA Grapalat" w:hAnsi="GHEA Grapalat"/>
          <w:sz w:val="16"/>
        </w:rPr>
        <w:tab/>
        <w:t>подпись)</w:t>
      </w:r>
    </w:p>
    <w:p w14:paraId="64702FDD" w14:textId="77777777" w:rsidR="00EA0412" w:rsidRPr="003708D0" w:rsidRDefault="00EA0412" w:rsidP="00EA0412">
      <w:pPr>
        <w:spacing w:after="160"/>
        <w:ind w:left="1134"/>
        <w:jc w:val="both"/>
        <w:rPr>
          <w:rFonts w:ascii="GHEA Grapalat" w:hAnsi="GHEA Grapalat"/>
          <w:sz w:val="16"/>
        </w:rPr>
      </w:pPr>
      <w:r w:rsidRPr="003708D0">
        <w:rPr>
          <w:rFonts w:ascii="GHEA Grapalat" w:hAnsi="GHEA Grapalat"/>
          <w:sz w:val="16"/>
        </w:rPr>
        <w:t>имя, фамилия руководителя)</w:t>
      </w:r>
    </w:p>
    <w:p w14:paraId="3EE9287F" w14:textId="77777777" w:rsidR="00EA0412" w:rsidRPr="003708D0" w:rsidRDefault="00EA0412" w:rsidP="00EA0412">
      <w:pPr>
        <w:widowControl w:val="0"/>
        <w:spacing w:after="160"/>
        <w:jc w:val="right"/>
        <w:rPr>
          <w:rFonts w:ascii="GHEA Grapalat" w:hAnsi="GHEA Grapalat"/>
          <w:b/>
        </w:rPr>
      </w:pPr>
      <w:r w:rsidRPr="003708D0">
        <w:rPr>
          <w:rFonts w:ascii="GHEA Grapalat" w:hAnsi="GHEA Grapalat"/>
        </w:rPr>
        <w:t>М. П.</w:t>
      </w:r>
      <w:r w:rsidRPr="003708D0">
        <w:rPr>
          <w:rFonts w:ascii="GHEA Grapalat" w:hAnsi="GHEA Grapalat"/>
          <w:b/>
        </w:rPr>
        <w:t xml:space="preserve"> </w:t>
      </w:r>
    </w:p>
    <w:p w14:paraId="11C3699B" w14:textId="77777777" w:rsidR="00B2572B" w:rsidRPr="003708D0" w:rsidRDefault="00EA0412" w:rsidP="00EA0412">
      <w:pPr>
        <w:rPr>
          <w:rFonts w:ascii="GHEA Grapalat" w:hAnsi="GHEA Grapalat"/>
          <w:b/>
        </w:rPr>
      </w:pPr>
      <w:r w:rsidRPr="003708D0">
        <w:rPr>
          <w:rFonts w:ascii="GHEA Grapalat" w:hAnsi="GHEA Grapalat"/>
          <w:b/>
        </w:rPr>
        <w:br w:type="page"/>
      </w:r>
    </w:p>
    <w:p w14:paraId="10B70E24" w14:textId="77777777" w:rsidR="00B048B2" w:rsidRPr="003708D0" w:rsidRDefault="00B048B2" w:rsidP="00B46D58">
      <w:pPr>
        <w:rPr>
          <w:rFonts w:ascii="GHEA Grapalat" w:hAnsi="GHEA Grapalat"/>
          <w:b/>
        </w:rPr>
      </w:pPr>
    </w:p>
    <w:p w14:paraId="59A642B5" w14:textId="77777777" w:rsidR="00D043C1" w:rsidRPr="003708D0"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3708D0">
        <w:rPr>
          <w:rFonts w:ascii="GHEA Grapalat" w:hAnsi="GHEA Grapalat"/>
          <w:b/>
          <w:i w:val="0"/>
          <w:sz w:val="24"/>
          <w:szCs w:val="24"/>
        </w:rPr>
        <w:t>Приложение № 1,1</w:t>
      </w:r>
    </w:p>
    <w:p w14:paraId="5A5A0C78" w14:textId="33A96825" w:rsidR="000C029D" w:rsidRPr="003708D0" w:rsidRDefault="000C029D" w:rsidP="000C029D">
      <w:pPr>
        <w:pStyle w:val="BodyTextIndent3"/>
        <w:widowControl w:val="0"/>
        <w:spacing w:line="240" w:lineRule="auto"/>
        <w:jc w:val="right"/>
        <w:rPr>
          <w:rFonts w:ascii="GHEA Grapalat" w:hAnsi="GHEA Grapalat"/>
          <w:b/>
          <w:sz w:val="24"/>
          <w:szCs w:val="24"/>
        </w:rPr>
      </w:pPr>
      <w:r w:rsidRPr="003708D0">
        <w:rPr>
          <w:rFonts w:ascii="GHEA Grapalat" w:hAnsi="GHEA Grapalat"/>
          <w:b/>
          <w:sz w:val="24"/>
          <w:szCs w:val="24"/>
        </w:rPr>
        <w:t xml:space="preserve">к Приглашению на запрос котировок </w:t>
      </w:r>
      <w:r w:rsidRPr="003708D0">
        <w:rPr>
          <w:rFonts w:ascii="GHEA Grapalat" w:hAnsi="GHEA Grapalat"/>
          <w:b/>
          <w:sz w:val="24"/>
          <w:szCs w:val="24"/>
        </w:rPr>
        <w:br/>
        <w:t>под кодом "</w:t>
      </w:r>
      <w:r w:rsidR="004D20FC">
        <w:rPr>
          <w:rFonts w:ascii="GHEA Grapalat" w:hAnsi="GHEA Grapalat"/>
          <w:b/>
          <w:sz w:val="24"/>
          <w:szCs w:val="24"/>
        </w:rPr>
        <w:t>BGO-GHAPDZB-03/2026</w:t>
      </w:r>
      <w:r w:rsidRPr="003708D0">
        <w:rPr>
          <w:rFonts w:ascii="GHEA Grapalat" w:hAnsi="GHEA Grapalat"/>
          <w:b/>
          <w:sz w:val="24"/>
          <w:szCs w:val="24"/>
        </w:rPr>
        <w:t>"</w:t>
      </w:r>
    </w:p>
    <w:p w14:paraId="4B9D34F4" w14:textId="77777777" w:rsidR="000C029D" w:rsidRPr="003708D0" w:rsidRDefault="000C029D" w:rsidP="000C029D">
      <w:pPr>
        <w:widowControl w:val="0"/>
        <w:spacing w:after="160"/>
        <w:ind w:left="567" w:right="565"/>
        <w:jc w:val="center"/>
        <w:rPr>
          <w:rFonts w:ascii="GHEA Grapalat" w:hAnsi="GHEA Grapalat"/>
          <w:b/>
        </w:rPr>
      </w:pPr>
    </w:p>
    <w:p w14:paraId="69055AEA" w14:textId="77777777" w:rsidR="00D043C1" w:rsidRPr="003708D0" w:rsidRDefault="00D043C1" w:rsidP="00D043C1">
      <w:pPr>
        <w:widowControl w:val="0"/>
        <w:spacing w:after="160"/>
        <w:ind w:left="567" w:right="565"/>
        <w:jc w:val="center"/>
        <w:rPr>
          <w:rFonts w:ascii="GHEA Grapalat" w:hAnsi="GHEA Grapalat"/>
          <w:b/>
        </w:rPr>
      </w:pPr>
    </w:p>
    <w:p w14:paraId="0D7DC0E4" w14:textId="77777777" w:rsidR="00D043C1" w:rsidRPr="003708D0" w:rsidRDefault="00D043C1" w:rsidP="00D043C1">
      <w:pPr>
        <w:pStyle w:val="Heading3"/>
        <w:keepNext w:val="0"/>
        <w:widowControl w:val="0"/>
        <w:spacing w:after="160" w:line="240" w:lineRule="auto"/>
        <w:ind w:left="567" w:right="565"/>
        <w:rPr>
          <w:rFonts w:ascii="GHEA Grapalat" w:hAnsi="GHEA Grapalat"/>
          <w:b/>
          <w:i w:val="0"/>
          <w:sz w:val="24"/>
          <w:szCs w:val="24"/>
        </w:rPr>
      </w:pPr>
      <w:r w:rsidRPr="003708D0">
        <w:rPr>
          <w:rFonts w:ascii="GHEA Grapalat" w:hAnsi="GHEA Grapalat"/>
          <w:b/>
          <w:i w:val="0"/>
          <w:sz w:val="24"/>
          <w:szCs w:val="24"/>
        </w:rPr>
        <w:t>ПОЛНОЕ ОПИСАНИЕ</w:t>
      </w:r>
    </w:p>
    <w:p w14:paraId="2C5DA44D" w14:textId="77777777" w:rsidR="00D043C1" w:rsidRPr="003708D0" w:rsidRDefault="00D043C1" w:rsidP="00D043C1">
      <w:pPr>
        <w:pStyle w:val="Heading3"/>
        <w:keepNext w:val="0"/>
        <w:widowControl w:val="0"/>
        <w:spacing w:after="160" w:line="240" w:lineRule="auto"/>
        <w:ind w:left="567" w:right="565"/>
        <w:rPr>
          <w:rFonts w:ascii="GHEA Grapalat" w:hAnsi="GHEA Grapalat"/>
          <w:b/>
          <w:i w:val="0"/>
          <w:sz w:val="24"/>
          <w:szCs w:val="24"/>
        </w:rPr>
      </w:pPr>
      <w:r w:rsidRPr="003708D0">
        <w:rPr>
          <w:rFonts w:ascii="GHEA Grapalat" w:hAnsi="GHEA Grapalat"/>
          <w:b/>
          <w:i w:val="0"/>
          <w:sz w:val="24"/>
          <w:szCs w:val="24"/>
        </w:rPr>
        <w:t xml:space="preserve">предлагаемого </w:t>
      </w:r>
      <w:r w:rsidR="00A35FB1" w:rsidRPr="003708D0">
        <w:rPr>
          <w:rFonts w:ascii="GHEA Grapalat" w:hAnsi="GHEA Grapalat"/>
          <w:b/>
          <w:i w:val="0"/>
          <w:sz w:val="24"/>
          <w:szCs w:val="24"/>
        </w:rPr>
        <w:t>товара</w:t>
      </w:r>
    </w:p>
    <w:p w14:paraId="1F74DDAA" w14:textId="77777777" w:rsidR="00D043C1" w:rsidRPr="003708D0" w:rsidRDefault="00D043C1" w:rsidP="00D043C1">
      <w:pPr>
        <w:pStyle w:val="Heading3"/>
        <w:keepNext w:val="0"/>
        <w:widowControl w:val="0"/>
        <w:spacing w:after="160" w:line="240" w:lineRule="auto"/>
        <w:ind w:left="567" w:right="565"/>
        <w:rPr>
          <w:rFonts w:ascii="GHEA Grapalat" w:hAnsi="GHEA Grapalat" w:cs="Arial"/>
          <w:sz w:val="24"/>
          <w:szCs w:val="24"/>
        </w:rPr>
      </w:pPr>
    </w:p>
    <w:p w14:paraId="6168855E" w14:textId="77777777" w:rsidR="00D043C1" w:rsidRPr="003708D0" w:rsidRDefault="00D043C1" w:rsidP="00D043C1">
      <w:pPr>
        <w:widowControl w:val="0"/>
        <w:jc w:val="both"/>
        <w:rPr>
          <w:rFonts w:ascii="GHEA Grapalat" w:hAnsi="GHEA Grapalat"/>
        </w:rPr>
      </w:pPr>
      <w:r w:rsidRPr="003708D0">
        <w:rPr>
          <w:rFonts w:ascii="GHEA Grapalat" w:hAnsi="GHEA Grapalat"/>
        </w:rPr>
        <w:t xml:space="preserve">_____________________________,                               в качестве участника в </w:t>
      </w:r>
    </w:p>
    <w:p w14:paraId="01D15359" w14:textId="77777777" w:rsidR="00D043C1" w:rsidRPr="003708D0" w:rsidRDefault="00D043C1" w:rsidP="00D043C1">
      <w:pPr>
        <w:widowControl w:val="0"/>
        <w:spacing w:after="120"/>
        <w:jc w:val="both"/>
        <w:rPr>
          <w:rFonts w:ascii="GHEA Grapalat" w:hAnsi="GHEA Grapalat" w:cs="Arial"/>
          <w:sz w:val="16"/>
          <w:u w:val="single"/>
        </w:rPr>
      </w:pPr>
      <w:r w:rsidRPr="003708D0">
        <w:rPr>
          <w:rFonts w:ascii="GHEA Grapalat" w:hAnsi="GHEA Grapalat"/>
          <w:sz w:val="16"/>
        </w:rPr>
        <w:t>наименование участника</w:t>
      </w:r>
    </w:p>
    <w:p w14:paraId="56773BE5" w14:textId="66668B20" w:rsidR="00D043C1" w:rsidRPr="003708D0" w:rsidRDefault="00D043C1" w:rsidP="004F54E0">
      <w:pPr>
        <w:widowControl w:val="0"/>
        <w:jc w:val="both"/>
        <w:rPr>
          <w:rFonts w:ascii="GHEA Grapalat" w:hAnsi="GHEA Grapalat"/>
        </w:rPr>
      </w:pPr>
      <w:r w:rsidRPr="003708D0">
        <w:rPr>
          <w:rFonts w:ascii="GHEA Grapalat" w:hAnsi="GHEA Grapalat"/>
        </w:rPr>
        <w:t xml:space="preserve">рамках </w:t>
      </w:r>
      <w:r w:rsidR="004F54E0" w:rsidRPr="003708D0">
        <w:rPr>
          <w:rFonts w:ascii="GHEA Grapalat" w:hAnsi="GHEA Grapalat"/>
        </w:rPr>
        <w:t xml:space="preserve">запроса котировок </w:t>
      </w:r>
      <w:r w:rsidRPr="003708D0">
        <w:rPr>
          <w:rFonts w:ascii="GHEA Grapalat" w:hAnsi="GHEA Grapalat"/>
        </w:rPr>
        <w:t xml:space="preserve">под кодом </w:t>
      </w:r>
      <w:r w:rsidR="004F54E0" w:rsidRPr="003708D0">
        <w:rPr>
          <w:rFonts w:ascii="GHEA Grapalat" w:hAnsi="GHEA Grapalat"/>
        </w:rPr>
        <w:t>"</w:t>
      </w:r>
      <w:r w:rsidR="004D20FC">
        <w:rPr>
          <w:rFonts w:ascii="Sylfaen" w:hAnsi="Sylfaen" w:cs="Sylfaen"/>
        </w:rPr>
        <w:t>BGO-GHAPDZB-03/2026</w:t>
      </w:r>
      <w:r w:rsidR="004F54E0" w:rsidRPr="003708D0">
        <w:rPr>
          <w:rFonts w:ascii="GHEA Grapalat" w:hAnsi="GHEA Grapalat"/>
        </w:rPr>
        <w:t xml:space="preserve">" </w:t>
      </w:r>
      <w:r w:rsidRPr="003708D0">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3708D0" w14:paraId="2913EFD1" w14:textId="77777777" w:rsidTr="00FF3F2A">
        <w:tc>
          <w:tcPr>
            <w:tcW w:w="1042" w:type="dxa"/>
            <w:vMerge w:val="restart"/>
            <w:vAlign w:val="center"/>
          </w:tcPr>
          <w:p w14:paraId="3741B3BC" w14:textId="77777777" w:rsidR="00EE1022" w:rsidRPr="003708D0" w:rsidRDefault="00EE1022" w:rsidP="00FF3F2A">
            <w:pPr>
              <w:widowControl w:val="0"/>
              <w:jc w:val="center"/>
              <w:rPr>
                <w:rFonts w:ascii="GHEA Grapalat" w:hAnsi="GHEA Grapalat"/>
                <w:b/>
                <w:sz w:val="20"/>
                <w:szCs w:val="20"/>
              </w:rPr>
            </w:pPr>
          </w:p>
          <w:p w14:paraId="6E990138"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Номер лота</w:t>
            </w:r>
          </w:p>
        </w:tc>
        <w:tc>
          <w:tcPr>
            <w:tcW w:w="8244" w:type="dxa"/>
            <w:gridSpan w:val="5"/>
            <w:vAlign w:val="center"/>
          </w:tcPr>
          <w:p w14:paraId="7ED0BDF2"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Предлагаемый товар</w:t>
            </w:r>
          </w:p>
        </w:tc>
      </w:tr>
      <w:tr w:rsidR="00D043C1" w:rsidRPr="003708D0" w14:paraId="74975827" w14:textId="77777777" w:rsidTr="000811C1">
        <w:trPr>
          <w:trHeight w:val="696"/>
        </w:trPr>
        <w:tc>
          <w:tcPr>
            <w:tcW w:w="1042" w:type="dxa"/>
            <w:vMerge/>
            <w:vAlign w:val="center"/>
          </w:tcPr>
          <w:p w14:paraId="7CE3E4FC" w14:textId="77777777" w:rsidR="00D043C1" w:rsidRPr="003708D0" w:rsidRDefault="00D043C1" w:rsidP="00FF3F2A">
            <w:pPr>
              <w:widowControl w:val="0"/>
              <w:jc w:val="center"/>
              <w:rPr>
                <w:rFonts w:ascii="GHEA Grapalat" w:hAnsi="GHEA Grapalat"/>
                <w:b/>
                <w:bCs/>
                <w:sz w:val="20"/>
                <w:szCs w:val="20"/>
              </w:rPr>
            </w:pPr>
          </w:p>
        </w:tc>
        <w:tc>
          <w:tcPr>
            <w:tcW w:w="1605" w:type="dxa"/>
            <w:vAlign w:val="center"/>
          </w:tcPr>
          <w:p w14:paraId="4DD4A35D" w14:textId="77777777" w:rsidR="00D043C1" w:rsidRPr="003708D0" w:rsidRDefault="00873A3C" w:rsidP="00FF3F2A">
            <w:pPr>
              <w:widowControl w:val="0"/>
              <w:jc w:val="center"/>
              <w:rPr>
                <w:rFonts w:ascii="GHEA Grapalat" w:hAnsi="GHEA Grapalat"/>
                <w:b/>
                <w:sz w:val="20"/>
                <w:szCs w:val="20"/>
              </w:rPr>
            </w:pPr>
            <w:r w:rsidRPr="003708D0">
              <w:rPr>
                <w:rFonts w:ascii="GHEA Grapalat" w:hAnsi="GHEA Grapalat"/>
                <w:b/>
                <w:sz w:val="20"/>
                <w:szCs w:val="20"/>
              </w:rPr>
              <w:t>ф</w:t>
            </w:r>
            <w:r w:rsidR="00D043C1" w:rsidRPr="003708D0">
              <w:rPr>
                <w:rFonts w:ascii="GHEA Grapalat" w:hAnsi="GHEA Grapalat"/>
                <w:b/>
                <w:sz w:val="20"/>
                <w:szCs w:val="20"/>
              </w:rPr>
              <w:t>ирменное</w:t>
            </w:r>
          </w:p>
          <w:p w14:paraId="718BFE86"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наименование</w:t>
            </w:r>
          </w:p>
        </w:tc>
        <w:tc>
          <w:tcPr>
            <w:tcW w:w="1463" w:type="dxa"/>
            <w:vAlign w:val="center"/>
          </w:tcPr>
          <w:p w14:paraId="22B04F6C"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товарный знак</w:t>
            </w:r>
          </w:p>
        </w:tc>
        <w:tc>
          <w:tcPr>
            <w:tcW w:w="1699" w:type="dxa"/>
            <w:vAlign w:val="center"/>
          </w:tcPr>
          <w:p w14:paraId="60E395B5" w14:textId="77777777" w:rsidR="00D043C1" w:rsidRPr="003708D0" w:rsidRDefault="00EE1022" w:rsidP="00FF3F2A">
            <w:pPr>
              <w:widowControl w:val="0"/>
              <w:jc w:val="center"/>
              <w:rPr>
                <w:rFonts w:ascii="GHEA Grapalat" w:hAnsi="GHEA Grapalat"/>
                <w:b/>
                <w:bCs/>
                <w:sz w:val="20"/>
                <w:szCs w:val="20"/>
                <w:lang w:val="hy-AM"/>
              </w:rPr>
            </w:pPr>
            <w:r w:rsidRPr="003708D0">
              <w:rPr>
                <w:rFonts w:ascii="GHEA Grapalat" w:hAnsi="GHEA Grapalat"/>
                <w:b/>
                <w:bCs/>
                <w:sz w:val="20"/>
                <w:szCs w:val="20"/>
              </w:rPr>
              <w:t>марка</w:t>
            </w:r>
          </w:p>
        </w:tc>
        <w:tc>
          <w:tcPr>
            <w:tcW w:w="1727" w:type="dxa"/>
            <w:vAlign w:val="center"/>
          </w:tcPr>
          <w:p w14:paraId="15F338CB"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наименование производителя</w:t>
            </w:r>
          </w:p>
        </w:tc>
        <w:tc>
          <w:tcPr>
            <w:tcW w:w="1750" w:type="dxa"/>
            <w:vAlign w:val="center"/>
          </w:tcPr>
          <w:p w14:paraId="2ED676C6" w14:textId="77777777" w:rsidR="00D043C1" w:rsidRPr="003708D0" w:rsidRDefault="00D043C1" w:rsidP="00FF3F2A">
            <w:pPr>
              <w:widowControl w:val="0"/>
              <w:jc w:val="center"/>
              <w:rPr>
                <w:rFonts w:ascii="GHEA Grapalat" w:hAnsi="GHEA Grapalat"/>
                <w:b/>
                <w:bCs/>
                <w:sz w:val="20"/>
                <w:szCs w:val="20"/>
              </w:rPr>
            </w:pPr>
            <w:r w:rsidRPr="003708D0">
              <w:rPr>
                <w:rFonts w:ascii="GHEA Grapalat" w:hAnsi="GHEA Grapalat"/>
                <w:b/>
                <w:sz w:val="20"/>
                <w:szCs w:val="20"/>
              </w:rPr>
              <w:t>технические характеристики</w:t>
            </w:r>
          </w:p>
        </w:tc>
      </w:tr>
      <w:tr w:rsidR="00D043C1" w:rsidRPr="003708D0" w14:paraId="6E316EB4" w14:textId="77777777" w:rsidTr="00FF3F2A">
        <w:tc>
          <w:tcPr>
            <w:tcW w:w="1042" w:type="dxa"/>
          </w:tcPr>
          <w:p w14:paraId="6D1DC248"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05" w:type="dxa"/>
          </w:tcPr>
          <w:p w14:paraId="29B33693"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463" w:type="dxa"/>
          </w:tcPr>
          <w:p w14:paraId="5B4166F7"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99" w:type="dxa"/>
          </w:tcPr>
          <w:p w14:paraId="7717E918"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27" w:type="dxa"/>
          </w:tcPr>
          <w:p w14:paraId="6B5635FA"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50" w:type="dxa"/>
          </w:tcPr>
          <w:p w14:paraId="6561A630" w14:textId="77777777" w:rsidR="00D043C1" w:rsidRPr="003708D0" w:rsidRDefault="00D043C1" w:rsidP="00FF3F2A">
            <w:pPr>
              <w:pStyle w:val="Heading3"/>
              <w:keepNext w:val="0"/>
              <w:widowControl w:val="0"/>
              <w:spacing w:line="240" w:lineRule="auto"/>
              <w:jc w:val="left"/>
              <w:rPr>
                <w:rFonts w:ascii="GHEA Grapalat" w:hAnsi="GHEA Grapalat"/>
                <w:b/>
              </w:rPr>
            </w:pPr>
          </w:p>
        </w:tc>
      </w:tr>
      <w:tr w:rsidR="00D043C1" w:rsidRPr="003708D0" w14:paraId="0679C0D0" w14:textId="77777777" w:rsidTr="00FF3F2A">
        <w:tc>
          <w:tcPr>
            <w:tcW w:w="1042" w:type="dxa"/>
          </w:tcPr>
          <w:p w14:paraId="7970E579"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05" w:type="dxa"/>
          </w:tcPr>
          <w:p w14:paraId="7B205D59"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463" w:type="dxa"/>
          </w:tcPr>
          <w:p w14:paraId="23AA0C0E"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99" w:type="dxa"/>
          </w:tcPr>
          <w:p w14:paraId="4D9D3E24"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27" w:type="dxa"/>
          </w:tcPr>
          <w:p w14:paraId="2465C8BE"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50" w:type="dxa"/>
          </w:tcPr>
          <w:p w14:paraId="6FD2D672" w14:textId="77777777" w:rsidR="00D043C1" w:rsidRPr="003708D0" w:rsidRDefault="00D043C1" w:rsidP="00FF3F2A">
            <w:pPr>
              <w:pStyle w:val="Heading3"/>
              <w:keepNext w:val="0"/>
              <w:widowControl w:val="0"/>
              <w:spacing w:line="240" w:lineRule="auto"/>
              <w:jc w:val="left"/>
              <w:rPr>
                <w:rFonts w:ascii="GHEA Grapalat" w:hAnsi="GHEA Grapalat"/>
                <w:b/>
              </w:rPr>
            </w:pPr>
          </w:p>
        </w:tc>
      </w:tr>
      <w:tr w:rsidR="00D043C1" w:rsidRPr="003708D0" w14:paraId="7EDDCB21" w14:textId="77777777" w:rsidTr="00FF3F2A">
        <w:tc>
          <w:tcPr>
            <w:tcW w:w="1042" w:type="dxa"/>
          </w:tcPr>
          <w:p w14:paraId="07E6A689"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05" w:type="dxa"/>
          </w:tcPr>
          <w:p w14:paraId="368F875F"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463" w:type="dxa"/>
          </w:tcPr>
          <w:p w14:paraId="3B492ACB"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699" w:type="dxa"/>
          </w:tcPr>
          <w:p w14:paraId="00FB7B14"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27" w:type="dxa"/>
          </w:tcPr>
          <w:p w14:paraId="4AAD4CC3" w14:textId="77777777" w:rsidR="00D043C1" w:rsidRPr="003708D0" w:rsidRDefault="00D043C1" w:rsidP="00FF3F2A">
            <w:pPr>
              <w:pStyle w:val="Heading3"/>
              <w:keepNext w:val="0"/>
              <w:widowControl w:val="0"/>
              <w:spacing w:line="240" w:lineRule="auto"/>
              <w:jc w:val="left"/>
              <w:rPr>
                <w:rFonts w:ascii="GHEA Grapalat" w:hAnsi="GHEA Grapalat"/>
                <w:b/>
              </w:rPr>
            </w:pPr>
          </w:p>
        </w:tc>
        <w:tc>
          <w:tcPr>
            <w:tcW w:w="1750" w:type="dxa"/>
          </w:tcPr>
          <w:p w14:paraId="7566ABE8" w14:textId="77777777" w:rsidR="00D043C1" w:rsidRPr="003708D0" w:rsidRDefault="00D043C1" w:rsidP="00FF3F2A">
            <w:pPr>
              <w:pStyle w:val="Heading3"/>
              <w:keepNext w:val="0"/>
              <w:widowControl w:val="0"/>
              <w:spacing w:line="240" w:lineRule="auto"/>
              <w:jc w:val="left"/>
              <w:rPr>
                <w:rFonts w:ascii="GHEA Grapalat" w:hAnsi="GHEA Grapalat"/>
                <w:b/>
              </w:rPr>
            </w:pPr>
          </w:p>
        </w:tc>
      </w:tr>
    </w:tbl>
    <w:p w14:paraId="1DC6A7E7" w14:textId="77777777" w:rsidR="00D043C1" w:rsidRPr="003708D0" w:rsidRDefault="00D043C1" w:rsidP="00D043C1">
      <w:pPr>
        <w:widowControl w:val="0"/>
        <w:tabs>
          <w:tab w:val="left" w:pos="6804"/>
        </w:tabs>
        <w:jc w:val="center"/>
        <w:rPr>
          <w:rFonts w:ascii="GHEA Grapalat" w:hAnsi="GHEA Grapalat"/>
          <w:lang w:val="en-US"/>
        </w:rPr>
      </w:pPr>
    </w:p>
    <w:p w14:paraId="69240695" w14:textId="77777777" w:rsidR="00D043C1" w:rsidRPr="003708D0" w:rsidRDefault="00D043C1" w:rsidP="00D043C1">
      <w:pPr>
        <w:widowControl w:val="0"/>
        <w:tabs>
          <w:tab w:val="left" w:pos="6804"/>
        </w:tabs>
        <w:jc w:val="center"/>
        <w:rPr>
          <w:rFonts w:ascii="GHEA Grapalat" w:hAnsi="GHEA Grapalat"/>
        </w:rPr>
      </w:pPr>
      <w:r w:rsidRPr="003708D0">
        <w:rPr>
          <w:rFonts w:ascii="GHEA Grapalat" w:hAnsi="GHEA Grapalat"/>
        </w:rPr>
        <w:t>_________________________________________________</w:t>
      </w:r>
      <w:r w:rsidRPr="003708D0">
        <w:rPr>
          <w:rFonts w:ascii="GHEA Grapalat" w:hAnsi="GHEA Grapalat"/>
        </w:rPr>
        <w:tab/>
        <w:t>_________________</w:t>
      </w:r>
    </w:p>
    <w:p w14:paraId="261D6EC7" w14:textId="77777777" w:rsidR="00D043C1" w:rsidRPr="003708D0" w:rsidRDefault="00D043C1" w:rsidP="00D043C1">
      <w:pPr>
        <w:widowControl w:val="0"/>
        <w:tabs>
          <w:tab w:val="left" w:pos="7513"/>
        </w:tabs>
        <w:spacing w:after="160"/>
        <w:ind w:left="709"/>
        <w:jc w:val="both"/>
        <w:rPr>
          <w:rFonts w:ascii="GHEA Grapalat" w:hAnsi="GHEA Grapalat" w:cs="Arial"/>
          <w:sz w:val="16"/>
        </w:rPr>
      </w:pPr>
      <w:r w:rsidRPr="003708D0">
        <w:rPr>
          <w:rFonts w:ascii="GHEA Grapalat" w:hAnsi="GHEA Grapalat"/>
          <w:sz w:val="16"/>
        </w:rPr>
        <w:t>наименование участника (должность, имя, фамилия руководителя</w:t>
      </w:r>
      <w:r w:rsidRPr="003708D0">
        <w:rPr>
          <w:rFonts w:ascii="GHEA Grapalat" w:hAnsi="GHEA Grapalat"/>
          <w:sz w:val="16"/>
        </w:rPr>
        <w:tab/>
        <w:t>подпись</w:t>
      </w:r>
    </w:p>
    <w:p w14:paraId="522F8A4E" w14:textId="77777777" w:rsidR="00D043C1" w:rsidRPr="003708D0" w:rsidRDefault="00D043C1" w:rsidP="00D043C1">
      <w:pPr>
        <w:widowControl w:val="0"/>
        <w:spacing w:after="160"/>
        <w:jc w:val="right"/>
        <w:rPr>
          <w:rFonts w:ascii="GHEA Grapalat" w:hAnsi="GHEA Grapalat"/>
        </w:rPr>
      </w:pPr>
    </w:p>
    <w:p w14:paraId="04D9AD27" w14:textId="77777777" w:rsidR="00D043C1" w:rsidRPr="003708D0" w:rsidRDefault="00D043C1" w:rsidP="00D043C1">
      <w:pPr>
        <w:widowControl w:val="0"/>
        <w:spacing w:after="160"/>
        <w:jc w:val="right"/>
        <w:rPr>
          <w:rFonts w:ascii="GHEA Grapalat" w:hAnsi="GHEA Grapalat"/>
        </w:rPr>
      </w:pPr>
      <w:r w:rsidRPr="003708D0">
        <w:rPr>
          <w:rFonts w:ascii="GHEA Grapalat" w:hAnsi="GHEA Grapalat"/>
        </w:rPr>
        <w:t>М. П.</w:t>
      </w:r>
    </w:p>
    <w:p w14:paraId="2DD46A57" w14:textId="77777777" w:rsidR="00D043C1" w:rsidRPr="003708D0" w:rsidRDefault="00D043C1" w:rsidP="00D043C1">
      <w:pPr>
        <w:rPr>
          <w:rFonts w:ascii="GHEA Grapalat" w:hAnsi="GHEA Grapalat"/>
        </w:rPr>
      </w:pPr>
      <w:r w:rsidRPr="003708D0">
        <w:rPr>
          <w:rFonts w:ascii="GHEA Grapalat" w:hAnsi="GHEA Grapalat"/>
        </w:rPr>
        <w:br w:type="page"/>
      </w:r>
    </w:p>
    <w:p w14:paraId="490055C9" w14:textId="77777777" w:rsidR="00AB6E69" w:rsidRPr="003708D0" w:rsidRDefault="00AB6E69" w:rsidP="00AB6E69">
      <w:pPr>
        <w:jc w:val="right"/>
        <w:rPr>
          <w:rFonts w:ascii="GHEA Grapalat" w:hAnsi="GHEA Grapalat"/>
          <w:b/>
        </w:rPr>
      </w:pPr>
      <w:r w:rsidRPr="003708D0">
        <w:rPr>
          <w:rFonts w:ascii="GHEA Grapalat" w:hAnsi="GHEA Grapalat"/>
          <w:b/>
        </w:rPr>
        <w:lastRenderedPageBreak/>
        <w:t>Приложение 1.</w:t>
      </w:r>
      <w:r w:rsidR="000B5664" w:rsidRPr="003708D0">
        <w:rPr>
          <w:rFonts w:ascii="GHEA Grapalat" w:hAnsi="GHEA Grapalat"/>
          <w:b/>
        </w:rPr>
        <w:t>2</w:t>
      </w:r>
      <w:r w:rsidRPr="003708D0">
        <w:rPr>
          <w:rFonts w:ascii="GHEA Grapalat" w:hAnsi="GHEA Grapalat"/>
          <w:b/>
        </w:rPr>
        <w:t xml:space="preserve">** </w:t>
      </w:r>
    </w:p>
    <w:p w14:paraId="2CE7D31E" w14:textId="77777777" w:rsidR="004F54E0" w:rsidRPr="003708D0" w:rsidRDefault="004F54E0" w:rsidP="004F54E0">
      <w:pPr>
        <w:jc w:val="right"/>
        <w:rPr>
          <w:rFonts w:ascii="GHEA Grapalat" w:hAnsi="GHEA Grapalat"/>
          <w:b/>
        </w:rPr>
      </w:pPr>
      <w:r w:rsidRPr="003708D0">
        <w:rPr>
          <w:rFonts w:ascii="GHEA Grapalat" w:hAnsi="GHEA Grapalat"/>
          <w:b/>
        </w:rPr>
        <w:t>к Приглашению на запрос котировок</w:t>
      </w:r>
    </w:p>
    <w:p w14:paraId="549AEA3B" w14:textId="6482DD36" w:rsidR="00F016A2" w:rsidRPr="003708D0" w:rsidRDefault="004F54E0" w:rsidP="004F54E0">
      <w:pPr>
        <w:jc w:val="right"/>
        <w:rPr>
          <w:rFonts w:ascii="GHEA Grapalat" w:hAnsi="GHEA Grapalat"/>
          <w:b/>
        </w:rPr>
      </w:pPr>
      <w:r w:rsidRPr="003708D0">
        <w:rPr>
          <w:rFonts w:ascii="GHEA Grapalat" w:hAnsi="GHEA Grapalat"/>
          <w:b/>
        </w:rPr>
        <w:t>под кодом "</w:t>
      </w:r>
      <w:r w:rsidR="00A9078E" w:rsidRPr="003708D0">
        <w:rPr>
          <w:rFonts w:ascii="GHEA Grapalat" w:hAnsi="GHEA Grapalat"/>
        </w:rPr>
        <w:t xml:space="preserve"> </w:t>
      </w:r>
      <w:r w:rsidR="004D20FC">
        <w:rPr>
          <w:rFonts w:ascii="GHEA Grapalat" w:hAnsi="GHEA Grapalat"/>
        </w:rPr>
        <w:t>BGO-GHAPDZB-03/2026</w:t>
      </w:r>
      <w:r w:rsidRPr="003708D0">
        <w:rPr>
          <w:rFonts w:ascii="GHEA Grapalat" w:hAnsi="GHEA Grapalat"/>
          <w:b/>
        </w:rPr>
        <w:t>"</w:t>
      </w:r>
    </w:p>
    <w:p w14:paraId="5618CC73" w14:textId="77777777" w:rsidR="00F016A2" w:rsidRPr="003708D0" w:rsidRDefault="00F016A2" w:rsidP="00F016A2">
      <w:pPr>
        <w:ind w:left="360" w:hanging="360"/>
        <w:jc w:val="center"/>
        <w:rPr>
          <w:rFonts w:ascii="GHEA Grapalat" w:hAnsi="GHEA Grapalat"/>
          <w:b/>
        </w:rPr>
      </w:pPr>
      <w:r w:rsidRPr="003708D0">
        <w:rPr>
          <w:rFonts w:ascii="GHEA Grapalat" w:hAnsi="GHEA Grapalat"/>
          <w:b/>
        </w:rPr>
        <w:t>ФОРМА</w:t>
      </w:r>
    </w:p>
    <w:p w14:paraId="10682AA7" w14:textId="77777777" w:rsidR="00F016A2" w:rsidRPr="003708D0" w:rsidRDefault="00F016A2" w:rsidP="00F016A2">
      <w:pPr>
        <w:ind w:left="360" w:hanging="360"/>
        <w:jc w:val="center"/>
        <w:rPr>
          <w:rFonts w:ascii="GHEA Grapalat" w:hAnsi="GHEA Grapalat"/>
          <w:b/>
        </w:rPr>
      </w:pPr>
      <w:r w:rsidRPr="003708D0">
        <w:rPr>
          <w:rFonts w:ascii="GHEA Grapalat" w:hAnsi="GHEA Grapalat"/>
          <w:b/>
        </w:rPr>
        <w:t>ДЕКЛАРАЦИИ О РЕАЛЬНЫХ  БЕНЕФИЦИАРАХ</w:t>
      </w:r>
    </w:p>
    <w:p w14:paraId="0738F81A" w14:textId="77777777" w:rsidR="00F016A2" w:rsidRPr="003708D0" w:rsidRDefault="00F016A2" w:rsidP="00F016A2">
      <w:pPr>
        <w:ind w:left="360" w:hanging="360"/>
        <w:jc w:val="center"/>
        <w:rPr>
          <w:rFonts w:ascii="GHEA Grapalat" w:eastAsia="GHEA Grapalat" w:hAnsi="GHEA Grapalat" w:cs="GHEA Grapalat"/>
          <w:b/>
        </w:rPr>
      </w:pPr>
    </w:p>
    <w:p w14:paraId="2F92B019" w14:textId="77777777" w:rsidR="00F016A2" w:rsidRPr="003708D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t>Организация</w:t>
      </w:r>
    </w:p>
    <w:p w14:paraId="297A80D5"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708D0" w14:paraId="66DC724F" w14:textId="77777777" w:rsidTr="00836F0C">
        <w:tc>
          <w:tcPr>
            <w:tcW w:w="2836" w:type="dxa"/>
            <w:shd w:val="clear" w:color="auto" w:fill="D9E2F3"/>
            <w:vAlign w:val="center"/>
          </w:tcPr>
          <w:p w14:paraId="5BAD255F"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1C7F9DF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DE5169D" w14:textId="77777777" w:rsidTr="00836F0C">
        <w:tc>
          <w:tcPr>
            <w:tcW w:w="2836" w:type="dxa"/>
            <w:shd w:val="clear" w:color="auto" w:fill="D9E2F3"/>
            <w:vAlign w:val="center"/>
          </w:tcPr>
          <w:p w14:paraId="321A2F85"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p>
        </w:tc>
        <w:tc>
          <w:tcPr>
            <w:tcW w:w="6180" w:type="dxa"/>
            <w:vAlign w:val="center"/>
          </w:tcPr>
          <w:p w14:paraId="319DCD9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EA90C91" w14:textId="77777777" w:rsidTr="00836F0C">
        <w:tc>
          <w:tcPr>
            <w:tcW w:w="2836" w:type="dxa"/>
            <w:shd w:val="clear" w:color="auto" w:fill="D9E2F3"/>
            <w:vAlign w:val="center"/>
          </w:tcPr>
          <w:p w14:paraId="28A14912"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4E7D0EA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C6F3C9C" w14:textId="77777777" w:rsidTr="00836F0C">
        <w:tc>
          <w:tcPr>
            <w:tcW w:w="2836" w:type="dxa"/>
            <w:shd w:val="clear" w:color="auto" w:fill="D9E2F3"/>
            <w:vAlign w:val="center"/>
          </w:tcPr>
          <w:p w14:paraId="2653EAF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7C6A133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C21A205" w14:textId="77777777" w:rsidTr="00836F0C">
        <w:tc>
          <w:tcPr>
            <w:tcW w:w="2836" w:type="dxa"/>
            <w:shd w:val="clear" w:color="auto" w:fill="D9E2F3"/>
            <w:vAlign w:val="center"/>
          </w:tcPr>
          <w:p w14:paraId="2274DF40"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 xml:space="preserve">Адрес </w:t>
            </w:r>
            <w:ins w:id="4" w:author="Inesa Kocharyan" w:date="2021-08-30T12:39:00Z">
              <w:r w:rsidRPr="003708D0">
                <w:rPr>
                  <w:rFonts w:ascii="GHEA Grapalat" w:eastAsia="GHEA Grapalat" w:hAnsi="GHEA Grapalat" w:cs="GHEA Grapalat"/>
                  <w:color w:val="000000"/>
                </w:rPr>
                <w:t xml:space="preserve"> </w:t>
              </w:r>
            </w:ins>
            <w:r w:rsidRPr="003708D0">
              <w:rPr>
                <w:rFonts w:ascii="GHEA Grapalat" w:eastAsia="GHEA Grapalat" w:hAnsi="GHEA Grapalat" w:cs="GHEA Grapalat"/>
                <w:color w:val="000000"/>
              </w:rPr>
              <w:t>регистрации</w:t>
            </w:r>
          </w:p>
        </w:tc>
        <w:tc>
          <w:tcPr>
            <w:tcW w:w="6180" w:type="dxa"/>
            <w:vAlign w:val="center"/>
          </w:tcPr>
          <w:p w14:paraId="78A5650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17D8712" w14:textId="77777777" w:rsidTr="00836F0C">
        <w:tc>
          <w:tcPr>
            <w:tcW w:w="2836" w:type="dxa"/>
            <w:shd w:val="clear" w:color="auto" w:fill="D9E2F3"/>
            <w:vAlign w:val="center"/>
          </w:tcPr>
          <w:p w14:paraId="315189FC"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 регистрации</w:t>
            </w:r>
          </w:p>
        </w:tc>
        <w:tc>
          <w:tcPr>
            <w:tcW w:w="6180" w:type="dxa"/>
            <w:vAlign w:val="center"/>
          </w:tcPr>
          <w:p w14:paraId="20275F3E" w14:textId="77777777" w:rsidR="00F016A2" w:rsidRPr="003708D0" w:rsidRDefault="00F016A2" w:rsidP="00836F0C">
            <w:pPr>
              <w:spacing w:before="240" w:after="240"/>
              <w:ind w:left="993" w:hanging="851"/>
              <w:rPr>
                <w:rFonts w:ascii="GHEA Grapalat" w:eastAsia="GHEA Grapalat" w:hAnsi="GHEA Grapalat" w:cs="GHEA Grapalat"/>
              </w:rPr>
            </w:pPr>
          </w:p>
        </w:tc>
      </w:tr>
      <w:tr w:rsidR="00F016A2" w:rsidRPr="003708D0" w14:paraId="688E2106" w14:textId="77777777" w:rsidTr="00836F0C">
        <w:tc>
          <w:tcPr>
            <w:tcW w:w="2836" w:type="dxa"/>
            <w:shd w:val="clear" w:color="auto" w:fill="D9E2F3"/>
            <w:vAlign w:val="center"/>
          </w:tcPr>
          <w:p w14:paraId="67B38432" w14:textId="77777777" w:rsidR="00F016A2" w:rsidRPr="003708D0" w:rsidRDefault="00F016A2" w:rsidP="00836F0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CE35704" w14:textId="77777777" w:rsidR="00F016A2" w:rsidRPr="003708D0" w:rsidRDefault="00F016A2" w:rsidP="00836F0C">
            <w:pPr>
              <w:spacing w:before="240" w:after="240"/>
              <w:ind w:left="993" w:hanging="851"/>
              <w:rPr>
                <w:rFonts w:ascii="GHEA Grapalat" w:eastAsia="GHEA Grapalat" w:hAnsi="GHEA Grapalat" w:cs="GHEA Grapalat"/>
              </w:rPr>
            </w:pPr>
          </w:p>
        </w:tc>
      </w:tr>
    </w:tbl>
    <w:p w14:paraId="2F95C4AA"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174CC962" w14:textId="77777777" w:rsidTr="00836F0C">
        <w:tc>
          <w:tcPr>
            <w:tcW w:w="2835" w:type="dxa"/>
            <w:shd w:val="clear" w:color="auto" w:fill="D9E2F3"/>
            <w:vAlign w:val="center"/>
          </w:tcPr>
          <w:p w14:paraId="1FA66D4D"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4EBBD7A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4E41D7D" w14:textId="77777777" w:rsidTr="00836F0C">
        <w:trPr>
          <w:trHeight w:val="1487"/>
        </w:trPr>
        <w:tc>
          <w:tcPr>
            <w:tcW w:w="2835" w:type="dxa"/>
            <w:shd w:val="clear" w:color="auto" w:fill="D9E2F3"/>
            <w:vAlign w:val="center"/>
          </w:tcPr>
          <w:p w14:paraId="77D6726A"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8F04716" w14:textId="77777777" w:rsidR="00F016A2" w:rsidRPr="003708D0" w:rsidRDefault="00F016A2" w:rsidP="00836F0C">
            <w:pPr>
              <w:spacing w:before="240" w:after="240"/>
              <w:rPr>
                <w:rFonts w:ascii="GHEA Grapalat" w:eastAsia="GHEA Grapalat" w:hAnsi="GHEA Grapalat" w:cs="GHEA Grapalat"/>
              </w:rPr>
            </w:pPr>
          </w:p>
        </w:tc>
      </w:tr>
    </w:tbl>
    <w:p w14:paraId="2E4C200D"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733357B7" w14:textId="77777777" w:rsidTr="00836F0C">
        <w:tc>
          <w:tcPr>
            <w:tcW w:w="2835" w:type="dxa"/>
            <w:shd w:val="clear" w:color="auto" w:fill="D9E2F3"/>
            <w:vAlign w:val="center"/>
          </w:tcPr>
          <w:p w14:paraId="39764BD2" w14:textId="77777777" w:rsidR="00F016A2" w:rsidRPr="003708D0" w:rsidRDefault="00F016A2" w:rsidP="00836F0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A477A8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B0AE013" w14:textId="77777777" w:rsidTr="00836F0C">
        <w:tc>
          <w:tcPr>
            <w:tcW w:w="2835" w:type="dxa"/>
            <w:shd w:val="clear" w:color="auto" w:fill="D9E2F3"/>
            <w:vAlign w:val="center"/>
          </w:tcPr>
          <w:p w14:paraId="13B8F1CF" w14:textId="77777777" w:rsidR="00F016A2" w:rsidRPr="003708D0" w:rsidRDefault="00F016A2" w:rsidP="00836F0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t>Количество страниц декларации</w:t>
            </w:r>
          </w:p>
        </w:tc>
        <w:tc>
          <w:tcPr>
            <w:tcW w:w="6180" w:type="dxa"/>
            <w:vAlign w:val="center"/>
          </w:tcPr>
          <w:p w14:paraId="39213C1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B3B1CB5" w14:textId="77777777" w:rsidTr="00836F0C">
        <w:tc>
          <w:tcPr>
            <w:tcW w:w="2835" w:type="dxa"/>
            <w:shd w:val="clear" w:color="auto" w:fill="D9E2F3"/>
            <w:vAlign w:val="center"/>
          </w:tcPr>
          <w:p w14:paraId="7B4308B3" w14:textId="77777777" w:rsidR="00F016A2" w:rsidRPr="003708D0" w:rsidRDefault="00F016A2" w:rsidP="00836F0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t>Подпись лица, представляющего декларацию</w:t>
            </w:r>
          </w:p>
        </w:tc>
        <w:tc>
          <w:tcPr>
            <w:tcW w:w="6180" w:type="dxa"/>
            <w:vAlign w:val="center"/>
          </w:tcPr>
          <w:p w14:paraId="55B1A606" w14:textId="77777777" w:rsidR="00F016A2" w:rsidRPr="003708D0" w:rsidRDefault="00F016A2" w:rsidP="00836F0C">
            <w:pPr>
              <w:spacing w:before="240" w:after="240"/>
              <w:rPr>
                <w:rFonts w:ascii="GHEA Grapalat" w:eastAsia="GHEA Grapalat" w:hAnsi="GHEA Grapalat" w:cs="GHEA Grapalat"/>
              </w:rPr>
            </w:pPr>
          </w:p>
        </w:tc>
      </w:tr>
    </w:tbl>
    <w:p w14:paraId="45C90E24" w14:textId="77777777" w:rsidR="00F016A2" w:rsidRPr="003708D0" w:rsidRDefault="00F016A2" w:rsidP="00F016A2">
      <w:pPr>
        <w:rPr>
          <w:rFonts w:ascii="GHEA Grapalat" w:eastAsia="GHEA Grapalat" w:hAnsi="GHEA Grapalat" w:cs="GHEA Grapalat"/>
        </w:rPr>
      </w:pPr>
    </w:p>
    <w:p w14:paraId="4D30525E" w14:textId="77777777" w:rsidR="00F016A2" w:rsidRPr="003708D0" w:rsidRDefault="00F016A2" w:rsidP="00F016A2">
      <w:pPr>
        <w:rPr>
          <w:rFonts w:ascii="GHEA Grapalat" w:eastAsia="GHEA Grapalat" w:hAnsi="GHEA Grapalat" w:cs="GHEA Grapalat"/>
        </w:rPr>
      </w:pPr>
      <w:r w:rsidRPr="003708D0">
        <w:rPr>
          <w:rFonts w:ascii="GHEA Grapalat" w:hAnsi="GHEA Grapalat"/>
        </w:rPr>
        <w:br w:type="page"/>
      </w:r>
    </w:p>
    <w:p w14:paraId="51D4D170" w14:textId="77777777" w:rsidR="00F016A2" w:rsidRPr="003708D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708D0">
        <w:rPr>
          <w:rFonts w:ascii="GHEA Grapalat" w:eastAsia="GHEA Grapalat" w:hAnsi="GHEA Grapalat" w:cs="GHEA Grapalat"/>
          <w:b/>
          <w:color w:val="000000"/>
        </w:rPr>
        <w:lastRenderedPageBreak/>
        <w:t>Данные листинга  акций</w:t>
      </w:r>
    </w:p>
    <w:p w14:paraId="6C73A81A"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16A2037D" w14:textId="77777777" w:rsidTr="00836F0C">
        <w:tc>
          <w:tcPr>
            <w:tcW w:w="2835" w:type="dxa"/>
            <w:shd w:val="clear" w:color="auto" w:fill="D9E2F3"/>
            <w:vAlign w:val="center"/>
          </w:tcPr>
          <w:p w14:paraId="2C04D54C" w14:textId="77777777" w:rsidR="00F016A2" w:rsidRPr="003708D0" w:rsidRDefault="00F016A2" w:rsidP="00836F0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фондовой биржи</w:t>
            </w:r>
          </w:p>
        </w:tc>
        <w:tc>
          <w:tcPr>
            <w:tcW w:w="6180" w:type="dxa"/>
            <w:vAlign w:val="center"/>
          </w:tcPr>
          <w:p w14:paraId="5077952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CB49DD5" w14:textId="77777777" w:rsidTr="00836F0C">
        <w:tc>
          <w:tcPr>
            <w:tcW w:w="2835" w:type="dxa"/>
            <w:shd w:val="clear" w:color="auto" w:fill="D9E2F3"/>
            <w:vAlign w:val="center"/>
          </w:tcPr>
          <w:p w14:paraId="606C91B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401F52B4" w14:textId="77777777" w:rsidR="00F016A2" w:rsidRPr="003708D0" w:rsidRDefault="00F016A2" w:rsidP="00836F0C">
            <w:pPr>
              <w:spacing w:before="240" w:after="240"/>
              <w:rPr>
                <w:rFonts w:ascii="GHEA Grapalat" w:eastAsia="GHEA Grapalat" w:hAnsi="GHEA Grapalat" w:cs="GHEA Grapalat"/>
              </w:rPr>
            </w:pPr>
          </w:p>
        </w:tc>
      </w:tr>
    </w:tbl>
    <w:p w14:paraId="0817B113"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2CF223D2" w14:textId="77777777" w:rsidTr="00836F0C">
        <w:tc>
          <w:tcPr>
            <w:tcW w:w="2835" w:type="dxa"/>
            <w:shd w:val="clear" w:color="auto" w:fill="D9E2F3"/>
            <w:vAlign w:val="center"/>
          </w:tcPr>
          <w:p w14:paraId="0FF0DE5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268DE76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A43AFA2" w14:textId="77777777" w:rsidTr="00836F0C">
        <w:tc>
          <w:tcPr>
            <w:tcW w:w="2835" w:type="dxa"/>
            <w:shd w:val="clear" w:color="auto" w:fill="D9E2F3"/>
            <w:vAlign w:val="center"/>
          </w:tcPr>
          <w:p w14:paraId="6054EFE0"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r w:rsidRPr="003708D0">
              <w:t xml:space="preserve"> </w:t>
            </w:r>
          </w:p>
        </w:tc>
        <w:tc>
          <w:tcPr>
            <w:tcW w:w="6180" w:type="dxa"/>
            <w:vAlign w:val="center"/>
          </w:tcPr>
          <w:p w14:paraId="3583543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5999116" w14:textId="77777777" w:rsidTr="00836F0C">
        <w:tc>
          <w:tcPr>
            <w:tcW w:w="2835" w:type="dxa"/>
            <w:shd w:val="clear" w:color="auto" w:fill="D9E2F3"/>
            <w:vAlign w:val="center"/>
          </w:tcPr>
          <w:p w14:paraId="61B59CE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0F51864A"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C67D84F" w14:textId="77777777" w:rsidTr="00836F0C">
        <w:tc>
          <w:tcPr>
            <w:tcW w:w="2835" w:type="dxa"/>
            <w:shd w:val="clear" w:color="auto" w:fill="D9E2F3"/>
            <w:vAlign w:val="center"/>
          </w:tcPr>
          <w:p w14:paraId="2F5FC86B"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0898790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A263C34" w14:textId="77777777" w:rsidTr="00836F0C">
        <w:tc>
          <w:tcPr>
            <w:tcW w:w="2835" w:type="dxa"/>
            <w:shd w:val="clear" w:color="auto" w:fill="D9E2F3"/>
            <w:vAlign w:val="center"/>
          </w:tcPr>
          <w:p w14:paraId="16E2359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7F2E314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E14B85F" w14:textId="77777777" w:rsidTr="00836F0C">
        <w:trPr>
          <w:trHeight w:val="1361"/>
        </w:trPr>
        <w:tc>
          <w:tcPr>
            <w:tcW w:w="2835" w:type="dxa"/>
            <w:shd w:val="clear" w:color="auto" w:fill="D9E2F3"/>
            <w:vAlign w:val="center"/>
          </w:tcPr>
          <w:p w14:paraId="17E059A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Государтво регистрации</w:t>
            </w:r>
          </w:p>
        </w:tc>
        <w:tc>
          <w:tcPr>
            <w:tcW w:w="6180" w:type="dxa"/>
            <w:vAlign w:val="center"/>
          </w:tcPr>
          <w:p w14:paraId="14DC2F7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9FF26F1" w14:textId="77777777" w:rsidTr="00836F0C">
        <w:tc>
          <w:tcPr>
            <w:tcW w:w="2835" w:type="dxa"/>
            <w:shd w:val="clear" w:color="auto" w:fill="D9E2F3"/>
            <w:vAlign w:val="center"/>
          </w:tcPr>
          <w:p w14:paraId="5BF208CD"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F4876B6" w14:textId="77777777" w:rsidR="00F016A2" w:rsidRPr="003708D0" w:rsidRDefault="00F016A2" w:rsidP="00836F0C">
            <w:pPr>
              <w:spacing w:before="240" w:after="240"/>
              <w:rPr>
                <w:rFonts w:ascii="GHEA Grapalat" w:eastAsia="GHEA Grapalat" w:hAnsi="GHEA Grapalat" w:cs="GHEA Grapalat"/>
              </w:rPr>
            </w:pPr>
          </w:p>
        </w:tc>
      </w:tr>
    </w:tbl>
    <w:p w14:paraId="5C85CB15"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708D0">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708D0" w14:paraId="031405F8" w14:textId="77777777" w:rsidTr="00836F0C">
        <w:tc>
          <w:tcPr>
            <w:tcW w:w="2836" w:type="dxa"/>
            <w:shd w:val="clear" w:color="auto" w:fill="D9E2F3"/>
            <w:vAlign w:val="center"/>
          </w:tcPr>
          <w:p w14:paraId="13CCD52D" w14:textId="77777777" w:rsidR="00F016A2" w:rsidRPr="003708D0" w:rsidRDefault="00F016A2" w:rsidP="00836F0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6178" w:type="dxa"/>
            <w:vAlign w:val="center"/>
          </w:tcPr>
          <w:p w14:paraId="341ACC1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AED0910" w14:textId="77777777" w:rsidTr="00836F0C">
        <w:tc>
          <w:tcPr>
            <w:tcW w:w="2836" w:type="dxa"/>
            <w:shd w:val="clear" w:color="auto" w:fill="D9E2F3"/>
            <w:vAlign w:val="center"/>
          </w:tcPr>
          <w:p w14:paraId="3235A162" w14:textId="77777777" w:rsidR="00F016A2" w:rsidRPr="003708D0" w:rsidRDefault="00F016A2" w:rsidP="00836F0C">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78" w:type="dxa"/>
            <w:vAlign w:val="center"/>
          </w:tcPr>
          <w:p w14:paraId="4E7CFF79"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3708D0">
                  <w:rPr>
                    <w:rFonts w:ascii="MS Gothic" w:eastAsia="MS Gothic" w:hAnsi="MS Gothic" w:cs="GHEA Grapalat" w:hint="eastAsia"/>
                  </w:rPr>
                  <w:t>☐</w:t>
                </w:r>
              </w:sdtContent>
            </w:sdt>
            <w:r w:rsidR="00F016A2" w:rsidRPr="003708D0">
              <w:rPr>
                <w:rFonts w:ascii="GHEA Grapalat" w:eastAsia="GHEA Grapalat" w:hAnsi="GHEA Grapalat" w:cs="GHEA Grapalat"/>
              </w:rPr>
              <w:tab/>
              <w:t>Прямое участие</w:t>
            </w:r>
          </w:p>
          <w:p w14:paraId="2C61B1C1"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3708D0">
                  <w:rPr>
                    <w:rFonts w:ascii="MS Gothic" w:eastAsia="MS Gothic" w:hAnsi="MS Gothic" w:cs="GHEA Grapalat" w:hint="eastAsia"/>
                  </w:rPr>
                  <w:t>☐</w:t>
                </w:r>
              </w:sdtContent>
            </w:sdt>
            <w:r w:rsidR="00F016A2" w:rsidRPr="003708D0">
              <w:rPr>
                <w:rFonts w:ascii="GHEA Grapalat" w:eastAsia="GHEA Grapalat" w:hAnsi="GHEA Grapalat" w:cs="GHEA Grapalat"/>
              </w:rPr>
              <w:tab/>
              <w:t>Косвенное участие</w:t>
            </w:r>
          </w:p>
        </w:tc>
      </w:tr>
    </w:tbl>
    <w:p w14:paraId="32817D62" w14:textId="77777777" w:rsidR="00F016A2" w:rsidRPr="003708D0" w:rsidRDefault="00F016A2" w:rsidP="00F016A2">
      <w:pPr>
        <w:pBdr>
          <w:top w:val="nil"/>
          <w:left w:val="nil"/>
          <w:bottom w:val="nil"/>
          <w:right w:val="nil"/>
          <w:between w:val="nil"/>
        </w:pBdr>
        <w:spacing w:before="240"/>
        <w:rPr>
          <w:rFonts w:ascii="GHEA Grapalat" w:eastAsia="GHEA Grapalat" w:hAnsi="GHEA Grapalat" w:cs="GHEA Grapalat"/>
        </w:rPr>
      </w:pPr>
      <w:r w:rsidRPr="003708D0">
        <w:rPr>
          <w:rFonts w:ascii="GHEA Grapalat" w:hAnsi="GHEA Grapalat"/>
        </w:rPr>
        <w:lastRenderedPageBreak/>
        <w:br w:type="page"/>
      </w:r>
    </w:p>
    <w:p w14:paraId="2CB3F8E3" w14:textId="77777777" w:rsidR="00F016A2" w:rsidRPr="003708D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F5FDF9B"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5E710DD5" w14:textId="77777777" w:rsidTr="00836F0C">
        <w:tc>
          <w:tcPr>
            <w:tcW w:w="2837" w:type="dxa"/>
            <w:shd w:val="clear" w:color="auto" w:fill="D9E2F3"/>
            <w:vAlign w:val="center"/>
          </w:tcPr>
          <w:p w14:paraId="6C11E731"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государства</w:t>
            </w:r>
          </w:p>
        </w:tc>
        <w:tc>
          <w:tcPr>
            <w:tcW w:w="6180" w:type="dxa"/>
            <w:vAlign w:val="center"/>
          </w:tcPr>
          <w:p w14:paraId="05DF314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BE0A778" w14:textId="77777777" w:rsidTr="00836F0C">
        <w:tc>
          <w:tcPr>
            <w:tcW w:w="2837" w:type="dxa"/>
            <w:shd w:val="clear" w:color="auto" w:fill="D9E2F3"/>
            <w:vAlign w:val="center"/>
          </w:tcPr>
          <w:p w14:paraId="322C9D50"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муниципалитета</w:t>
            </w:r>
          </w:p>
        </w:tc>
        <w:tc>
          <w:tcPr>
            <w:tcW w:w="6180" w:type="dxa"/>
            <w:vAlign w:val="center"/>
          </w:tcPr>
          <w:p w14:paraId="749BE65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D146505" w14:textId="77777777" w:rsidTr="00836F0C">
        <w:tc>
          <w:tcPr>
            <w:tcW w:w="2837" w:type="dxa"/>
            <w:shd w:val="clear" w:color="auto" w:fill="D9E2F3"/>
            <w:vAlign w:val="center"/>
          </w:tcPr>
          <w:p w14:paraId="148576D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6180" w:type="dxa"/>
            <w:vAlign w:val="center"/>
          </w:tcPr>
          <w:p w14:paraId="5F2D048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8848F43" w14:textId="77777777" w:rsidTr="00836F0C">
        <w:tc>
          <w:tcPr>
            <w:tcW w:w="2837" w:type="dxa"/>
            <w:shd w:val="clear" w:color="auto" w:fill="D9E2F3"/>
            <w:vAlign w:val="center"/>
          </w:tcPr>
          <w:p w14:paraId="72745BD0"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80" w:type="dxa"/>
            <w:vAlign w:val="center"/>
          </w:tcPr>
          <w:p w14:paraId="74F32316"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2E95EBD1"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bl>
    <w:p w14:paraId="2078CB1E"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5090EEDA" w14:textId="77777777" w:rsidTr="00836F0C">
        <w:tc>
          <w:tcPr>
            <w:tcW w:w="2837" w:type="dxa"/>
            <w:shd w:val="clear" w:color="auto" w:fill="D9E2F3"/>
            <w:vAlign w:val="center"/>
          </w:tcPr>
          <w:p w14:paraId="5515063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международной организации</w:t>
            </w:r>
          </w:p>
        </w:tc>
        <w:tc>
          <w:tcPr>
            <w:tcW w:w="6180" w:type="dxa"/>
            <w:vAlign w:val="center"/>
          </w:tcPr>
          <w:p w14:paraId="229BDD99"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14E92E0" w14:textId="77777777" w:rsidTr="00836F0C">
        <w:tc>
          <w:tcPr>
            <w:tcW w:w="2837" w:type="dxa"/>
            <w:shd w:val="clear" w:color="auto" w:fill="D9E2F3"/>
            <w:vAlign w:val="center"/>
          </w:tcPr>
          <w:p w14:paraId="63280AD8"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234DEA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B211D99" w14:textId="77777777" w:rsidTr="00836F0C">
        <w:tc>
          <w:tcPr>
            <w:tcW w:w="2837" w:type="dxa"/>
            <w:shd w:val="clear" w:color="auto" w:fill="D9E2F3"/>
            <w:vAlign w:val="center"/>
          </w:tcPr>
          <w:p w14:paraId="0E654590"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w:t>
            </w:r>
            <w:r w:rsidRPr="003708D0" w:rsidDel="00C376E4">
              <w:rPr>
                <w:rFonts w:ascii="GHEA Grapalat" w:eastAsia="GHEA Grapalat" w:hAnsi="GHEA Grapalat" w:cs="GHEA Grapalat"/>
                <w:color w:val="000000"/>
              </w:rPr>
              <w:t xml:space="preserve"> </w:t>
            </w:r>
            <w:r w:rsidRPr="003708D0">
              <w:rPr>
                <w:rFonts w:ascii="GHEA Grapalat" w:eastAsia="GHEA Grapalat" w:hAnsi="GHEA Grapalat" w:cs="GHEA Grapalat"/>
                <w:color w:val="000000"/>
              </w:rPr>
              <w:t>(%)</w:t>
            </w:r>
          </w:p>
        </w:tc>
        <w:tc>
          <w:tcPr>
            <w:tcW w:w="6180" w:type="dxa"/>
            <w:vAlign w:val="center"/>
          </w:tcPr>
          <w:p w14:paraId="5E2A62E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4FDC861" w14:textId="77777777" w:rsidTr="00836F0C">
        <w:tc>
          <w:tcPr>
            <w:tcW w:w="2837" w:type="dxa"/>
            <w:shd w:val="clear" w:color="auto" w:fill="D9E2F3"/>
            <w:vAlign w:val="center"/>
          </w:tcPr>
          <w:p w14:paraId="60793CB7"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80" w:type="dxa"/>
            <w:vAlign w:val="center"/>
          </w:tcPr>
          <w:p w14:paraId="261B12EC"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77B1A46C"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bl>
    <w:p w14:paraId="46FD28E6" w14:textId="77777777" w:rsidR="00F016A2" w:rsidRPr="003708D0" w:rsidRDefault="00F016A2" w:rsidP="00F016A2">
      <w:pPr>
        <w:rPr>
          <w:rFonts w:ascii="GHEA Grapalat" w:eastAsia="GHEA Grapalat" w:hAnsi="GHEA Grapalat" w:cs="GHEA Grapalat"/>
          <w:b/>
        </w:rPr>
      </w:pPr>
      <w:r w:rsidRPr="003708D0">
        <w:rPr>
          <w:rFonts w:ascii="GHEA Grapalat" w:hAnsi="GHEA Grapalat"/>
        </w:rPr>
        <w:br w:type="page"/>
      </w:r>
    </w:p>
    <w:p w14:paraId="7916DC8A" w14:textId="77777777" w:rsidR="00F016A2" w:rsidRPr="003708D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Данные реального бенефициара</w:t>
      </w:r>
    </w:p>
    <w:p w14:paraId="7D1783EE"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708D0" w14:paraId="1AF9A287" w14:textId="77777777" w:rsidTr="00836F0C">
        <w:tc>
          <w:tcPr>
            <w:tcW w:w="2836" w:type="dxa"/>
            <w:shd w:val="clear" w:color="auto" w:fill="D9E2F3"/>
            <w:vAlign w:val="center"/>
          </w:tcPr>
          <w:p w14:paraId="0A2D2D96"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w:t>
            </w:r>
          </w:p>
        </w:tc>
        <w:tc>
          <w:tcPr>
            <w:tcW w:w="6178" w:type="dxa"/>
            <w:vAlign w:val="center"/>
          </w:tcPr>
          <w:p w14:paraId="023A8B2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00BDC35" w14:textId="77777777" w:rsidTr="00836F0C">
        <w:tc>
          <w:tcPr>
            <w:tcW w:w="2836" w:type="dxa"/>
            <w:shd w:val="clear" w:color="auto" w:fill="D9E2F3"/>
            <w:vAlign w:val="center"/>
          </w:tcPr>
          <w:p w14:paraId="75DCC77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Фамилия</w:t>
            </w:r>
          </w:p>
        </w:tc>
        <w:tc>
          <w:tcPr>
            <w:tcW w:w="6178" w:type="dxa"/>
            <w:vAlign w:val="center"/>
          </w:tcPr>
          <w:p w14:paraId="31DD40C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E0031EE" w14:textId="77777777" w:rsidTr="00836F0C">
        <w:tc>
          <w:tcPr>
            <w:tcW w:w="2836" w:type="dxa"/>
            <w:shd w:val="clear" w:color="auto" w:fill="D9E2F3"/>
            <w:vAlign w:val="center"/>
          </w:tcPr>
          <w:p w14:paraId="320B87AA"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Имя(латинскими буквами)</w:t>
            </w:r>
          </w:p>
        </w:tc>
        <w:tc>
          <w:tcPr>
            <w:tcW w:w="6178" w:type="dxa"/>
            <w:vAlign w:val="center"/>
          </w:tcPr>
          <w:p w14:paraId="7F60574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21EA672" w14:textId="77777777" w:rsidTr="00836F0C">
        <w:tc>
          <w:tcPr>
            <w:tcW w:w="2836" w:type="dxa"/>
            <w:shd w:val="clear" w:color="auto" w:fill="D9E2F3"/>
            <w:vAlign w:val="center"/>
          </w:tcPr>
          <w:p w14:paraId="58883EB7"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Фамилия (латинскими буквами)</w:t>
            </w:r>
          </w:p>
        </w:tc>
        <w:tc>
          <w:tcPr>
            <w:tcW w:w="6178" w:type="dxa"/>
            <w:vAlign w:val="center"/>
          </w:tcPr>
          <w:p w14:paraId="7DDAE8B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9CF5E63" w14:textId="77777777" w:rsidTr="00836F0C">
        <w:tc>
          <w:tcPr>
            <w:tcW w:w="2836" w:type="dxa"/>
            <w:shd w:val="clear" w:color="auto" w:fill="D9E2F3"/>
            <w:vAlign w:val="center"/>
          </w:tcPr>
          <w:p w14:paraId="7CE447E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Гражданство</w:t>
            </w:r>
          </w:p>
        </w:tc>
        <w:tc>
          <w:tcPr>
            <w:tcW w:w="6178" w:type="dxa"/>
            <w:vAlign w:val="center"/>
          </w:tcPr>
          <w:p w14:paraId="5CA6E5E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58B82F8" w14:textId="77777777" w:rsidTr="00836F0C">
        <w:tc>
          <w:tcPr>
            <w:tcW w:w="2836" w:type="dxa"/>
            <w:shd w:val="clear" w:color="auto" w:fill="D9E2F3"/>
            <w:vAlign w:val="center"/>
          </w:tcPr>
          <w:p w14:paraId="7364B2A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рождения</w:t>
            </w:r>
          </w:p>
        </w:tc>
        <w:tc>
          <w:tcPr>
            <w:tcW w:w="6178" w:type="dxa"/>
            <w:vAlign w:val="center"/>
          </w:tcPr>
          <w:p w14:paraId="7926EE29" w14:textId="77777777" w:rsidR="00F016A2" w:rsidRPr="003708D0" w:rsidRDefault="00F016A2" w:rsidP="00836F0C">
            <w:pPr>
              <w:spacing w:before="240" w:after="240"/>
              <w:rPr>
                <w:rFonts w:ascii="GHEA Grapalat" w:eastAsia="GHEA Grapalat" w:hAnsi="GHEA Grapalat" w:cs="GHEA Grapalat"/>
              </w:rPr>
            </w:pPr>
          </w:p>
        </w:tc>
      </w:tr>
    </w:tbl>
    <w:p w14:paraId="342C4979"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708D0" w14:paraId="2752687F" w14:textId="77777777" w:rsidTr="00836F0C">
        <w:tc>
          <w:tcPr>
            <w:tcW w:w="2977" w:type="dxa"/>
            <w:shd w:val="clear" w:color="auto" w:fill="D9E2F3"/>
            <w:vAlign w:val="center"/>
          </w:tcPr>
          <w:p w14:paraId="220B7795"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Тип документа</w:t>
            </w:r>
          </w:p>
        </w:tc>
        <w:tc>
          <w:tcPr>
            <w:tcW w:w="6096" w:type="dxa"/>
            <w:vAlign w:val="center"/>
          </w:tcPr>
          <w:p w14:paraId="2CF753B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21DDC5F" w14:textId="77777777" w:rsidTr="00836F0C">
        <w:tc>
          <w:tcPr>
            <w:tcW w:w="2977" w:type="dxa"/>
            <w:shd w:val="clear" w:color="auto" w:fill="D9E2F3"/>
            <w:vAlign w:val="center"/>
          </w:tcPr>
          <w:p w14:paraId="1F7F96A6"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документа</w:t>
            </w:r>
          </w:p>
        </w:tc>
        <w:tc>
          <w:tcPr>
            <w:tcW w:w="6096" w:type="dxa"/>
            <w:vAlign w:val="center"/>
          </w:tcPr>
          <w:p w14:paraId="7CC30ED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082E57B" w14:textId="77777777" w:rsidTr="00836F0C">
        <w:tc>
          <w:tcPr>
            <w:tcW w:w="2977" w:type="dxa"/>
            <w:shd w:val="clear" w:color="auto" w:fill="D9E2F3"/>
            <w:vAlign w:val="center"/>
          </w:tcPr>
          <w:p w14:paraId="2E9C093F" w14:textId="77777777" w:rsidR="00F016A2" w:rsidRPr="003708D0" w:rsidRDefault="00F016A2" w:rsidP="00836F0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предоставления</w:t>
            </w:r>
          </w:p>
        </w:tc>
        <w:tc>
          <w:tcPr>
            <w:tcW w:w="6096" w:type="dxa"/>
            <w:vAlign w:val="center"/>
          </w:tcPr>
          <w:p w14:paraId="331B7C7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D7045CC" w14:textId="77777777" w:rsidTr="00836F0C">
        <w:tc>
          <w:tcPr>
            <w:tcW w:w="2977" w:type="dxa"/>
            <w:shd w:val="clear" w:color="auto" w:fill="D9E2F3"/>
            <w:vAlign w:val="center"/>
          </w:tcPr>
          <w:p w14:paraId="78AA6A02" w14:textId="77777777" w:rsidR="00F016A2" w:rsidRPr="003708D0" w:rsidRDefault="00F016A2" w:rsidP="00836F0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708D0">
              <w:rPr>
                <w:rFonts w:ascii="GHEA Grapalat" w:eastAsia="GHEA Grapalat" w:hAnsi="GHEA Grapalat" w:cs="GHEA Grapalat"/>
                <w:color w:val="000000"/>
              </w:rPr>
              <w:t>Предоставляющий орган</w:t>
            </w:r>
          </w:p>
        </w:tc>
        <w:tc>
          <w:tcPr>
            <w:tcW w:w="6096" w:type="dxa"/>
            <w:vAlign w:val="center"/>
          </w:tcPr>
          <w:p w14:paraId="3CB1D61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C1D14A1" w14:textId="77777777" w:rsidTr="00836F0C">
        <w:tc>
          <w:tcPr>
            <w:tcW w:w="2977" w:type="dxa"/>
            <w:shd w:val="clear" w:color="auto" w:fill="D9E2F3"/>
            <w:vAlign w:val="center"/>
          </w:tcPr>
          <w:p w14:paraId="2732511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НЗОУ или эквивалентный номер</w:t>
            </w:r>
          </w:p>
        </w:tc>
        <w:tc>
          <w:tcPr>
            <w:tcW w:w="6096" w:type="dxa"/>
            <w:vAlign w:val="center"/>
          </w:tcPr>
          <w:p w14:paraId="505EB39B" w14:textId="77777777" w:rsidR="00F016A2" w:rsidRPr="003708D0" w:rsidRDefault="00F016A2" w:rsidP="00836F0C">
            <w:pPr>
              <w:spacing w:before="240" w:after="240"/>
              <w:rPr>
                <w:rFonts w:ascii="GHEA Grapalat" w:eastAsia="GHEA Grapalat" w:hAnsi="GHEA Grapalat" w:cs="GHEA Grapalat"/>
              </w:rPr>
            </w:pPr>
          </w:p>
        </w:tc>
      </w:tr>
    </w:tbl>
    <w:p w14:paraId="62AD3DBA"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708D0" w14:paraId="511A919E" w14:textId="77777777" w:rsidTr="00836F0C">
        <w:tc>
          <w:tcPr>
            <w:tcW w:w="2943" w:type="dxa"/>
            <w:shd w:val="clear" w:color="auto" w:fill="D9E2F3"/>
            <w:vAlign w:val="center"/>
          </w:tcPr>
          <w:p w14:paraId="2B25EF3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w:t>
            </w:r>
          </w:p>
        </w:tc>
        <w:tc>
          <w:tcPr>
            <w:tcW w:w="6072" w:type="dxa"/>
            <w:vAlign w:val="center"/>
          </w:tcPr>
          <w:p w14:paraId="695731B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A605D38" w14:textId="77777777" w:rsidTr="00836F0C">
        <w:tc>
          <w:tcPr>
            <w:tcW w:w="2943" w:type="dxa"/>
            <w:shd w:val="clear" w:color="auto" w:fill="D9E2F3"/>
            <w:vAlign w:val="center"/>
          </w:tcPr>
          <w:p w14:paraId="0351425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Муниципалитет</w:t>
            </w:r>
          </w:p>
        </w:tc>
        <w:tc>
          <w:tcPr>
            <w:tcW w:w="6072" w:type="dxa"/>
            <w:vAlign w:val="center"/>
          </w:tcPr>
          <w:p w14:paraId="5F6A418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9E63C52" w14:textId="77777777" w:rsidTr="00836F0C">
        <w:tc>
          <w:tcPr>
            <w:tcW w:w="2943" w:type="dxa"/>
            <w:shd w:val="clear" w:color="auto" w:fill="D9E2F3"/>
            <w:vAlign w:val="center"/>
          </w:tcPr>
          <w:p w14:paraId="2DE4E5EB" w14:textId="77777777" w:rsidR="00F016A2" w:rsidRPr="003708D0" w:rsidRDefault="00F016A2" w:rsidP="00836F0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 xml:space="preserve">Административно-территориальная </w:t>
            </w:r>
            <w:r w:rsidRPr="003708D0">
              <w:rPr>
                <w:rFonts w:ascii="GHEA Grapalat" w:eastAsia="GHEA Grapalat" w:hAnsi="GHEA Grapalat" w:cs="GHEA Grapalat"/>
                <w:color w:val="000000"/>
              </w:rPr>
              <w:lastRenderedPageBreak/>
              <w:t>единица</w:t>
            </w:r>
          </w:p>
        </w:tc>
        <w:tc>
          <w:tcPr>
            <w:tcW w:w="6072" w:type="dxa"/>
            <w:vAlign w:val="center"/>
          </w:tcPr>
          <w:p w14:paraId="4155212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B40150E" w14:textId="77777777" w:rsidTr="00836F0C">
        <w:tc>
          <w:tcPr>
            <w:tcW w:w="2943" w:type="dxa"/>
            <w:shd w:val="clear" w:color="auto" w:fill="D9E2F3"/>
            <w:vAlign w:val="center"/>
          </w:tcPr>
          <w:p w14:paraId="10A4FD7E" w14:textId="77777777" w:rsidR="00F016A2" w:rsidRPr="003708D0" w:rsidRDefault="00F016A2" w:rsidP="00836F0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708D0">
              <w:rPr>
                <w:rFonts w:ascii="GHEA Grapalat" w:eastAsia="GHEA Grapalat" w:hAnsi="GHEA Grapalat" w:cs="GHEA Grapalat"/>
                <w:color w:val="000000"/>
              </w:rPr>
              <w:t>Название улицы, здание (дом), квартира</w:t>
            </w:r>
          </w:p>
        </w:tc>
        <w:tc>
          <w:tcPr>
            <w:tcW w:w="6072" w:type="dxa"/>
            <w:vAlign w:val="center"/>
          </w:tcPr>
          <w:p w14:paraId="249D8D3D" w14:textId="77777777" w:rsidR="00F016A2" w:rsidRPr="003708D0" w:rsidRDefault="00F016A2" w:rsidP="00836F0C">
            <w:pPr>
              <w:spacing w:before="240" w:after="240"/>
              <w:rPr>
                <w:rFonts w:ascii="GHEA Grapalat" w:eastAsia="GHEA Grapalat" w:hAnsi="GHEA Grapalat" w:cs="GHEA Grapalat"/>
              </w:rPr>
            </w:pPr>
          </w:p>
        </w:tc>
      </w:tr>
    </w:tbl>
    <w:p w14:paraId="7474A741"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708D0" w14:paraId="0B451B8C" w14:textId="77777777" w:rsidTr="00836F0C">
        <w:tc>
          <w:tcPr>
            <w:tcW w:w="2837" w:type="dxa"/>
            <w:shd w:val="clear" w:color="auto" w:fill="D9E2F3"/>
            <w:vAlign w:val="center"/>
          </w:tcPr>
          <w:p w14:paraId="3A415B67"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w:t>
            </w:r>
          </w:p>
        </w:tc>
        <w:tc>
          <w:tcPr>
            <w:tcW w:w="6178" w:type="dxa"/>
            <w:vAlign w:val="center"/>
          </w:tcPr>
          <w:p w14:paraId="785C62B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0FD862B" w14:textId="77777777" w:rsidTr="00836F0C">
        <w:tc>
          <w:tcPr>
            <w:tcW w:w="2837" w:type="dxa"/>
            <w:shd w:val="clear" w:color="auto" w:fill="D9E2F3"/>
            <w:vAlign w:val="center"/>
          </w:tcPr>
          <w:p w14:paraId="753E7B8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Муниципалитет</w:t>
            </w:r>
          </w:p>
        </w:tc>
        <w:tc>
          <w:tcPr>
            <w:tcW w:w="6178" w:type="dxa"/>
            <w:vAlign w:val="center"/>
          </w:tcPr>
          <w:p w14:paraId="7916210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DFDEA4F" w14:textId="77777777" w:rsidTr="00836F0C">
        <w:tc>
          <w:tcPr>
            <w:tcW w:w="2837" w:type="dxa"/>
            <w:shd w:val="clear" w:color="auto" w:fill="D9E2F3"/>
            <w:vAlign w:val="center"/>
          </w:tcPr>
          <w:p w14:paraId="7911193A"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Административно-территориальная единица</w:t>
            </w:r>
          </w:p>
        </w:tc>
        <w:tc>
          <w:tcPr>
            <w:tcW w:w="6178" w:type="dxa"/>
            <w:vAlign w:val="center"/>
          </w:tcPr>
          <w:p w14:paraId="2001BEB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D76BFB9" w14:textId="77777777" w:rsidTr="00836F0C">
        <w:tc>
          <w:tcPr>
            <w:tcW w:w="2837" w:type="dxa"/>
            <w:shd w:val="clear" w:color="auto" w:fill="D9E2F3"/>
            <w:vAlign w:val="center"/>
          </w:tcPr>
          <w:p w14:paraId="1112E09F"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улицы, здание (дом), квартира</w:t>
            </w:r>
          </w:p>
        </w:tc>
        <w:tc>
          <w:tcPr>
            <w:tcW w:w="6178" w:type="dxa"/>
            <w:vAlign w:val="center"/>
          </w:tcPr>
          <w:p w14:paraId="1C3FFA6C" w14:textId="77777777" w:rsidR="00F016A2" w:rsidRPr="003708D0" w:rsidRDefault="00F016A2" w:rsidP="00836F0C">
            <w:pPr>
              <w:spacing w:before="240" w:after="240"/>
              <w:rPr>
                <w:rFonts w:ascii="GHEA Grapalat" w:eastAsia="GHEA Grapalat" w:hAnsi="GHEA Grapalat" w:cs="GHEA Grapalat"/>
              </w:rPr>
            </w:pPr>
          </w:p>
        </w:tc>
      </w:tr>
    </w:tbl>
    <w:p w14:paraId="2FA608C8"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Основания являться реальным бенефициаром</w:t>
      </w:r>
      <w:r w:rsidRPr="003708D0" w:rsidDel="00F76C18">
        <w:rPr>
          <w:rFonts w:ascii="GHEA Grapalat" w:eastAsia="GHEA Grapalat" w:hAnsi="GHEA Grapalat" w:cs="GHEA Grapalat"/>
          <w:i/>
          <w:color w:val="000000"/>
        </w:rPr>
        <w:t xml:space="preserve"> </w:t>
      </w:r>
      <w:r w:rsidRPr="003708D0">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708D0" w14:paraId="458100F6" w14:textId="77777777" w:rsidTr="00836F0C">
        <w:trPr>
          <w:trHeight w:val="924"/>
        </w:trPr>
        <w:tc>
          <w:tcPr>
            <w:tcW w:w="9016" w:type="dxa"/>
            <w:gridSpan w:val="2"/>
            <w:vAlign w:val="center"/>
          </w:tcPr>
          <w:p w14:paraId="0FAB9BB4" w14:textId="77777777" w:rsidR="00F016A2" w:rsidRPr="003708D0" w:rsidRDefault="00B415AB"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а</w:t>
            </w:r>
            <w:r w:rsidR="00F016A2" w:rsidRPr="003708D0">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708D0" w14:paraId="56B6E4B9" w14:textId="77777777" w:rsidTr="00836F0C">
        <w:trPr>
          <w:trHeight w:val="684"/>
        </w:trPr>
        <w:tc>
          <w:tcPr>
            <w:tcW w:w="4508" w:type="dxa"/>
            <w:shd w:val="clear" w:color="auto" w:fill="D9E2F3"/>
            <w:vAlign w:val="center"/>
          </w:tcPr>
          <w:p w14:paraId="010EBC88"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w:t>
            </w:r>
            <w:r w:rsidRPr="003708D0" w:rsidDel="00C376E4">
              <w:rPr>
                <w:rFonts w:ascii="GHEA Grapalat" w:eastAsia="GHEA Grapalat" w:hAnsi="GHEA Grapalat" w:cs="GHEA Grapalat"/>
                <w:color w:val="000000"/>
              </w:rPr>
              <w:t xml:space="preserve"> </w:t>
            </w:r>
            <w:r w:rsidRPr="003708D0">
              <w:rPr>
                <w:rFonts w:ascii="GHEA Grapalat" w:eastAsia="GHEA Grapalat" w:hAnsi="GHEA Grapalat" w:cs="GHEA Grapalat"/>
                <w:color w:val="000000"/>
              </w:rPr>
              <w:t>(%)</w:t>
            </w:r>
          </w:p>
        </w:tc>
        <w:tc>
          <w:tcPr>
            <w:tcW w:w="4508" w:type="dxa"/>
            <w:shd w:val="clear" w:color="auto" w:fill="FFFFFF"/>
            <w:vAlign w:val="center"/>
          </w:tcPr>
          <w:p w14:paraId="2D6354B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9CD9375" w14:textId="77777777" w:rsidTr="00836F0C">
        <w:trPr>
          <w:trHeight w:val="1282"/>
        </w:trPr>
        <w:tc>
          <w:tcPr>
            <w:tcW w:w="4508" w:type="dxa"/>
            <w:shd w:val="clear" w:color="auto" w:fill="D9E2F3"/>
            <w:vAlign w:val="center"/>
          </w:tcPr>
          <w:p w14:paraId="4171818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4508" w:type="dxa"/>
            <w:vAlign w:val="center"/>
          </w:tcPr>
          <w:p w14:paraId="3A832B5A"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5522F994"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r w:rsidR="00F016A2" w:rsidRPr="003708D0" w14:paraId="4DB2FA3A" w14:textId="77777777" w:rsidTr="00836F0C">
        <w:tc>
          <w:tcPr>
            <w:tcW w:w="9016" w:type="dxa"/>
            <w:gridSpan w:val="2"/>
            <w:vAlign w:val="center"/>
          </w:tcPr>
          <w:p w14:paraId="1E9ED08A"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б</w:t>
            </w:r>
            <w:r w:rsidR="00F016A2" w:rsidRPr="003708D0">
              <w:rPr>
                <w:rFonts w:eastAsia="Cambria Math"/>
              </w:rPr>
              <w:t>․</w:t>
            </w:r>
            <w:r w:rsidR="00F016A2" w:rsidRPr="003708D0">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3708D0" w14:paraId="4CB9FDC9" w14:textId="77777777" w:rsidTr="00836F0C">
        <w:tc>
          <w:tcPr>
            <w:tcW w:w="9016" w:type="dxa"/>
            <w:gridSpan w:val="2"/>
            <w:vAlign w:val="center"/>
          </w:tcPr>
          <w:p w14:paraId="66365078" w14:textId="77777777" w:rsidR="00F016A2" w:rsidRPr="003708D0" w:rsidRDefault="00B415AB"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в</w:t>
            </w:r>
            <w:r w:rsidR="00F016A2" w:rsidRPr="003708D0">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708D0">
              <w:rPr>
                <w:rFonts w:ascii="GHEA Grapalat" w:eastAsia="GHEA Grapalat" w:hAnsi="GHEA Grapalat" w:cs="GHEA Grapalat"/>
                <w:lang w:val="hy-AM"/>
              </w:rPr>
              <w:t>б</w:t>
            </w:r>
            <w:r w:rsidR="00F016A2" w:rsidRPr="003708D0">
              <w:rPr>
                <w:rFonts w:ascii="GHEA Grapalat" w:eastAsia="GHEA Grapalat" w:hAnsi="GHEA Grapalat" w:cs="GHEA Grapalat"/>
              </w:rPr>
              <w:t>"</w:t>
            </w:r>
          </w:p>
        </w:tc>
      </w:tr>
    </w:tbl>
    <w:p w14:paraId="1649DAF8"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lastRenderedPageBreak/>
        <w:t>Основания являться реальным бенефициаром</w:t>
      </w:r>
      <w:r w:rsidRPr="003708D0" w:rsidDel="00F76C18">
        <w:rPr>
          <w:rFonts w:ascii="GHEA Grapalat" w:eastAsia="GHEA Grapalat" w:hAnsi="GHEA Grapalat" w:cs="GHEA Grapalat"/>
          <w:i/>
          <w:color w:val="000000"/>
        </w:rPr>
        <w:t xml:space="preserve"> </w:t>
      </w:r>
      <w:r w:rsidRPr="003708D0">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708D0" w14:paraId="0F6C40AC" w14:textId="77777777" w:rsidTr="00836F0C">
        <w:trPr>
          <w:trHeight w:val="924"/>
        </w:trPr>
        <w:tc>
          <w:tcPr>
            <w:tcW w:w="9016" w:type="dxa"/>
            <w:gridSpan w:val="2"/>
            <w:vAlign w:val="center"/>
          </w:tcPr>
          <w:p w14:paraId="2A62127E" w14:textId="77777777" w:rsidR="00F016A2" w:rsidRPr="003708D0" w:rsidRDefault="00B415AB"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а</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3708D0" w14:paraId="1C679249" w14:textId="77777777" w:rsidTr="00836F0C">
        <w:trPr>
          <w:trHeight w:val="684"/>
        </w:trPr>
        <w:tc>
          <w:tcPr>
            <w:tcW w:w="4508" w:type="dxa"/>
            <w:shd w:val="clear" w:color="auto" w:fill="D9E2F3"/>
            <w:vAlign w:val="center"/>
          </w:tcPr>
          <w:p w14:paraId="46F9B23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4508" w:type="dxa"/>
            <w:shd w:val="clear" w:color="auto" w:fill="auto"/>
            <w:vAlign w:val="center"/>
          </w:tcPr>
          <w:p w14:paraId="7437D15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75B61C4" w14:textId="77777777" w:rsidTr="00836F0C">
        <w:trPr>
          <w:trHeight w:val="1282"/>
        </w:trPr>
        <w:tc>
          <w:tcPr>
            <w:tcW w:w="4508" w:type="dxa"/>
            <w:shd w:val="clear" w:color="auto" w:fill="D9E2F3"/>
            <w:vAlign w:val="center"/>
          </w:tcPr>
          <w:p w14:paraId="4C63C8AB"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4508" w:type="dxa"/>
            <w:vAlign w:val="center"/>
          </w:tcPr>
          <w:p w14:paraId="2B163345"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0DB9AE2B"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r w:rsidR="00F016A2" w:rsidRPr="003708D0" w14:paraId="79F258C5" w14:textId="77777777" w:rsidTr="00836F0C">
        <w:tc>
          <w:tcPr>
            <w:tcW w:w="9016" w:type="dxa"/>
            <w:gridSpan w:val="2"/>
            <w:vAlign w:val="center"/>
          </w:tcPr>
          <w:p w14:paraId="77C2743E"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б</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 xml:space="preserve">имеет право назначать или </w:t>
            </w:r>
            <w:r w:rsidR="00F016A2" w:rsidRPr="003708D0">
              <w:rPr>
                <w:rFonts w:ascii="GHEA Grapalat" w:eastAsia="GHEA Grapalat" w:hAnsi="GHEA Grapalat" w:cs="GHEA Grapalat"/>
                <w:lang w:eastAsia="hy-AM"/>
              </w:rPr>
              <w:t>освобождать</w:t>
            </w:r>
            <w:r w:rsidR="00F016A2" w:rsidRPr="003708D0">
              <w:rPr>
                <w:rFonts w:ascii="GHEA Grapalat" w:eastAsia="GHEA Grapalat" w:hAnsi="GHEA Grapalat" w:cs="GHEA Grapalat"/>
              </w:rPr>
              <w:t xml:space="preserve"> большинство членов органов управления юридического лица</w:t>
            </w:r>
          </w:p>
        </w:tc>
      </w:tr>
      <w:tr w:rsidR="00F016A2" w:rsidRPr="003708D0" w14:paraId="19215CC4" w14:textId="77777777" w:rsidTr="00836F0C">
        <w:tc>
          <w:tcPr>
            <w:tcW w:w="9016" w:type="dxa"/>
            <w:gridSpan w:val="2"/>
            <w:vAlign w:val="center"/>
          </w:tcPr>
          <w:p w14:paraId="61446D48"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в</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708D0" w14:paraId="3CD615BB" w14:textId="77777777" w:rsidTr="00836F0C">
        <w:tc>
          <w:tcPr>
            <w:tcW w:w="9016" w:type="dxa"/>
            <w:gridSpan w:val="2"/>
            <w:vAlign w:val="center"/>
          </w:tcPr>
          <w:p w14:paraId="2FF09D7A"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г</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3708D0" w14:paraId="05C66857" w14:textId="77777777" w:rsidTr="00836F0C">
        <w:tc>
          <w:tcPr>
            <w:tcW w:w="9016" w:type="dxa"/>
            <w:gridSpan w:val="2"/>
            <w:vAlign w:val="center"/>
          </w:tcPr>
          <w:p w14:paraId="7C0C7A8D" w14:textId="77777777" w:rsidR="00F016A2" w:rsidRPr="003708D0" w:rsidRDefault="00B415AB" w:rsidP="00836F0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д</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79D817D"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3A393347" w14:textId="77777777" w:rsidTr="00836F0C">
        <w:tc>
          <w:tcPr>
            <w:tcW w:w="2837" w:type="dxa"/>
            <w:shd w:val="clear" w:color="auto" w:fill="D9E2F3"/>
            <w:vAlign w:val="center"/>
          </w:tcPr>
          <w:p w14:paraId="607D4E82" w14:textId="77777777" w:rsidR="00F016A2" w:rsidRPr="003708D0" w:rsidRDefault="00F016A2" w:rsidP="00836F0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239B09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A7D26E6" w14:textId="77777777" w:rsidTr="00836F0C">
        <w:tc>
          <w:tcPr>
            <w:tcW w:w="2837" w:type="dxa"/>
            <w:shd w:val="clear" w:color="auto" w:fill="D9E2F3"/>
            <w:vAlign w:val="center"/>
          </w:tcPr>
          <w:p w14:paraId="3F710622" w14:textId="77777777" w:rsidR="00F016A2" w:rsidRPr="003708D0" w:rsidRDefault="00F016A2" w:rsidP="00836F0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t>Осуществление контроля за организацией</w:t>
            </w:r>
          </w:p>
        </w:tc>
        <w:tc>
          <w:tcPr>
            <w:tcW w:w="6180" w:type="dxa"/>
            <w:vAlign w:val="center"/>
          </w:tcPr>
          <w:p w14:paraId="6E0509EF"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Отдельно</w:t>
            </w:r>
          </w:p>
          <w:p w14:paraId="525B0FE2" w14:textId="77777777" w:rsidR="00F016A2" w:rsidRPr="003708D0" w:rsidRDefault="00B415AB" w:rsidP="00836F0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Совместно с аффилированными лицами</w:t>
            </w:r>
          </w:p>
        </w:tc>
      </w:tr>
      <w:tr w:rsidR="00F016A2" w:rsidRPr="003708D0" w14:paraId="1580C679" w14:textId="77777777" w:rsidTr="00836F0C">
        <w:tc>
          <w:tcPr>
            <w:tcW w:w="2837" w:type="dxa"/>
            <w:shd w:val="clear" w:color="auto" w:fill="D9E2F3"/>
            <w:vAlign w:val="center"/>
          </w:tcPr>
          <w:p w14:paraId="7E49F834" w14:textId="77777777" w:rsidR="00F016A2" w:rsidRPr="003708D0" w:rsidRDefault="00F016A2" w:rsidP="00836F0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6C3DAFF"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Да</w:t>
            </w:r>
          </w:p>
          <w:p w14:paraId="52B56F6F" w14:textId="77777777" w:rsidR="00F016A2" w:rsidRPr="003708D0" w:rsidRDefault="00B415AB"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Нет</w:t>
            </w:r>
          </w:p>
        </w:tc>
      </w:tr>
    </w:tbl>
    <w:p w14:paraId="084ADEEF"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6B35BF2E" w14:textId="77777777" w:rsidTr="00836F0C">
        <w:tc>
          <w:tcPr>
            <w:tcW w:w="2837" w:type="dxa"/>
            <w:shd w:val="clear" w:color="auto" w:fill="D9E2F3"/>
            <w:vAlign w:val="center"/>
          </w:tcPr>
          <w:p w14:paraId="3B573B89"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электронной почты</w:t>
            </w:r>
          </w:p>
        </w:tc>
        <w:tc>
          <w:tcPr>
            <w:tcW w:w="6180" w:type="dxa"/>
            <w:vAlign w:val="center"/>
          </w:tcPr>
          <w:p w14:paraId="1C93BFE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95A8684" w14:textId="77777777" w:rsidTr="00836F0C">
        <w:tc>
          <w:tcPr>
            <w:tcW w:w="2837" w:type="dxa"/>
            <w:shd w:val="clear" w:color="auto" w:fill="D9E2F3"/>
            <w:vAlign w:val="center"/>
          </w:tcPr>
          <w:p w14:paraId="07F445B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телефона</w:t>
            </w:r>
          </w:p>
        </w:tc>
        <w:tc>
          <w:tcPr>
            <w:tcW w:w="6180" w:type="dxa"/>
            <w:vAlign w:val="center"/>
          </w:tcPr>
          <w:p w14:paraId="41245195" w14:textId="77777777" w:rsidR="00F016A2" w:rsidRPr="003708D0" w:rsidRDefault="00F016A2" w:rsidP="00836F0C">
            <w:pPr>
              <w:spacing w:before="240" w:after="240"/>
              <w:rPr>
                <w:rFonts w:ascii="GHEA Grapalat" w:eastAsia="GHEA Grapalat" w:hAnsi="GHEA Grapalat" w:cs="GHEA Grapalat"/>
              </w:rPr>
            </w:pPr>
          </w:p>
        </w:tc>
      </w:tr>
    </w:tbl>
    <w:p w14:paraId="10E73113" w14:textId="77777777" w:rsidR="00F016A2" w:rsidRPr="003708D0"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3708D0">
        <w:rPr>
          <w:rFonts w:ascii="GHEA Grapalat" w:hAnsi="GHEA Grapalat"/>
        </w:rPr>
        <w:br w:type="page"/>
      </w:r>
    </w:p>
    <w:p w14:paraId="10526572" w14:textId="77777777" w:rsidR="00F016A2" w:rsidRPr="003708D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Промежуточные юридические лица</w:t>
      </w:r>
    </w:p>
    <w:p w14:paraId="440A7B17"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354CC04C" w14:textId="77777777" w:rsidTr="00836F0C">
        <w:tc>
          <w:tcPr>
            <w:tcW w:w="2835" w:type="dxa"/>
            <w:shd w:val="clear" w:color="auto" w:fill="D9E2F3"/>
            <w:vAlign w:val="center"/>
          </w:tcPr>
          <w:p w14:paraId="6120EF6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478E332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8A231FC" w14:textId="77777777" w:rsidTr="00836F0C">
        <w:tc>
          <w:tcPr>
            <w:tcW w:w="2835" w:type="dxa"/>
            <w:shd w:val="clear" w:color="auto" w:fill="D9E2F3"/>
            <w:vAlign w:val="center"/>
          </w:tcPr>
          <w:p w14:paraId="5C7A03B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p>
        </w:tc>
        <w:tc>
          <w:tcPr>
            <w:tcW w:w="6180" w:type="dxa"/>
            <w:vAlign w:val="center"/>
          </w:tcPr>
          <w:p w14:paraId="4FEE6B9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924009C" w14:textId="77777777" w:rsidTr="00836F0C">
        <w:tc>
          <w:tcPr>
            <w:tcW w:w="2835" w:type="dxa"/>
            <w:shd w:val="clear" w:color="auto" w:fill="D9E2F3"/>
            <w:vAlign w:val="center"/>
          </w:tcPr>
          <w:p w14:paraId="516457E1"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118C299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D1298C5" w14:textId="77777777" w:rsidTr="00836F0C">
        <w:tc>
          <w:tcPr>
            <w:tcW w:w="2835" w:type="dxa"/>
            <w:shd w:val="clear" w:color="auto" w:fill="D9E2F3"/>
            <w:vAlign w:val="center"/>
          </w:tcPr>
          <w:p w14:paraId="0538457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5ACD326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FBE7C9F" w14:textId="77777777" w:rsidTr="00836F0C">
        <w:tc>
          <w:tcPr>
            <w:tcW w:w="2835" w:type="dxa"/>
            <w:shd w:val="clear" w:color="auto" w:fill="D9E2F3"/>
            <w:vAlign w:val="center"/>
          </w:tcPr>
          <w:p w14:paraId="1D7B75C4"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24619C8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14C274B" w14:textId="77777777" w:rsidTr="00836F0C">
        <w:tc>
          <w:tcPr>
            <w:tcW w:w="2835" w:type="dxa"/>
            <w:shd w:val="clear" w:color="auto" w:fill="D9E2F3"/>
            <w:vAlign w:val="center"/>
          </w:tcPr>
          <w:p w14:paraId="59BFC597"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 регистрации</w:t>
            </w:r>
          </w:p>
        </w:tc>
        <w:tc>
          <w:tcPr>
            <w:tcW w:w="6180" w:type="dxa"/>
            <w:vAlign w:val="center"/>
          </w:tcPr>
          <w:p w14:paraId="2D0C05ED"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0BDB19B" w14:textId="77777777" w:rsidTr="00836F0C">
        <w:tc>
          <w:tcPr>
            <w:tcW w:w="2835" w:type="dxa"/>
            <w:shd w:val="clear" w:color="auto" w:fill="D9E2F3"/>
            <w:vAlign w:val="center"/>
          </w:tcPr>
          <w:p w14:paraId="218C4C0E"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4E6677" w14:textId="77777777" w:rsidR="00F016A2" w:rsidRPr="003708D0" w:rsidRDefault="00F016A2" w:rsidP="00836F0C">
            <w:pPr>
              <w:spacing w:before="240" w:after="240"/>
              <w:rPr>
                <w:rFonts w:ascii="GHEA Grapalat" w:eastAsia="GHEA Grapalat" w:hAnsi="GHEA Grapalat" w:cs="GHEA Grapalat"/>
              </w:rPr>
            </w:pPr>
          </w:p>
        </w:tc>
      </w:tr>
    </w:tbl>
    <w:p w14:paraId="485360FF" w14:textId="77777777" w:rsidR="00F016A2" w:rsidRPr="003708D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376D30F0" w14:textId="77777777" w:rsidTr="00836F0C">
        <w:trPr>
          <w:trHeight w:val="853"/>
        </w:trPr>
        <w:tc>
          <w:tcPr>
            <w:tcW w:w="2835" w:type="dxa"/>
            <w:vMerge w:val="restart"/>
            <w:shd w:val="clear" w:color="auto" w:fill="D9E2F3"/>
            <w:vAlign w:val="center"/>
          </w:tcPr>
          <w:p w14:paraId="41BD00BC" w14:textId="77777777" w:rsidR="00F016A2" w:rsidRPr="003708D0" w:rsidRDefault="00F016A2" w:rsidP="00836F0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AD20DE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57AE4A6" w14:textId="77777777" w:rsidTr="00836F0C">
        <w:trPr>
          <w:trHeight w:val="850"/>
        </w:trPr>
        <w:tc>
          <w:tcPr>
            <w:tcW w:w="2835" w:type="dxa"/>
            <w:vMerge/>
            <w:shd w:val="clear" w:color="auto" w:fill="D9E2F3"/>
            <w:vAlign w:val="center"/>
          </w:tcPr>
          <w:p w14:paraId="72FB39FB"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AEC476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7EDBB48" w14:textId="77777777" w:rsidTr="00836F0C">
        <w:trPr>
          <w:trHeight w:val="850"/>
        </w:trPr>
        <w:tc>
          <w:tcPr>
            <w:tcW w:w="2835" w:type="dxa"/>
            <w:vMerge/>
            <w:shd w:val="clear" w:color="auto" w:fill="D9E2F3"/>
            <w:vAlign w:val="center"/>
          </w:tcPr>
          <w:p w14:paraId="16A285AE"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EF21B9"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F3F30D5" w14:textId="77777777" w:rsidTr="00836F0C">
        <w:trPr>
          <w:trHeight w:val="850"/>
        </w:trPr>
        <w:tc>
          <w:tcPr>
            <w:tcW w:w="2835" w:type="dxa"/>
            <w:vMerge/>
            <w:shd w:val="clear" w:color="auto" w:fill="D9E2F3"/>
            <w:vAlign w:val="center"/>
          </w:tcPr>
          <w:p w14:paraId="36368369"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5C2D3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710F29C" w14:textId="77777777" w:rsidTr="00836F0C">
        <w:trPr>
          <w:trHeight w:val="850"/>
        </w:trPr>
        <w:tc>
          <w:tcPr>
            <w:tcW w:w="2835" w:type="dxa"/>
            <w:vMerge/>
            <w:shd w:val="clear" w:color="auto" w:fill="D9E2F3"/>
            <w:vAlign w:val="center"/>
          </w:tcPr>
          <w:p w14:paraId="76412867" w14:textId="77777777" w:rsidR="00F016A2" w:rsidRPr="003708D0" w:rsidRDefault="00F016A2" w:rsidP="00836F0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CB7ED21" w14:textId="77777777" w:rsidR="00F016A2" w:rsidRPr="003708D0" w:rsidRDefault="00F016A2" w:rsidP="00836F0C">
            <w:pPr>
              <w:spacing w:before="240" w:after="240"/>
              <w:rPr>
                <w:rFonts w:ascii="GHEA Grapalat" w:eastAsia="GHEA Grapalat" w:hAnsi="GHEA Grapalat" w:cs="GHEA Grapalat"/>
              </w:rPr>
            </w:pPr>
          </w:p>
        </w:tc>
      </w:tr>
    </w:tbl>
    <w:p w14:paraId="603852E4" w14:textId="77777777" w:rsidR="00F016A2" w:rsidRPr="003708D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708D0">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25D80B9B" w14:textId="77777777" w:rsidTr="00836F0C">
        <w:tc>
          <w:tcPr>
            <w:tcW w:w="2835" w:type="dxa"/>
            <w:shd w:val="clear" w:color="auto" w:fill="D9E2F3"/>
            <w:vAlign w:val="center"/>
          </w:tcPr>
          <w:p w14:paraId="6BD0D75B"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Наименование фондовой биржи</w:t>
            </w:r>
          </w:p>
        </w:tc>
        <w:tc>
          <w:tcPr>
            <w:tcW w:w="6180" w:type="dxa"/>
            <w:vAlign w:val="center"/>
          </w:tcPr>
          <w:p w14:paraId="45E2B8C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D99CEF1" w14:textId="77777777" w:rsidTr="00836F0C">
        <w:tc>
          <w:tcPr>
            <w:tcW w:w="2835" w:type="dxa"/>
            <w:shd w:val="clear" w:color="auto" w:fill="D9E2F3"/>
            <w:vAlign w:val="center"/>
          </w:tcPr>
          <w:p w14:paraId="6C41F433" w14:textId="77777777" w:rsidR="00F016A2" w:rsidRPr="003708D0" w:rsidRDefault="00F016A2" w:rsidP="00836F0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9423FE4" w14:textId="77777777" w:rsidR="00F016A2" w:rsidRPr="003708D0" w:rsidRDefault="00F016A2" w:rsidP="00836F0C">
            <w:pPr>
              <w:spacing w:before="240" w:after="240"/>
              <w:rPr>
                <w:rFonts w:ascii="GHEA Grapalat" w:eastAsia="GHEA Grapalat" w:hAnsi="GHEA Grapalat" w:cs="GHEA Grapalat"/>
              </w:rPr>
            </w:pPr>
          </w:p>
        </w:tc>
      </w:tr>
    </w:tbl>
    <w:p w14:paraId="50A4C778" w14:textId="77777777" w:rsidR="00F016A2" w:rsidRPr="003708D0" w:rsidRDefault="00F016A2" w:rsidP="00F016A2">
      <w:pPr>
        <w:pBdr>
          <w:top w:val="nil"/>
          <w:left w:val="nil"/>
          <w:bottom w:val="nil"/>
          <w:right w:val="nil"/>
          <w:between w:val="nil"/>
        </w:pBdr>
        <w:spacing w:before="240"/>
        <w:rPr>
          <w:rFonts w:ascii="GHEA Grapalat" w:eastAsia="GHEA Grapalat" w:hAnsi="GHEA Grapalat" w:cs="GHEA Grapalat"/>
          <w:i/>
        </w:rPr>
      </w:pPr>
      <w:r w:rsidRPr="003708D0">
        <w:rPr>
          <w:rFonts w:ascii="GHEA Grapalat" w:eastAsia="GHEA Grapalat" w:hAnsi="GHEA Grapalat" w:cs="GHEA Grapalat"/>
          <w:i/>
        </w:rPr>
        <w:br w:type="page"/>
      </w:r>
    </w:p>
    <w:p w14:paraId="5C853137" w14:textId="77777777" w:rsidR="00F016A2" w:rsidRPr="003708D0"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708D0" w14:paraId="1EBA9E89" w14:textId="77777777" w:rsidTr="00836F0C">
        <w:tc>
          <w:tcPr>
            <w:tcW w:w="9016" w:type="dxa"/>
            <w:shd w:val="clear" w:color="auto" w:fill="DBE5F1" w:themeFill="accent1" w:themeFillTint="33"/>
          </w:tcPr>
          <w:p w14:paraId="7CBDF706" w14:textId="77777777" w:rsidR="00F016A2" w:rsidRPr="003708D0" w:rsidRDefault="00F016A2" w:rsidP="00836F0C">
            <w:pP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708D0" w14:paraId="332FC4D9" w14:textId="77777777" w:rsidTr="00836F0C">
        <w:trPr>
          <w:trHeight w:val="10187"/>
        </w:trPr>
        <w:tc>
          <w:tcPr>
            <w:tcW w:w="9016" w:type="dxa"/>
          </w:tcPr>
          <w:p w14:paraId="7860C342" w14:textId="77777777" w:rsidR="00F016A2" w:rsidRPr="003708D0" w:rsidRDefault="00F016A2" w:rsidP="00836F0C">
            <w:pPr>
              <w:rPr>
                <w:rFonts w:ascii="GHEA Grapalat" w:eastAsia="GHEA Grapalat" w:hAnsi="GHEA Grapalat" w:cs="GHEA Grapalat"/>
                <w:b/>
                <w:color w:val="000000"/>
              </w:rPr>
            </w:pPr>
          </w:p>
        </w:tc>
      </w:tr>
    </w:tbl>
    <w:p w14:paraId="4A9F74B3" w14:textId="77777777" w:rsidR="00F016A2" w:rsidRPr="003708D0" w:rsidRDefault="00F016A2" w:rsidP="00F016A2">
      <w:pPr>
        <w:pBdr>
          <w:top w:val="nil"/>
          <w:left w:val="nil"/>
          <w:bottom w:val="nil"/>
          <w:right w:val="nil"/>
          <w:between w:val="nil"/>
        </w:pBdr>
        <w:rPr>
          <w:rFonts w:ascii="GHEA Grapalat" w:eastAsia="GHEA Grapalat" w:hAnsi="GHEA Grapalat" w:cs="GHEA Grapalat"/>
          <w:b/>
          <w:color w:val="000000"/>
        </w:rPr>
      </w:pPr>
    </w:p>
    <w:p w14:paraId="624CD5E3" w14:textId="77777777" w:rsidR="00F016A2" w:rsidRPr="003708D0" w:rsidRDefault="00F016A2" w:rsidP="00F016A2">
      <w:pPr>
        <w:rPr>
          <w:rFonts w:ascii="GHEA Grapalat" w:hAnsi="GHEA Grapalat"/>
          <w:b/>
        </w:rPr>
      </w:pPr>
    </w:p>
    <w:p w14:paraId="38B63DA8" w14:textId="77777777" w:rsidR="00F016A2" w:rsidRPr="003708D0" w:rsidRDefault="00F016A2" w:rsidP="00F016A2">
      <w:pPr>
        <w:rPr>
          <w:ins w:id="5" w:author="Inesa Kocharyan" w:date="2021-09-01T11:45:00Z"/>
          <w:rFonts w:ascii="GHEA Grapalat" w:hAnsi="GHEA Grapalat"/>
          <w:b/>
        </w:rPr>
      </w:pPr>
    </w:p>
    <w:p w14:paraId="426827DA" w14:textId="77777777" w:rsidR="00F016A2" w:rsidRPr="003708D0" w:rsidRDefault="00F016A2" w:rsidP="00F016A2">
      <w:pPr>
        <w:rPr>
          <w:rFonts w:ascii="GHEA Grapalat" w:hAnsi="GHEA Grapalat"/>
          <w:b/>
        </w:rPr>
      </w:pPr>
      <w:r w:rsidRPr="003708D0">
        <w:rPr>
          <w:rFonts w:ascii="GHEA Grapalat" w:hAnsi="GHEA Grapalat"/>
          <w:b/>
        </w:rPr>
        <w:br w:type="page"/>
      </w:r>
    </w:p>
    <w:p w14:paraId="30CDBD86" w14:textId="77777777" w:rsidR="00F016A2" w:rsidRPr="003708D0" w:rsidRDefault="00F016A2" w:rsidP="00F016A2">
      <w:pPr>
        <w:spacing w:line="360" w:lineRule="auto"/>
        <w:contextualSpacing/>
        <w:jc w:val="center"/>
        <w:rPr>
          <w:rFonts w:ascii="GHEA Grapalat" w:hAnsi="GHEA Grapalat"/>
          <w:b/>
          <w:lang w:val="hy-AM"/>
        </w:rPr>
      </w:pPr>
      <w:r w:rsidRPr="003708D0">
        <w:rPr>
          <w:rFonts w:ascii="GHEA Grapalat" w:hAnsi="GHEA Grapalat"/>
          <w:b/>
        </w:rPr>
        <w:lastRenderedPageBreak/>
        <w:t>Порядок заполнения декларации</w:t>
      </w:r>
    </w:p>
    <w:p w14:paraId="5FEC83A9" w14:textId="77777777" w:rsidR="00F016A2" w:rsidRPr="003708D0" w:rsidRDefault="00F016A2" w:rsidP="00F016A2">
      <w:pPr>
        <w:pStyle w:val="ListParagraph"/>
        <w:numPr>
          <w:ilvl w:val="0"/>
          <w:numId w:val="26"/>
        </w:numPr>
        <w:spacing w:after="200" w:line="360" w:lineRule="auto"/>
        <w:ind w:left="0"/>
        <w:contextualSpacing/>
        <w:jc w:val="both"/>
        <w:rPr>
          <w:rFonts w:ascii="GHEA Grapalat" w:hAnsi="GHEA Grapalat"/>
        </w:rPr>
      </w:pPr>
      <w:r w:rsidRPr="003708D0">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83DD43" w14:textId="77777777" w:rsidR="00F016A2" w:rsidRPr="003708D0"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3708D0">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0CC1846" w14:textId="77777777" w:rsidR="00F016A2" w:rsidRPr="003708D0" w:rsidRDefault="00F016A2" w:rsidP="00F016A2">
      <w:pPr>
        <w:pStyle w:val="ListParagraph"/>
        <w:numPr>
          <w:ilvl w:val="0"/>
          <w:numId w:val="27"/>
        </w:numPr>
        <w:spacing w:after="200" w:line="360" w:lineRule="auto"/>
        <w:contextualSpacing/>
        <w:jc w:val="both"/>
        <w:rPr>
          <w:rFonts w:ascii="GHEA Grapalat" w:hAnsi="GHEA Grapalat"/>
        </w:rPr>
      </w:pPr>
      <w:r w:rsidRPr="003708D0">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0CC1377" w14:textId="77777777" w:rsidR="00F016A2" w:rsidRPr="003708D0"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3708D0">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013947E" w14:textId="77777777" w:rsidR="00F016A2" w:rsidRPr="003708D0"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3708D0">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708D0">
        <w:t xml:space="preserve"> </w:t>
      </w:r>
      <w:r w:rsidRPr="003708D0">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A34A4ED" w14:textId="77777777" w:rsidR="00F016A2" w:rsidRPr="003708D0" w:rsidRDefault="00F016A2" w:rsidP="00F016A2">
      <w:pPr>
        <w:pStyle w:val="ListParagraph"/>
        <w:numPr>
          <w:ilvl w:val="0"/>
          <w:numId w:val="28"/>
        </w:numPr>
        <w:spacing w:after="200" w:line="360" w:lineRule="auto"/>
        <w:contextualSpacing/>
        <w:jc w:val="both"/>
        <w:rPr>
          <w:rFonts w:ascii="GHEA Grapalat" w:hAnsi="GHEA Grapalat"/>
        </w:rPr>
      </w:pPr>
      <w:r w:rsidRPr="003708D0">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3708D0">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0A7FB61" w14:textId="77777777" w:rsidR="00F016A2" w:rsidRPr="003708D0" w:rsidRDefault="00F016A2" w:rsidP="00F016A2">
      <w:pPr>
        <w:pStyle w:val="ListParagraph"/>
        <w:numPr>
          <w:ilvl w:val="0"/>
          <w:numId w:val="28"/>
        </w:numPr>
        <w:spacing w:after="200" w:line="360" w:lineRule="auto"/>
        <w:contextualSpacing/>
        <w:jc w:val="both"/>
        <w:rPr>
          <w:rFonts w:ascii="GHEA Grapalat" w:hAnsi="GHEA Grapalat"/>
        </w:rPr>
      </w:pPr>
      <w:r w:rsidRPr="003708D0">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7638591" w14:textId="77777777" w:rsidR="00F016A2" w:rsidRPr="003708D0" w:rsidRDefault="00F016A2" w:rsidP="00F016A2">
      <w:pPr>
        <w:pStyle w:val="ListParagraph"/>
        <w:numPr>
          <w:ilvl w:val="0"/>
          <w:numId w:val="28"/>
        </w:numPr>
        <w:spacing w:after="200" w:line="360" w:lineRule="auto"/>
        <w:contextualSpacing/>
        <w:jc w:val="both"/>
        <w:rPr>
          <w:rFonts w:ascii="GHEA Grapalat" w:hAnsi="GHEA Grapalat"/>
        </w:rPr>
      </w:pPr>
      <w:r w:rsidRPr="003708D0">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007D089" w14:textId="77777777" w:rsidR="00F016A2" w:rsidRPr="003708D0" w:rsidRDefault="00F016A2" w:rsidP="00F016A2">
      <w:pPr>
        <w:pStyle w:val="ListParagraph"/>
        <w:numPr>
          <w:ilvl w:val="0"/>
          <w:numId w:val="26"/>
        </w:numPr>
        <w:spacing w:after="200" w:line="360" w:lineRule="auto"/>
        <w:ind w:left="0"/>
        <w:contextualSpacing/>
        <w:jc w:val="both"/>
        <w:rPr>
          <w:rFonts w:ascii="GHEA Grapalat" w:hAnsi="GHEA Grapalat"/>
        </w:rPr>
      </w:pPr>
      <w:r w:rsidRPr="003708D0">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08D0">
        <w:rPr>
          <w:rFonts w:ascii="MS Mincho" w:eastAsia="MS Mincho" w:hAnsi="MS Mincho" w:cs="MS Mincho" w:hint="eastAsia"/>
        </w:rPr>
        <w:t>․</w:t>
      </w:r>
    </w:p>
    <w:p w14:paraId="26D7EED7" w14:textId="77777777" w:rsidR="00F016A2" w:rsidRPr="003708D0"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3708D0">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3708D0">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F26421" w14:textId="77777777" w:rsidR="00F016A2" w:rsidRPr="003708D0" w:rsidRDefault="00F016A2" w:rsidP="00F016A2">
      <w:pPr>
        <w:spacing w:line="360" w:lineRule="auto"/>
        <w:ind w:left="-360"/>
        <w:contextualSpacing/>
        <w:jc w:val="both"/>
        <w:rPr>
          <w:rFonts w:ascii="GHEA Grapalat" w:hAnsi="GHEA Grapalat"/>
        </w:rPr>
      </w:pPr>
      <w:r w:rsidRPr="003708D0">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F81E68" w14:textId="77777777" w:rsidR="00F016A2" w:rsidRPr="003708D0" w:rsidRDefault="00F016A2" w:rsidP="00F016A2">
      <w:pPr>
        <w:pStyle w:val="ListParagraph"/>
        <w:numPr>
          <w:ilvl w:val="0"/>
          <w:numId w:val="26"/>
        </w:numPr>
        <w:spacing w:after="200" w:line="360" w:lineRule="auto"/>
        <w:ind w:left="0"/>
        <w:contextualSpacing/>
        <w:jc w:val="both"/>
        <w:rPr>
          <w:rFonts w:ascii="GHEA Grapalat" w:hAnsi="GHEA Grapalat"/>
        </w:rPr>
      </w:pPr>
      <w:r w:rsidRPr="003708D0">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08D0">
        <w:rPr>
          <w:rFonts w:ascii="MS Mincho" w:eastAsia="MS Mincho" w:hAnsi="MS Mincho" w:cs="MS Mincho" w:hint="eastAsia"/>
        </w:rPr>
        <w:t>․</w:t>
      </w:r>
    </w:p>
    <w:p w14:paraId="46B33C25" w14:textId="77777777" w:rsidR="00F016A2" w:rsidRPr="003708D0" w:rsidRDefault="00F016A2" w:rsidP="00F016A2">
      <w:pPr>
        <w:pStyle w:val="ListParagraph"/>
        <w:numPr>
          <w:ilvl w:val="0"/>
          <w:numId w:val="30"/>
        </w:numPr>
        <w:spacing w:after="200" w:line="360" w:lineRule="auto"/>
        <w:ind w:left="0"/>
        <w:contextualSpacing/>
        <w:jc w:val="both"/>
        <w:rPr>
          <w:rFonts w:ascii="GHEA Grapalat" w:hAnsi="GHEA Grapalat"/>
        </w:rPr>
      </w:pPr>
      <w:r w:rsidRPr="003708D0">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173267"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5F586E3"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3) в подразделе "Адрес учета лица" заполняется адрес места учета реального бенефициара;</w:t>
      </w:r>
    </w:p>
    <w:p w14:paraId="77449AC3"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DF2250D"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 xml:space="preserve">5) подраздел "Основания </w:t>
      </w:r>
      <w:r w:rsidRPr="003708D0">
        <w:rPr>
          <w:rFonts w:ascii="GHEA Grapalat" w:eastAsiaTheme="minorHAnsi" w:hAnsi="GHEA Grapalat" w:cstheme="minorBidi"/>
        </w:rPr>
        <w:t>являться</w:t>
      </w:r>
      <w:r w:rsidRPr="003708D0">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3708D0">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842116" w14:textId="77777777" w:rsidR="00F016A2" w:rsidRPr="003708D0" w:rsidRDefault="00F016A2" w:rsidP="00F016A2">
      <w:pPr>
        <w:spacing w:line="360" w:lineRule="auto"/>
        <w:contextualSpacing/>
        <w:jc w:val="both"/>
        <w:rPr>
          <w:rFonts w:ascii="GHEA Grapalat" w:eastAsia="GHEA Grapalat" w:hAnsi="GHEA Grapalat" w:cs="GHEA Grapalat"/>
        </w:rPr>
      </w:pPr>
      <w:r w:rsidRPr="003708D0">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708D0">
        <w:rPr>
          <w:rFonts w:ascii="GHEA Grapalat" w:hAnsi="GHEA Grapalat"/>
          <w:lang w:val="hy-AM"/>
        </w:rPr>
        <w:t>Օ</w:t>
      </w:r>
      <w:r w:rsidRPr="003708D0">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708D0">
        <w:rPr>
          <w:rFonts w:ascii="GHEA Grapalat" w:hAnsi="GHEA Grapalat"/>
          <w:lang w:val="hy-AM"/>
        </w:rPr>
        <w:t>Օ</w:t>
      </w:r>
      <w:r w:rsidRPr="003708D0">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708D0">
        <w:rPr>
          <w:rFonts w:ascii="GHEA Grapalat" w:hAnsi="GHEA Grapalat"/>
          <w:lang w:val="hy-AM"/>
        </w:rPr>
        <w:t>Օ</w:t>
      </w:r>
      <w:r w:rsidRPr="003708D0">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708D0">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3708D0">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00F64022" w14:textId="77777777" w:rsidR="00F016A2" w:rsidRPr="003708D0" w:rsidRDefault="00F016A2" w:rsidP="00F016A2">
      <w:pPr>
        <w:spacing w:line="360" w:lineRule="auto"/>
        <w:contextualSpacing/>
        <w:jc w:val="both"/>
        <w:rPr>
          <w:rFonts w:ascii="GHEA Grapalat" w:hAnsi="GHEA Grapalat"/>
          <w:lang w:val="hy-AM"/>
        </w:rPr>
      </w:pPr>
      <w:r w:rsidRPr="003708D0">
        <w:rPr>
          <w:rFonts w:ascii="GHEA Grapalat" w:hAnsi="GHEA Grapalat"/>
        </w:rPr>
        <w:t xml:space="preserve">б. в пункте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этого подраздела делается отметка, если лицо по смыслу пункта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не является реальным бенефициаром Организации, но контролирует </w:t>
      </w:r>
      <w:r w:rsidRPr="003708D0">
        <w:rPr>
          <w:rFonts w:ascii="GHEA Grapalat" w:hAnsi="GHEA Grapalat"/>
          <w:lang w:val="hy-AM"/>
        </w:rPr>
        <w:t>Օ</w:t>
      </w:r>
      <w:r w:rsidRPr="003708D0">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20704A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в</w:t>
      </w:r>
      <w:r w:rsidRPr="003708D0">
        <w:rPr>
          <w:rFonts w:ascii="GHEA Grapalat" w:hAnsi="GHEA Grapalat"/>
          <w:lang w:val="hy-AM"/>
        </w:rPr>
        <w:t xml:space="preserve">. </w:t>
      </w:r>
      <w:r w:rsidRPr="003708D0">
        <w:rPr>
          <w:rFonts w:ascii="GHEA Grapalat" w:hAnsi="GHEA Grapalat"/>
        </w:rPr>
        <w:t>в</w:t>
      </w:r>
      <w:r w:rsidRPr="003708D0">
        <w:rPr>
          <w:rFonts w:ascii="GHEA Grapalat" w:hAnsi="GHEA Grapalat"/>
          <w:lang w:val="hy-AM"/>
        </w:rPr>
        <w:t xml:space="preserve"> пункте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708D0">
        <w:rPr>
          <w:rFonts w:ascii="GHEA Grapalat" w:hAnsi="GHEA Grapalat"/>
        </w:rPr>
        <w:t>О</w:t>
      </w:r>
      <w:r w:rsidRPr="003708D0">
        <w:rPr>
          <w:rFonts w:ascii="GHEA Grapalat" w:hAnsi="GHEA Grapalat"/>
          <w:lang w:val="hy-AM"/>
        </w:rPr>
        <w:t xml:space="preserve">рганизации, в случае если не имеется физическое лицо, соответствующее требованиям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и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этого подраздела</w:t>
      </w:r>
      <w:r w:rsidRPr="003708D0">
        <w:rPr>
          <w:rFonts w:ascii="GHEA Grapalat" w:hAnsi="GHEA Grapalat"/>
        </w:rPr>
        <w:t>.</w:t>
      </w:r>
    </w:p>
    <w:p w14:paraId="6249A21A" w14:textId="77777777" w:rsidR="00F016A2" w:rsidRPr="003708D0" w:rsidRDefault="00F016A2" w:rsidP="00F016A2">
      <w:pPr>
        <w:spacing w:line="360" w:lineRule="auto"/>
        <w:contextualSpacing/>
        <w:jc w:val="both"/>
        <w:rPr>
          <w:rFonts w:ascii="Cambria Math" w:hAnsi="Cambria Math" w:cs="Cambria Math"/>
        </w:rPr>
      </w:pPr>
      <w:r w:rsidRPr="003708D0">
        <w:rPr>
          <w:rFonts w:ascii="GHEA Grapalat" w:hAnsi="GHEA Grapalat"/>
          <w:lang w:val="hy-AM"/>
        </w:rPr>
        <w:t xml:space="preserve">6) </w:t>
      </w:r>
      <w:r w:rsidRPr="003708D0">
        <w:rPr>
          <w:rFonts w:ascii="GHEA Grapalat" w:hAnsi="GHEA Grapalat"/>
        </w:rPr>
        <w:t>П</w:t>
      </w:r>
      <w:r w:rsidRPr="003708D0">
        <w:rPr>
          <w:rFonts w:ascii="GHEA Grapalat" w:hAnsi="GHEA Grapalat"/>
          <w:lang w:val="hy-AM"/>
        </w:rPr>
        <w:t xml:space="preserve">одраздел </w:t>
      </w:r>
      <w:r w:rsidRPr="003708D0">
        <w:rPr>
          <w:rFonts w:ascii="GHEA Grapalat" w:eastAsia="GHEA Grapalat" w:hAnsi="GHEA Grapalat" w:cs="GHEA Grapalat"/>
        </w:rPr>
        <w:t>"</w:t>
      </w:r>
      <w:r w:rsidRPr="003708D0">
        <w:rPr>
          <w:rFonts w:ascii="GHEA Grapalat" w:hAnsi="GHEA Grapalat"/>
        </w:rPr>
        <w:t>О</w:t>
      </w:r>
      <w:r w:rsidRPr="003708D0">
        <w:rPr>
          <w:rFonts w:ascii="GHEA Grapalat" w:hAnsi="GHEA Grapalat"/>
          <w:lang w:val="hy-AM"/>
        </w:rPr>
        <w:t xml:space="preserve">снования </w:t>
      </w:r>
      <w:r w:rsidRPr="003708D0">
        <w:rPr>
          <w:rFonts w:ascii="GHEA Grapalat" w:hAnsi="GHEA Grapalat"/>
        </w:rPr>
        <w:t>являться</w:t>
      </w:r>
      <w:r w:rsidRPr="003708D0">
        <w:rPr>
          <w:rFonts w:ascii="GHEA Grapalat" w:hAnsi="GHEA Grapalat"/>
          <w:lang w:val="hy-AM"/>
        </w:rPr>
        <w:t xml:space="preserve"> реальн</w:t>
      </w:r>
      <w:r w:rsidRPr="003708D0">
        <w:rPr>
          <w:rFonts w:ascii="GHEA Grapalat" w:hAnsi="GHEA Grapalat"/>
        </w:rPr>
        <w:t>ым</w:t>
      </w:r>
      <w:r w:rsidRPr="003708D0">
        <w:rPr>
          <w:rFonts w:ascii="GHEA Grapalat" w:hAnsi="GHEA Grapalat"/>
          <w:lang w:val="hy-AM"/>
        </w:rPr>
        <w:t xml:space="preserve"> </w:t>
      </w:r>
      <w:r w:rsidRPr="003708D0">
        <w:rPr>
          <w:rFonts w:ascii="GHEA Grapalat" w:hAnsi="GHEA Grapalat"/>
        </w:rPr>
        <w:t>бенефициаром</w:t>
      </w:r>
      <w:r w:rsidRPr="003708D0">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708D0">
        <w:t xml:space="preserve"> </w:t>
      </w:r>
      <w:r w:rsidRPr="003708D0">
        <w:rPr>
          <w:rFonts w:ascii="GHEA Grapalat" w:hAnsi="GHEA Grapalat"/>
          <w:lang w:val="hy-AM"/>
        </w:rPr>
        <w:t xml:space="preserve">Раскрытие реальных </w:t>
      </w:r>
      <w:r w:rsidRPr="003708D0">
        <w:rPr>
          <w:rFonts w:ascii="GHEA Grapalat" w:hAnsi="GHEA Grapalat"/>
        </w:rPr>
        <w:t>бенефициаров</w:t>
      </w:r>
      <w:r w:rsidRPr="003708D0">
        <w:rPr>
          <w:rFonts w:ascii="GHEA Grapalat" w:hAnsi="GHEA Grapalat"/>
          <w:lang w:val="hy-AM"/>
        </w:rPr>
        <w:t xml:space="preserve"> осуществляется по критериям, установленным Кодексом О недрах</w:t>
      </w:r>
      <w:r w:rsidRPr="003708D0">
        <w:rPr>
          <w:rFonts w:ascii="GHEA Grapalat" w:hAnsi="GHEA Grapalat"/>
        </w:rPr>
        <w:t>.</w:t>
      </w:r>
      <w:r w:rsidRPr="003708D0">
        <w:t xml:space="preserve"> </w:t>
      </w:r>
      <w:r w:rsidRPr="003708D0">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708D0">
        <w:rPr>
          <w:rFonts w:ascii="Cambria Math" w:hAnsi="Cambria Math" w:cs="Cambria Math"/>
        </w:rPr>
        <w:t>:</w:t>
      </w:r>
    </w:p>
    <w:p w14:paraId="3DDCB05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а. в пункте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подпункта 5 пункта 4 настоящего Порядка;</w:t>
      </w:r>
    </w:p>
    <w:p w14:paraId="56652875" w14:textId="77777777" w:rsidR="00F016A2" w:rsidRPr="003708D0" w:rsidRDefault="00F016A2" w:rsidP="00F016A2">
      <w:pPr>
        <w:spacing w:line="360" w:lineRule="auto"/>
        <w:contextualSpacing/>
        <w:jc w:val="both"/>
        <w:rPr>
          <w:rFonts w:ascii="GHEA Grapalat" w:hAnsi="GHEA Grapalat"/>
          <w:lang w:val="hy-AM"/>
        </w:rPr>
      </w:pPr>
      <w:r w:rsidRPr="003708D0">
        <w:rPr>
          <w:rFonts w:ascii="GHEA Grapalat" w:hAnsi="GHEA Grapalat"/>
          <w:lang w:val="hy-AM"/>
        </w:rPr>
        <w:t xml:space="preserve">б.в пункте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этого подраздела производится отметка, если лицо имеет право назначать или </w:t>
      </w:r>
      <w:r w:rsidRPr="003708D0">
        <w:rPr>
          <w:rFonts w:ascii="GHEA Grapalat" w:hAnsi="GHEA Grapalat"/>
        </w:rPr>
        <w:t>отстраня</w:t>
      </w:r>
      <w:r w:rsidRPr="003708D0">
        <w:rPr>
          <w:rFonts w:ascii="GHEA Grapalat" w:hAnsi="GHEA Grapalat"/>
          <w:lang w:val="hy-AM"/>
        </w:rPr>
        <w:t>ть большинство членов органов управления юридического лица;</w:t>
      </w:r>
    </w:p>
    <w:p w14:paraId="01CDF536"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в. В пункте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544D0E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lastRenderedPageBreak/>
        <w:t xml:space="preserve">г. в пункте </w:t>
      </w:r>
      <w:r w:rsidRPr="003708D0">
        <w:rPr>
          <w:rFonts w:ascii="GHEA Grapalat" w:eastAsia="GHEA Grapalat" w:hAnsi="GHEA Grapalat" w:cs="GHEA Grapalat"/>
        </w:rPr>
        <w:t>"</w:t>
      </w:r>
      <w:r w:rsidRPr="003708D0">
        <w:rPr>
          <w:rFonts w:ascii="GHEA Grapalat" w:hAnsi="GHEA Grapalat"/>
        </w:rPr>
        <w:t>г</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по смыслу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eastAsia="GHEA Grapalat" w:hAnsi="GHEA Grapalat" w:cs="GHEA Grapalat"/>
          <w:lang w:val="hy-AM"/>
        </w:rPr>
        <w:t xml:space="preserve"> </w:t>
      </w:r>
      <w:r w:rsidRPr="003708D0">
        <w:rPr>
          <w:rFonts w:ascii="GHEA Grapalat" w:hAnsi="GHEA Grapalat"/>
        </w:rPr>
        <w:t>-</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C0E7E1E"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д. в пункте </w:t>
      </w:r>
      <w:r w:rsidRPr="003708D0">
        <w:rPr>
          <w:rFonts w:ascii="GHEA Grapalat" w:eastAsia="GHEA Grapalat" w:hAnsi="GHEA Grapalat" w:cs="GHEA Grapalat"/>
        </w:rPr>
        <w:t>"</w:t>
      </w:r>
      <w:r w:rsidRPr="003708D0">
        <w:rPr>
          <w:rFonts w:ascii="GHEA Grapalat" w:hAnsi="GHEA Grapalat"/>
        </w:rPr>
        <w:t>д</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 xml:space="preserve">" </w:t>
      </w:r>
      <w:r w:rsidRPr="003708D0">
        <w:rPr>
          <w:rFonts w:ascii="GHEA Grapalat" w:hAnsi="GHEA Grapalat"/>
        </w:rPr>
        <w:t xml:space="preserve">- </w:t>
      </w:r>
      <w:r w:rsidRPr="003708D0">
        <w:rPr>
          <w:rFonts w:ascii="GHEA Grapalat" w:eastAsia="GHEA Grapalat" w:hAnsi="GHEA Grapalat" w:cs="GHEA Grapalat"/>
        </w:rPr>
        <w:t>"</w:t>
      </w:r>
      <w:r w:rsidRPr="003708D0">
        <w:rPr>
          <w:rFonts w:ascii="GHEA Grapalat" w:hAnsi="GHEA Grapalat"/>
        </w:rPr>
        <w:t>г</w:t>
      </w:r>
      <w:r w:rsidRPr="003708D0">
        <w:rPr>
          <w:rFonts w:ascii="GHEA Grapalat" w:eastAsia="GHEA Grapalat" w:hAnsi="GHEA Grapalat" w:cs="GHEA Grapalat"/>
        </w:rPr>
        <w:t>"</w:t>
      </w:r>
      <w:r w:rsidRPr="003708D0">
        <w:rPr>
          <w:rFonts w:ascii="GHEA Grapalat" w:hAnsi="GHEA Grapalat"/>
        </w:rPr>
        <w:t xml:space="preserve"> этого подраздела.</w:t>
      </w:r>
    </w:p>
    <w:p w14:paraId="630913B9"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708D0">
        <w:rPr>
          <w:rFonts w:ascii="GHEA Grapalat" w:hAnsi="GHEA Grapalat"/>
          <w:lang w:val="hy-AM"/>
        </w:rPr>
        <w:t>Օ</w:t>
      </w:r>
      <w:r w:rsidRPr="003708D0">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E467D57" w14:textId="77777777" w:rsidR="00F016A2" w:rsidRPr="003708D0" w:rsidRDefault="00F016A2" w:rsidP="00F016A2">
      <w:pPr>
        <w:spacing w:line="360" w:lineRule="auto"/>
        <w:contextualSpacing/>
        <w:jc w:val="both"/>
        <w:rPr>
          <w:rFonts w:ascii="GHEA Grapalat" w:eastAsia="GHEA Grapalat" w:hAnsi="GHEA Grapalat" w:cs="GHEA Grapalat"/>
        </w:rPr>
      </w:pPr>
      <w:r w:rsidRPr="003708D0">
        <w:rPr>
          <w:rFonts w:ascii="GHEA Grapalat" w:eastAsia="GHEA Grapalat" w:hAnsi="GHEA Grapalat" w:cs="GHEA Grapalat"/>
        </w:rPr>
        <w:t>8) в подразделе</w:t>
      </w:r>
      <w:r w:rsidRPr="003708D0">
        <w:rPr>
          <w:rFonts w:ascii="GHEA Grapalat" w:eastAsia="GHEA Grapalat" w:hAnsi="GHEA Grapalat" w:cs="GHEA Grapalat"/>
          <w:lang w:val="hy-AM"/>
        </w:rPr>
        <w:t xml:space="preserve"> </w:t>
      </w:r>
      <w:r w:rsidRPr="003708D0">
        <w:rPr>
          <w:rFonts w:ascii="GHEA Grapalat" w:eastAsia="GHEA Grapalat" w:hAnsi="GHEA Grapalat" w:cs="GHEA Grapalat"/>
        </w:rPr>
        <w:t xml:space="preserve">"Контактные данные реального </w:t>
      </w:r>
      <w:r w:rsidRPr="003708D0">
        <w:rPr>
          <w:rFonts w:ascii="GHEA Grapalat" w:hAnsi="GHEA Grapalat"/>
        </w:rPr>
        <w:t>бенефициара</w:t>
      </w:r>
      <w:r w:rsidRPr="003708D0">
        <w:rPr>
          <w:rFonts w:ascii="GHEA Grapalat" w:eastAsia="GHEA Grapalat" w:hAnsi="GHEA Grapalat" w:cs="GHEA Grapalat"/>
        </w:rPr>
        <w:t xml:space="preserve">" заполняются адрес электронной почты и номер телефона реального </w:t>
      </w:r>
      <w:r w:rsidRPr="003708D0">
        <w:rPr>
          <w:rFonts w:ascii="GHEA Grapalat" w:hAnsi="GHEA Grapalat"/>
        </w:rPr>
        <w:t>бенефициара</w:t>
      </w:r>
      <w:r w:rsidRPr="003708D0">
        <w:rPr>
          <w:rFonts w:ascii="GHEA Grapalat" w:eastAsia="GHEA Grapalat" w:hAnsi="GHEA Grapalat" w:cs="GHEA Grapalat"/>
        </w:rPr>
        <w:t>.</w:t>
      </w:r>
    </w:p>
    <w:p w14:paraId="21436A58"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5. Раздел 5 декларации (Промежуточные юридические лица) заполняется, </w:t>
      </w:r>
    </w:p>
    <w:p w14:paraId="32536FA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708D0">
        <w:rPr>
          <w:rFonts w:ascii="MS Mincho" w:eastAsia="MS Mincho" w:hAnsi="MS Mincho" w:cs="MS Mincho" w:hint="eastAsia"/>
        </w:rPr>
        <w:t>․</w:t>
      </w:r>
    </w:p>
    <w:p w14:paraId="45EE867F"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lastRenderedPageBreak/>
        <w:t>1) в подразделе</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Данные организации"</w:t>
      </w:r>
      <w:r w:rsidRPr="003708D0">
        <w:rPr>
          <w:rFonts w:ascii="GHEA Grapalat" w:hAnsi="GHEA Grapalat"/>
          <w:lang w:val="hy-AM"/>
        </w:rPr>
        <w:t xml:space="preserve"> </w:t>
      </w:r>
      <w:r w:rsidRPr="003708D0">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AAA9E82"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8FE268"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3) Подраздел</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ED68F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6. Раздел 6 декларации (Дополнительные </w:t>
      </w:r>
      <w:r w:rsidR="007F4126" w:rsidRPr="003708D0">
        <w:rPr>
          <w:rFonts w:ascii="GHEA Grapalat" w:hAnsi="GHEA Grapalat"/>
        </w:rPr>
        <w:t>примечания</w:t>
      </w:r>
      <w:r w:rsidRPr="003708D0">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EE022D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7. Декларация заполняется и подписывается лицом, подающим заявку.</w:t>
      </w:r>
      <w:r w:rsidRPr="003708D0">
        <w:rPr>
          <w:rFonts w:ascii="GHEA Grapalat" w:hAnsi="GHEA Grapalat"/>
          <w:lang w:val="hy-AM"/>
        </w:rPr>
        <w:t xml:space="preserve"> </w:t>
      </w:r>
    </w:p>
    <w:p w14:paraId="47A4A562" w14:textId="77777777" w:rsidR="00F016A2" w:rsidRPr="003708D0" w:rsidRDefault="00F016A2" w:rsidP="00F016A2">
      <w:pPr>
        <w:contextualSpacing/>
        <w:jc w:val="both"/>
        <w:rPr>
          <w:rFonts w:ascii="GHEA Grapalat" w:hAnsi="GHEA Grapalat"/>
          <w:i/>
          <w:sz w:val="18"/>
          <w:szCs w:val="18"/>
        </w:rPr>
      </w:pPr>
      <w:r w:rsidRPr="003708D0">
        <w:rPr>
          <w:rFonts w:ascii="GHEA Grapalat" w:hAnsi="GHEA Grapalat"/>
          <w:sz w:val="18"/>
          <w:szCs w:val="18"/>
        </w:rPr>
        <w:t xml:space="preserve">* </w:t>
      </w:r>
      <w:r w:rsidRPr="003708D0">
        <w:rPr>
          <w:rFonts w:ascii="GHEA Grapalat" w:hAnsi="GHEA Grapalat"/>
          <w:i/>
          <w:sz w:val="18"/>
          <w:szCs w:val="18"/>
        </w:rPr>
        <w:t>заполняется секретарем комиссии до публикации приглашения в бюллетене:</w:t>
      </w:r>
    </w:p>
    <w:p w14:paraId="12698B4D" w14:textId="77777777" w:rsidR="00F016A2" w:rsidRPr="003708D0" w:rsidRDefault="00F016A2" w:rsidP="00F016A2">
      <w:pPr>
        <w:contextualSpacing/>
        <w:jc w:val="both"/>
        <w:rPr>
          <w:rFonts w:ascii="GHEA Grapalat" w:hAnsi="GHEA Grapalat"/>
          <w:i/>
          <w:sz w:val="18"/>
          <w:szCs w:val="18"/>
        </w:rPr>
      </w:pPr>
      <w:r w:rsidRPr="003708D0">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611D59F" w14:textId="77777777" w:rsidR="00B2572B" w:rsidRPr="003708D0" w:rsidRDefault="00AF0EF7" w:rsidP="00B013C0">
      <w:pPr>
        <w:jc w:val="right"/>
        <w:rPr>
          <w:rFonts w:ascii="GHEA Grapalat" w:hAnsi="GHEA Grapalat" w:cs="Arial"/>
          <w:b/>
        </w:rPr>
      </w:pPr>
      <w:r w:rsidRPr="003708D0">
        <w:rPr>
          <w:rFonts w:ascii="GHEA Grapalat" w:hAnsi="GHEA Grapalat"/>
          <w:b/>
        </w:rPr>
        <w:br w:type="page"/>
      </w:r>
      <w:r w:rsidR="00B2572B" w:rsidRPr="003708D0">
        <w:rPr>
          <w:rFonts w:ascii="GHEA Grapalat" w:hAnsi="GHEA Grapalat"/>
          <w:b/>
        </w:rPr>
        <w:lastRenderedPageBreak/>
        <w:t xml:space="preserve">Приложение № </w:t>
      </w:r>
      <w:r w:rsidR="00B048B2" w:rsidRPr="003708D0">
        <w:rPr>
          <w:rFonts w:ascii="GHEA Grapalat" w:hAnsi="GHEA Grapalat"/>
          <w:b/>
        </w:rPr>
        <w:t>2</w:t>
      </w:r>
    </w:p>
    <w:p w14:paraId="253D2DFF" w14:textId="7CB55AA4" w:rsidR="004F54E0" w:rsidRPr="003708D0" w:rsidRDefault="004F54E0" w:rsidP="004F54E0">
      <w:pPr>
        <w:pStyle w:val="BodyTextIndent3"/>
        <w:widowControl w:val="0"/>
        <w:spacing w:after="160" w:line="240" w:lineRule="auto"/>
        <w:jc w:val="right"/>
        <w:rPr>
          <w:rFonts w:ascii="GHEA Grapalat" w:hAnsi="GHEA Grapalat"/>
          <w:b/>
          <w:sz w:val="24"/>
          <w:szCs w:val="24"/>
        </w:rPr>
      </w:pPr>
      <w:r w:rsidRPr="003708D0">
        <w:rPr>
          <w:rFonts w:ascii="GHEA Grapalat" w:hAnsi="GHEA Grapalat"/>
          <w:b/>
          <w:sz w:val="24"/>
          <w:szCs w:val="24"/>
        </w:rPr>
        <w:t xml:space="preserve">к Приглашению на запрос котировок </w:t>
      </w:r>
      <w:r w:rsidRPr="003708D0">
        <w:rPr>
          <w:rFonts w:ascii="GHEA Grapalat" w:hAnsi="GHEA Grapalat" w:cs="Arial"/>
          <w:b/>
          <w:sz w:val="24"/>
          <w:szCs w:val="24"/>
        </w:rPr>
        <w:br/>
      </w:r>
      <w:r w:rsidRPr="003708D0">
        <w:rPr>
          <w:rFonts w:ascii="GHEA Grapalat" w:hAnsi="GHEA Grapalat"/>
          <w:b/>
          <w:sz w:val="24"/>
          <w:szCs w:val="24"/>
        </w:rPr>
        <w:t>под кодом "</w:t>
      </w:r>
      <w:r w:rsidR="004D20FC">
        <w:rPr>
          <w:rFonts w:ascii="GHEA Grapalat" w:hAnsi="GHEA Grapalat"/>
          <w:b/>
          <w:sz w:val="24"/>
          <w:szCs w:val="24"/>
        </w:rPr>
        <w:t>BGO-GHAPDZB-03/2026</w:t>
      </w:r>
      <w:r w:rsidRPr="003708D0">
        <w:rPr>
          <w:rFonts w:ascii="GHEA Grapalat" w:hAnsi="GHEA Grapalat"/>
          <w:b/>
          <w:sz w:val="24"/>
          <w:szCs w:val="24"/>
        </w:rPr>
        <w:t xml:space="preserve"> "</w:t>
      </w:r>
    </w:p>
    <w:p w14:paraId="371A6595" w14:textId="77777777" w:rsidR="00B2572B" w:rsidRPr="003708D0" w:rsidRDefault="00B2572B" w:rsidP="00B46D58">
      <w:pPr>
        <w:widowControl w:val="0"/>
        <w:spacing w:after="120"/>
        <w:ind w:firstLine="567"/>
        <w:jc w:val="center"/>
        <w:rPr>
          <w:rFonts w:ascii="GHEA Grapalat" w:hAnsi="GHEA Grapalat"/>
        </w:rPr>
      </w:pPr>
    </w:p>
    <w:p w14:paraId="0AB7C5B8" w14:textId="77777777" w:rsidR="00B2572B" w:rsidRPr="003708D0" w:rsidRDefault="00B2572B" w:rsidP="00B46D58">
      <w:pPr>
        <w:widowControl w:val="0"/>
        <w:spacing w:after="120"/>
        <w:ind w:left="-66"/>
        <w:jc w:val="center"/>
        <w:rPr>
          <w:rFonts w:ascii="GHEA Grapalat" w:hAnsi="GHEA Grapalat"/>
          <w:b/>
        </w:rPr>
      </w:pPr>
      <w:r w:rsidRPr="003708D0">
        <w:rPr>
          <w:rFonts w:ascii="GHEA Grapalat" w:hAnsi="GHEA Grapalat"/>
          <w:b/>
        </w:rPr>
        <w:t>ЦЕНОВОЕ ПРЕДЛОЖЕНИЕ</w:t>
      </w:r>
    </w:p>
    <w:p w14:paraId="4728ED59" w14:textId="77777777" w:rsidR="00B2572B" w:rsidRPr="003708D0" w:rsidRDefault="00B2572B" w:rsidP="00B46D58">
      <w:pPr>
        <w:widowControl w:val="0"/>
        <w:spacing w:after="120"/>
        <w:ind w:firstLine="567"/>
        <w:jc w:val="center"/>
        <w:rPr>
          <w:rFonts w:ascii="GHEA Grapalat" w:hAnsi="GHEA Grapalat"/>
        </w:rPr>
      </w:pPr>
    </w:p>
    <w:p w14:paraId="08265071" w14:textId="7E95C58B" w:rsidR="005646FC" w:rsidRPr="003708D0" w:rsidRDefault="00B2572B" w:rsidP="004F54E0">
      <w:pPr>
        <w:widowControl w:val="0"/>
        <w:spacing w:after="160"/>
        <w:ind w:firstLine="567"/>
        <w:jc w:val="both"/>
        <w:rPr>
          <w:rFonts w:ascii="GHEA Grapalat" w:hAnsi="GHEA Grapalat"/>
        </w:rPr>
      </w:pPr>
      <w:r w:rsidRPr="003708D0">
        <w:rPr>
          <w:rFonts w:ascii="GHEA Grapalat" w:hAnsi="GHEA Grapalat"/>
          <w:spacing w:val="-6"/>
        </w:rPr>
        <w:t xml:space="preserve">Рассмотрев приглашение </w:t>
      </w:r>
      <w:r w:rsidR="004F54E0" w:rsidRPr="003708D0">
        <w:rPr>
          <w:rFonts w:ascii="GHEA Grapalat" w:hAnsi="GHEA Grapalat"/>
          <w:spacing w:val="-6"/>
        </w:rPr>
        <w:t>на запрос котировок под кодом "</w:t>
      </w:r>
      <w:r w:rsidR="004D20FC">
        <w:rPr>
          <w:rFonts w:ascii="GHEA Grapalat" w:hAnsi="GHEA Grapalat"/>
          <w:spacing w:val="-6"/>
        </w:rPr>
        <w:t>BGO-GHAPDZB-03/2026</w:t>
      </w:r>
      <w:r w:rsidR="004F54E0" w:rsidRPr="003708D0">
        <w:rPr>
          <w:rFonts w:ascii="GHEA Grapalat" w:hAnsi="GHEA Grapalat"/>
          <w:spacing w:val="-6"/>
        </w:rPr>
        <w:t>"</w:t>
      </w:r>
      <w:r w:rsidRPr="003708D0">
        <w:rPr>
          <w:rFonts w:ascii="GHEA Grapalat" w:hAnsi="GHEA Grapalat"/>
          <w:spacing w:val="-6"/>
        </w:rPr>
        <w:t>,</w:t>
      </w:r>
      <w:r w:rsidR="004F54E0" w:rsidRPr="003708D0">
        <w:rPr>
          <w:rFonts w:ascii="GHEA Grapalat" w:hAnsi="GHEA Grapalat"/>
        </w:rPr>
        <w:t xml:space="preserve"> </w:t>
      </w:r>
      <w:r w:rsidR="005744FC" w:rsidRPr="003708D0">
        <w:rPr>
          <w:rFonts w:ascii="GHEA Grapalat" w:hAnsi="GHEA Grapalat"/>
        </w:rPr>
        <w:t xml:space="preserve">в </w:t>
      </w:r>
      <w:r w:rsidRPr="003708D0">
        <w:rPr>
          <w:rFonts w:ascii="GHEA Grapalat" w:hAnsi="GHEA Grapalat"/>
        </w:rPr>
        <w:t>том числе проект заключаемого договора</w:t>
      </w:r>
      <w:r w:rsidR="005744FC" w:rsidRPr="003708D0">
        <w:rPr>
          <w:rFonts w:ascii="GHEA Grapalat" w:hAnsi="GHEA Grapalat"/>
        </w:rPr>
        <w:t xml:space="preserve"> </w:t>
      </w:r>
      <w:r w:rsidRPr="003708D0">
        <w:rPr>
          <w:rFonts w:ascii="GHEA Grapalat" w:hAnsi="GHEA Grapalat"/>
        </w:rPr>
        <w:t>___</w:t>
      </w:r>
      <w:r w:rsidR="005744FC" w:rsidRPr="003708D0">
        <w:rPr>
          <w:rFonts w:ascii="GHEA Grapalat" w:hAnsi="GHEA Grapalat"/>
        </w:rPr>
        <w:t>________________________</w:t>
      </w:r>
      <w:r w:rsidRPr="003708D0">
        <w:rPr>
          <w:rFonts w:ascii="GHEA Grapalat" w:hAnsi="GHEA Grapalat"/>
        </w:rPr>
        <w:t>____</w:t>
      </w:r>
      <w:r w:rsidR="00191D27" w:rsidRPr="003708D0">
        <w:rPr>
          <w:rFonts w:ascii="GHEA Grapalat" w:hAnsi="GHEA Grapalat"/>
        </w:rPr>
        <w:t>___</w:t>
      </w:r>
    </w:p>
    <w:p w14:paraId="40E8C21D" w14:textId="77777777" w:rsidR="005646FC" w:rsidRPr="003708D0" w:rsidRDefault="005646FC" w:rsidP="004F54E0">
      <w:pPr>
        <w:widowControl w:val="0"/>
        <w:spacing w:after="160"/>
        <w:jc w:val="both"/>
        <w:rPr>
          <w:rFonts w:ascii="GHEA Grapalat" w:hAnsi="GHEA Grapalat"/>
          <w:vertAlign w:val="superscript"/>
        </w:rPr>
      </w:pPr>
      <w:r w:rsidRPr="003708D0">
        <w:rPr>
          <w:rFonts w:ascii="GHEA Grapalat" w:hAnsi="GHEA Grapalat"/>
          <w:vertAlign w:val="superscript"/>
        </w:rPr>
        <w:t>наименование участника</w:t>
      </w:r>
    </w:p>
    <w:p w14:paraId="3C6B9BD1" w14:textId="77777777" w:rsidR="00B2572B" w:rsidRPr="003708D0" w:rsidRDefault="00B2572B" w:rsidP="00B46D58">
      <w:pPr>
        <w:widowControl w:val="0"/>
        <w:spacing w:after="160"/>
        <w:jc w:val="both"/>
        <w:rPr>
          <w:rFonts w:ascii="GHEA Grapalat" w:hAnsi="GHEA Grapalat"/>
        </w:rPr>
      </w:pPr>
      <w:r w:rsidRPr="003708D0">
        <w:rPr>
          <w:rFonts w:ascii="GHEA Grapalat" w:hAnsi="GHEA Grapalat"/>
        </w:rPr>
        <w:t>предлагает</w:t>
      </w:r>
      <w:r w:rsidR="005646FC" w:rsidRPr="003708D0">
        <w:rPr>
          <w:rFonts w:ascii="GHEA Grapalat" w:hAnsi="GHEA Grapalat"/>
        </w:rPr>
        <w:t xml:space="preserve"> </w:t>
      </w:r>
      <w:r w:rsidRPr="003708D0">
        <w:rPr>
          <w:rFonts w:ascii="GHEA Grapalat" w:hAnsi="GHEA Grapalat"/>
        </w:rPr>
        <w:t>выполнить договор по нижеуказанным общим ценам:</w:t>
      </w:r>
    </w:p>
    <w:p w14:paraId="07456D22" w14:textId="77777777" w:rsidR="00B2572B" w:rsidRPr="003708D0" w:rsidRDefault="005646FC" w:rsidP="00B46D58">
      <w:pPr>
        <w:widowControl w:val="0"/>
        <w:spacing w:after="160"/>
        <w:jc w:val="right"/>
        <w:rPr>
          <w:rFonts w:ascii="GHEA Grapalat" w:hAnsi="GHEA Grapalat"/>
        </w:rPr>
      </w:pPr>
      <w:r w:rsidRPr="003708D0">
        <w:rPr>
          <w:rFonts w:ascii="GHEA Grapalat" w:hAnsi="GHEA Grapalat"/>
        </w:rPr>
        <w:t>д</w:t>
      </w:r>
      <w:r w:rsidR="00B2572B" w:rsidRPr="003708D0">
        <w:rPr>
          <w:rFonts w:ascii="GHEA Grapalat" w:hAnsi="GHEA Grapalat"/>
        </w:rPr>
        <w:t>рамов РА</w:t>
      </w:r>
    </w:p>
    <w:tbl>
      <w:tblPr>
        <w:tblW w:w="915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329"/>
        <w:gridCol w:w="2060"/>
        <w:gridCol w:w="1701"/>
        <w:gridCol w:w="1701"/>
      </w:tblGrid>
      <w:tr w:rsidR="0009191C" w:rsidRPr="003708D0" w14:paraId="6D896A1B" w14:textId="77777777" w:rsidTr="00B76BB8">
        <w:trPr>
          <w:trHeight w:val="916"/>
          <w:jc w:val="center"/>
        </w:trPr>
        <w:tc>
          <w:tcPr>
            <w:tcW w:w="1368" w:type="dxa"/>
            <w:tcBorders>
              <w:top w:val="single" w:sz="4" w:space="0" w:color="auto"/>
              <w:left w:val="single" w:sz="4" w:space="0" w:color="auto"/>
              <w:right w:val="single" w:sz="4" w:space="0" w:color="auto"/>
            </w:tcBorders>
            <w:vAlign w:val="center"/>
          </w:tcPr>
          <w:p w14:paraId="0D785A6A" w14:textId="77777777" w:rsidR="0009191C" w:rsidRPr="003708D0" w:rsidRDefault="0009191C" w:rsidP="00B46D58">
            <w:pPr>
              <w:widowControl w:val="0"/>
              <w:jc w:val="center"/>
              <w:rPr>
                <w:rFonts w:ascii="GHEA Grapalat" w:hAnsi="GHEA Grapalat"/>
                <w:b/>
                <w:bCs/>
                <w:sz w:val="20"/>
                <w:szCs w:val="20"/>
                <w:lang w:val="en-US"/>
              </w:rPr>
            </w:pPr>
            <w:r w:rsidRPr="003708D0">
              <w:rPr>
                <w:rFonts w:ascii="GHEA Grapalat" w:hAnsi="GHEA Grapalat"/>
                <w:b/>
                <w:sz w:val="20"/>
                <w:szCs w:val="20"/>
              </w:rPr>
              <w:t>Номера лотов</w:t>
            </w:r>
          </w:p>
        </w:tc>
        <w:tc>
          <w:tcPr>
            <w:tcW w:w="2329" w:type="dxa"/>
            <w:tcBorders>
              <w:top w:val="single" w:sz="4" w:space="0" w:color="auto"/>
              <w:left w:val="single" w:sz="4" w:space="0" w:color="auto"/>
              <w:right w:val="single" w:sz="4" w:space="0" w:color="auto"/>
            </w:tcBorders>
            <w:vAlign w:val="center"/>
          </w:tcPr>
          <w:p w14:paraId="5D315CAA"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9BCBC86" w14:textId="77777777" w:rsidR="0009191C" w:rsidRPr="003708D0" w:rsidRDefault="0009191C" w:rsidP="0009191C">
            <w:pPr>
              <w:widowControl w:val="0"/>
              <w:jc w:val="center"/>
              <w:rPr>
                <w:rFonts w:ascii="GHEA Grapalat" w:hAnsi="GHEA Grapalat"/>
                <w:b/>
                <w:sz w:val="20"/>
                <w:szCs w:val="20"/>
              </w:rPr>
            </w:pPr>
            <w:r w:rsidRPr="003708D0">
              <w:rPr>
                <w:rFonts w:ascii="GHEA Grapalat" w:hAnsi="GHEA Grapalat"/>
                <w:b/>
                <w:sz w:val="20"/>
                <w:szCs w:val="20"/>
              </w:rPr>
              <w:t>Стоимость</w:t>
            </w:r>
          </w:p>
          <w:p w14:paraId="6899478E" w14:textId="77777777" w:rsidR="0009191C" w:rsidRPr="003708D0" w:rsidRDefault="0009191C" w:rsidP="0009191C">
            <w:pPr>
              <w:widowControl w:val="0"/>
              <w:jc w:val="center"/>
              <w:rPr>
                <w:rFonts w:ascii="GHEA Grapalat" w:hAnsi="GHEA Grapalat"/>
                <w:b/>
                <w:sz w:val="16"/>
                <w:szCs w:val="16"/>
              </w:rPr>
            </w:pPr>
            <w:r w:rsidRPr="003708D0">
              <w:rPr>
                <w:rFonts w:ascii="GHEA Grapalat" w:hAnsi="GHEA Grapalat"/>
                <w:sz w:val="16"/>
                <w:szCs w:val="16"/>
              </w:rPr>
              <w:t>(совокупность себестоимости и прогнозируемой прибыли)</w:t>
            </w:r>
          </w:p>
          <w:p w14:paraId="5B5AFB7C" w14:textId="77777777" w:rsidR="0009191C" w:rsidRPr="003708D0" w:rsidRDefault="0009191C" w:rsidP="0009191C">
            <w:pPr>
              <w:widowControl w:val="0"/>
              <w:jc w:val="center"/>
              <w:rPr>
                <w:rFonts w:ascii="GHEA Grapalat" w:hAnsi="GHEA Grapalat"/>
                <w:b/>
                <w:bCs/>
                <w:sz w:val="20"/>
                <w:szCs w:val="20"/>
              </w:rPr>
            </w:pPr>
            <w:r w:rsidRPr="003708D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C6EA946" w14:textId="77777777" w:rsidR="004825CB" w:rsidRPr="003708D0" w:rsidRDefault="0009191C" w:rsidP="00B46D58">
            <w:pPr>
              <w:widowControl w:val="0"/>
              <w:jc w:val="center"/>
              <w:rPr>
                <w:rFonts w:ascii="GHEA Grapalat" w:hAnsi="GHEA Grapalat"/>
                <w:b/>
                <w:sz w:val="20"/>
                <w:szCs w:val="20"/>
                <w:lang w:val="en-US"/>
              </w:rPr>
            </w:pPr>
            <w:r w:rsidRPr="003708D0">
              <w:rPr>
                <w:rFonts w:ascii="GHEA Grapalat" w:hAnsi="GHEA Grapalat"/>
                <w:b/>
                <w:sz w:val="20"/>
                <w:szCs w:val="20"/>
              </w:rPr>
              <w:t>НДС</w:t>
            </w:r>
            <w:r w:rsidRPr="003708D0">
              <w:rPr>
                <w:rStyle w:val="FootnoteReference"/>
                <w:rFonts w:ascii="GHEA Grapalat" w:hAnsi="GHEA Grapalat"/>
                <w:b/>
                <w:sz w:val="20"/>
                <w:szCs w:val="20"/>
              </w:rPr>
              <w:footnoteReference w:customMarkFollows="1" w:id="6"/>
              <w:t>**</w:t>
            </w:r>
          </w:p>
          <w:p w14:paraId="4C60CB7B"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386AFA7C"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Общая цена</w:t>
            </w:r>
          </w:p>
          <w:p w14:paraId="7B1847DA"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/прописью и цифрами/</w:t>
            </w:r>
          </w:p>
        </w:tc>
      </w:tr>
      <w:tr w:rsidR="0009191C" w:rsidRPr="003708D0" w14:paraId="529EF172" w14:textId="77777777" w:rsidTr="00B76BB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BB88E03" w14:textId="77777777" w:rsidR="0009191C" w:rsidRPr="003708D0" w:rsidRDefault="0009191C" w:rsidP="00B46D58">
            <w:pPr>
              <w:widowControl w:val="0"/>
              <w:jc w:val="center"/>
              <w:rPr>
                <w:rFonts w:ascii="GHEA Grapalat" w:hAnsi="GHEA Grapalat"/>
                <w:b/>
                <w:i/>
                <w:sz w:val="20"/>
                <w:szCs w:val="20"/>
              </w:rPr>
            </w:pPr>
            <w:r w:rsidRPr="003708D0">
              <w:rPr>
                <w:rFonts w:ascii="GHEA Grapalat" w:hAnsi="GHEA Grapalat"/>
                <w:b/>
                <w:i/>
                <w:sz w:val="20"/>
                <w:szCs w:val="20"/>
              </w:rPr>
              <w:t>1</w:t>
            </w:r>
          </w:p>
        </w:tc>
        <w:tc>
          <w:tcPr>
            <w:tcW w:w="2329" w:type="dxa"/>
            <w:tcBorders>
              <w:top w:val="single" w:sz="4" w:space="0" w:color="auto"/>
              <w:left w:val="single" w:sz="4" w:space="0" w:color="auto"/>
              <w:bottom w:val="single" w:sz="4" w:space="0" w:color="auto"/>
              <w:right w:val="single" w:sz="4" w:space="0" w:color="auto"/>
            </w:tcBorders>
            <w:shd w:val="clear" w:color="auto" w:fill="99CCFF"/>
          </w:tcPr>
          <w:p w14:paraId="022CDAD7" w14:textId="77777777" w:rsidR="0009191C" w:rsidRPr="003708D0" w:rsidRDefault="0009191C" w:rsidP="00B46D58">
            <w:pPr>
              <w:widowControl w:val="0"/>
              <w:jc w:val="center"/>
              <w:rPr>
                <w:rFonts w:ascii="GHEA Grapalat" w:hAnsi="GHEA Grapalat"/>
                <w:b/>
                <w:i/>
                <w:sz w:val="20"/>
                <w:szCs w:val="20"/>
              </w:rPr>
            </w:pPr>
            <w:r w:rsidRPr="003708D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DD4241A" w14:textId="77777777" w:rsidR="0009191C" w:rsidRPr="003708D0" w:rsidRDefault="0009191C" w:rsidP="00B46D58">
            <w:pPr>
              <w:widowControl w:val="0"/>
              <w:jc w:val="center"/>
              <w:rPr>
                <w:rFonts w:ascii="GHEA Grapalat" w:hAnsi="GHEA Grapalat"/>
                <w:i/>
                <w:sz w:val="20"/>
                <w:szCs w:val="20"/>
              </w:rPr>
            </w:pPr>
            <w:r w:rsidRPr="003708D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79C38E" w14:textId="77777777" w:rsidR="0009191C" w:rsidRPr="003708D0" w:rsidRDefault="00E02389" w:rsidP="00B46D58">
            <w:pPr>
              <w:widowControl w:val="0"/>
              <w:jc w:val="center"/>
              <w:rPr>
                <w:rFonts w:ascii="GHEA Grapalat" w:hAnsi="GHEA Grapalat"/>
                <w:i/>
                <w:sz w:val="20"/>
                <w:szCs w:val="20"/>
                <w:lang w:val="en-US"/>
              </w:rPr>
            </w:pPr>
            <w:r w:rsidRPr="003708D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04FDB5A" w14:textId="77777777" w:rsidR="0009191C" w:rsidRPr="003708D0" w:rsidRDefault="00E02389" w:rsidP="00E02389">
            <w:pPr>
              <w:widowControl w:val="0"/>
              <w:jc w:val="center"/>
              <w:rPr>
                <w:rFonts w:ascii="GHEA Grapalat" w:hAnsi="GHEA Grapalat"/>
                <w:i/>
                <w:sz w:val="20"/>
                <w:szCs w:val="20"/>
              </w:rPr>
            </w:pPr>
            <w:r w:rsidRPr="003708D0">
              <w:rPr>
                <w:rFonts w:ascii="GHEA Grapalat" w:hAnsi="GHEA Grapalat"/>
                <w:b/>
                <w:i/>
                <w:sz w:val="20"/>
                <w:szCs w:val="20"/>
                <w:lang w:val="en-US"/>
              </w:rPr>
              <w:t>5</w:t>
            </w:r>
            <w:r w:rsidR="0009191C" w:rsidRPr="003708D0">
              <w:rPr>
                <w:rFonts w:ascii="GHEA Grapalat" w:hAnsi="GHEA Grapalat"/>
                <w:b/>
                <w:i/>
                <w:sz w:val="20"/>
                <w:szCs w:val="20"/>
              </w:rPr>
              <w:t>=3+4</w:t>
            </w:r>
          </w:p>
        </w:tc>
      </w:tr>
      <w:tr w:rsidR="004D20FC" w:rsidRPr="003708D0" w14:paraId="242D853A" w14:textId="77777777" w:rsidTr="00B76BB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6A195E1" w14:textId="77777777" w:rsidR="004D20FC" w:rsidRPr="006F7450" w:rsidRDefault="004D20FC" w:rsidP="004D20FC">
            <w:pPr>
              <w:widowControl w:val="0"/>
              <w:jc w:val="center"/>
              <w:rPr>
                <w:rFonts w:ascii="GHEA Grapalat" w:hAnsi="GHEA Grapalat"/>
                <w:b/>
                <w:bCs/>
                <w:sz w:val="20"/>
                <w:szCs w:val="20"/>
              </w:rPr>
            </w:pPr>
            <w:r w:rsidRPr="006F7450">
              <w:rPr>
                <w:rFonts w:ascii="GHEA Grapalat" w:hAnsi="GHEA Grapalat"/>
                <w:b/>
                <w:sz w:val="20"/>
                <w:szCs w:val="20"/>
              </w:rPr>
              <w:t>1</w:t>
            </w:r>
          </w:p>
        </w:tc>
        <w:tc>
          <w:tcPr>
            <w:tcW w:w="2329" w:type="dxa"/>
            <w:tcBorders>
              <w:top w:val="single" w:sz="4" w:space="0" w:color="auto"/>
              <w:left w:val="single" w:sz="4" w:space="0" w:color="auto"/>
              <w:bottom w:val="single" w:sz="4" w:space="0" w:color="auto"/>
              <w:right w:val="single" w:sz="4" w:space="0" w:color="auto"/>
            </w:tcBorders>
          </w:tcPr>
          <w:p w14:paraId="6FFFAF0E" w14:textId="568E7A6E" w:rsidR="004D20FC" w:rsidRPr="00B76BB8" w:rsidRDefault="004D20FC" w:rsidP="004D20FC">
            <w:pPr>
              <w:pStyle w:val="BodyTextIndent2"/>
              <w:spacing w:line="240" w:lineRule="auto"/>
              <w:ind w:firstLine="0"/>
              <w:jc w:val="center"/>
              <w:rPr>
                <w:rFonts w:ascii="GHEA Grapalat" w:hAnsi="GHEA Grapalat"/>
                <w:highlight w:val="yellow"/>
                <w:lang w:val="en-GB"/>
              </w:rPr>
            </w:pPr>
            <w:r>
              <w:rPr>
                <w:rFonts w:ascii="GHEA Grapalat" w:hAnsi="GHEA Grapalat"/>
                <w:i/>
                <w:iCs/>
              </w:rPr>
              <w:t>Брусчатка</w:t>
            </w:r>
            <w:r>
              <w:rPr>
                <w:rFonts w:ascii="GHEA Grapalat" w:hAnsi="GHEA Grapalat"/>
                <w:i/>
                <w:iCs/>
                <w:lang w:val="en-US"/>
              </w:rPr>
              <w:t xml:space="preserve"> </w:t>
            </w:r>
            <w:proofErr w:type="spellStart"/>
            <w:r>
              <w:rPr>
                <w:rFonts w:ascii="GHEA Grapalat" w:hAnsi="GHEA Grapalat"/>
                <w:i/>
                <w:iCs/>
                <w:lang w:val="en-US"/>
              </w:rPr>
              <w:t>серая</w:t>
            </w:r>
            <w:proofErr w:type="spellEnd"/>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EB8F84" w14:textId="77777777" w:rsidR="004D20FC" w:rsidRPr="003708D0" w:rsidRDefault="004D20FC" w:rsidP="004D20F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ED964A" w14:textId="77777777" w:rsidR="004D20FC" w:rsidRPr="003708D0" w:rsidRDefault="004D20FC" w:rsidP="004D20F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AB7ED5" w14:textId="77777777" w:rsidR="004D20FC" w:rsidRPr="003708D0" w:rsidRDefault="004D20FC" w:rsidP="004D20FC">
            <w:pPr>
              <w:widowControl w:val="0"/>
              <w:jc w:val="center"/>
              <w:rPr>
                <w:rFonts w:ascii="GHEA Grapalat" w:hAnsi="GHEA Grapalat"/>
                <w:sz w:val="20"/>
                <w:szCs w:val="20"/>
              </w:rPr>
            </w:pPr>
          </w:p>
        </w:tc>
      </w:tr>
      <w:tr w:rsidR="004D20FC" w:rsidRPr="003708D0" w14:paraId="1B145DA2" w14:textId="77777777" w:rsidTr="00B76BB8">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CBF5E" w14:textId="77777777" w:rsidR="004D20FC" w:rsidRPr="006F7450" w:rsidRDefault="004D20FC" w:rsidP="004D20FC">
            <w:pPr>
              <w:widowControl w:val="0"/>
              <w:jc w:val="center"/>
              <w:rPr>
                <w:rFonts w:ascii="GHEA Grapalat" w:hAnsi="GHEA Grapalat"/>
                <w:b/>
                <w:bCs/>
                <w:sz w:val="20"/>
                <w:szCs w:val="20"/>
              </w:rPr>
            </w:pPr>
            <w:r w:rsidRPr="006F7450">
              <w:rPr>
                <w:rFonts w:ascii="GHEA Grapalat" w:hAnsi="GHEA Grapalat"/>
                <w:b/>
                <w:sz w:val="20"/>
                <w:szCs w:val="20"/>
              </w:rPr>
              <w:t>2</w:t>
            </w:r>
          </w:p>
        </w:tc>
        <w:tc>
          <w:tcPr>
            <w:tcW w:w="2329" w:type="dxa"/>
            <w:tcBorders>
              <w:top w:val="single" w:sz="4" w:space="0" w:color="auto"/>
              <w:left w:val="single" w:sz="4" w:space="0" w:color="auto"/>
              <w:bottom w:val="single" w:sz="4" w:space="0" w:color="auto"/>
              <w:right w:val="single" w:sz="4" w:space="0" w:color="auto"/>
            </w:tcBorders>
          </w:tcPr>
          <w:p w14:paraId="5E261C97" w14:textId="7C94C74E" w:rsidR="004D20FC" w:rsidRPr="003C1009" w:rsidRDefault="004D20FC" w:rsidP="004D20FC">
            <w:pPr>
              <w:pStyle w:val="BodyTextIndent2"/>
              <w:spacing w:line="240" w:lineRule="auto"/>
              <w:ind w:firstLine="0"/>
              <w:jc w:val="center"/>
              <w:rPr>
                <w:rFonts w:ascii="GHEA Grapalat" w:hAnsi="GHEA Grapalat"/>
                <w:highlight w:val="yellow"/>
              </w:rPr>
            </w:pPr>
            <w:r>
              <w:rPr>
                <w:rFonts w:ascii="GHEA Grapalat" w:hAnsi="GHEA Grapalat"/>
                <w:i/>
                <w:iCs/>
                <w:lang w:val="en-US"/>
              </w:rPr>
              <w:t>Б</w:t>
            </w:r>
            <w:r>
              <w:rPr>
                <w:rFonts w:ascii="GHEA Grapalat" w:hAnsi="GHEA Grapalat"/>
                <w:i/>
                <w:iCs/>
              </w:rPr>
              <w:t>русчатка</w:t>
            </w:r>
            <w:r>
              <w:rPr>
                <w:rFonts w:ascii="GHEA Grapalat" w:hAnsi="GHEA Grapalat"/>
                <w:i/>
                <w:iCs/>
                <w:lang w:val="en-US"/>
              </w:rPr>
              <w:t xml:space="preserve"> </w:t>
            </w:r>
            <w:proofErr w:type="spellStart"/>
            <w:r>
              <w:rPr>
                <w:rFonts w:ascii="GHEA Grapalat" w:hAnsi="GHEA Grapalat"/>
                <w:i/>
                <w:iCs/>
                <w:lang w:val="en-US"/>
              </w:rPr>
              <w:t>разноцветная</w:t>
            </w:r>
            <w:proofErr w:type="spellEnd"/>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23A378" w14:textId="77777777" w:rsidR="004D20FC" w:rsidRPr="003708D0" w:rsidRDefault="004D20FC" w:rsidP="004D20F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433D5D" w14:textId="77777777" w:rsidR="004D20FC" w:rsidRPr="003708D0" w:rsidRDefault="004D20FC" w:rsidP="004D20F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95DB8D" w14:textId="77777777" w:rsidR="004D20FC" w:rsidRPr="003708D0" w:rsidRDefault="004D20FC" w:rsidP="004D20FC">
            <w:pPr>
              <w:widowControl w:val="0"/>
              <w:rPr>
                <w:rFonts w:ascii="GHEA Grapalat" w:hAnsi="GHEA Grapalat"/>
                <w:sz w:val="20"/>
                <w:szCs w:val="20"/>
              </w:rPr>
            </w:pPr>
          </w:p>
        </w:tc>
      </w:tr>
    </w:tbl>
    <w:p w14:paraId="445C0A9F" w14:textId="77777777" w:rsidR="00A9078E" w:rsidRPr="003708D0" w:rsidRDefault="00A9078E" w:rsidP="00B46D58">
      <w:pPr>
        <w:widowControl w:val="0"/>
        <w:tabs>
          <w:tab w:val="left" w:pos="6804"/>
        </w:tabs>
        <w:jc w:val="center"/>
        <w:rPr>
          <w:rFonts w:ascii="GHEA Grapalat" w:hAnsi="GHEA Grapalat"/>
        </w:rPr>
      </w:pPr>
    </w:p>
    <w:p w14:paraId="1A1055F9" w14:textId="77777777" w:rsidR="00A9078E" w:rsidRPr="003708D0" w:rsidRDefault="00A9078E" w:rsidP="00B46D58">
      <w:pPr>
        <w:widowControl w:val="0"/>
        <w:tabs>
          <w:tab w:val="left" w:pos="6804"/>
        </w:tabs>
        <w:jc w:val="center"/>
        <w:rPr>
          <w:rFonts w:ascii="GHEA Grapalat" w:hAnsi="GHEA Grapalat"/>
        </w:rPr>
      </w:pPr>
    </w:p>
    <w:p w14:paraId="7FBEED9F" w14:textId="77777777" w:rsidR="00374F4A" w:rsidRPr="003708D0" w:rsidRDefault="00374F4A" w:rsidP="00B46D58">
      <w:pPr>
        <w:widowControl w:val="0"/>
        <w:tabs>
          <w:tab w:val="left" w:pos="6804"/>
        </w:tabs>
        <w:jc w:val="center"/>
        <w:rPr>
          <w:rFonts w:ascii="GHEA Grapalat" w:hAnsi="GHEA Grapalat"/>
        </w:rPr>
      </w:pPr>
      <w:r w:rsidRPr="003708D0">
        <w:rPr>
          <w:rFonts w:ascii="GHEA Grapalat" w:hAnsi="GHEA Grapalat"/>
        </w:rPr>
        <w:t>_________________________________________________</w:t>
      </w:r>
      <w:r w:rsidRPr="003708D0">
        <w:rPr>
          <w:rFonts w:ascii="GHEA Grapalat" w:hAnsi="GHEA Grapalat"/>
        </w:rPr>
        <w:tab/>
        <w:t>_________________</w:t>
      </w:r>
    </w:p>
    <w:p w14:paraId="5AAEE77E" w14:textId="77777777" w:rsidR="00374F4A" w:rsidRPr="003708D0" w:rsidRDefault="00374F4A" w:rsidP="00B46D58">
      <w:pPr>
        <w:widowControl w:val="0"/>
        <w:tabs>
          <w:tab w:val="left" w:pos="7513"/>
        </w:tabs>
        <w:spacing w:after="160"/>
        <w:ind w:left="709"/>
        <w:jc w:val="both"/>
        <w:rPr>
          <w:rFonts w:ascii="GHEA Grapalat" w:hAnsi="GHEA Grapalat" w:cs="Arial"/>
          <w:sz w:val="16"/>
        </w:rPr>
      </w:pPr>
      <w:r w:rsidRPr="003708D0">
        <w:rPr>
          <w:rFonts w:ascii="GHEA Grapalat" w:hAnsi="GHEA Grapalat"/>
          <w:sz w:val="16"/>
        </w:rPr>
        <w:t>наименование участника (должность, имя, фамилия руководителя</w:t>
      </w:r>
      <w:r w:rsidR="00335DAA" w:rsidRPr="003708D0">
        <w:rPr>
          <w:rFonts w:ascii="GHEA Grapalat" w:hAnsi="GHEA Grapalat"/>
          <w:sz w:val="16"/>
        </w:rPr>
        <w:t>)</w:t>
      </w:r>
      <w:r w:rsidRPr="003708D0">
        <w:rPr>
          <w:rFonts w:ascii="GHEA Grapalat" w:hAnsi="GHEA Grapalat"/>
          <w:sz w:val="16"/>
        </w:rPr>
        <w:tab/>
        <w:t>подпись</w:t>
      </w:r>
    </w:p>
    <w:p w14:paraId="02F3BAFF" w14:textId="77777777" w:rsidR="00DC619D" w:rsidRPr="003708D0" w:rsidRDefault="00DC619D" w:rsidP="00B46D58">
      <w:pPr>
        <w:widowControl w:val="0"/>
        <w:spacing w:after="160"/>
        <w:jc w:val="both"/>
        <w:rPr>
          <w:rFonts w:ascii="GHEA Grapalat" w:hAnsi="GHEA Grapalat"/>
          <w:lang w:val="es-ES"/>
        </w:rPr>
      </w:pPr>
    </w:p>
    <w:p w14:paraId="5B598387" w14:textId="77777777" w:rsidR="00B2572B" w:rsidRPr="003708D0" w:rsidRDefault="00B2572B" w:rsidP="00B46D58">
      <w:pPr>
        <w:widowControl w:val="0"/>
        <w:spacing w:after="160"/>
        <w:jc w:val="right"/>
        <w:rPr>
          <w:rFonts w:ascii="GHEA Grapalat" w:hAnsi="GHEA Grapalat"/>
        </w:rPr>
      </w:pPr>
      <w:r w:rsidRPr="003708D0">
        <w:rPr>
          <w:rFonts w:ascii="GHEA Grapalat" w:hAnsi="GHEA Grapalat"/>
        </w:rPr>
        <w:t>М. П.</w:t>
      </w:r>
    </w:p>
    <w:p w14:paraId="1417C969" w14:textId="77777777" w:rsidR="00B217BB" w:rsidRPr="003708D0" w:rsidRDefault="00B217BB" w:rsidP="00B46D58">
      <w:pPr>
        <w:rPr>
          <w:rFonts w:ascii="GHEA Grapalat" w:hAnsi="GHEA Grapalat"/>
          <w:b/>
        </w:rPr>
      </w:pPr>
      <w:r w:rsidRPr="003708D0">
        <w:rPr>
          <w:rFonts w:ascii="GHEA Grapalat" w:hAnsi="GHEA Grapalat"/>
          <w:b/>
        </w:rPr>
        <w:br w:type="page"/>
      </w:r>
    </w:p>
    <w:p w14:paraId="6F9672D2" w14:textId="77777777" w:rsidR="003D2FE2" w:rsidRPr="003708D0" w:rsidRDefault="003D2FE2" w:rsidP="003D2FE2">
      <w:pPr>
        <w:widowControl w:val="0"/>
        <w:spacing w:after="160"/>
        <w:jc w:val="right"/>
        <w:rPr>
          <w:rFonts w:ascii="GHEA Grapalat" w:hAnsi="GHEA Grapalat" w:cs="GHEA Grapalat"/>
          <w:i/>
          <w:sz w:val="22"/>
          <w:szCs w:val="22"/>
        </w:rPr>
      </w:pPr>
      <w:r w:rsidRPr="003708D0">
        <w:rPr>
          <w:rFonts w:ascii="GHEA Grapalat" w:hAnsi="GHEA Grapalat"/>
          <w:i/>
          <w:sz w:val="22"/>
          <w:szCs w:val="22"/>
        </w:rPr>
        <w:lastRenderedPageBreak/>
        <w:t>Приложение № 4.</w:t>
      </w:r>
      <w:r w:rsidR="00A13428" w:rsidRPr="003708D0">
        <w:rPr>
          <w:rFonts w:ascii="GHEA Grapalat" w:hAnsi="GHEA Grapalat"/>
          <w:i/>
          <w:sz w:val="22"/>
          <w:szCs w:val="22"/>
        </w:rPr>
        <w:t>2</w:t>
      </w:r>
    </w:p>
    <w:p w14:paraId="79BFCC89" w14:textId="69ED18A3" w:rsidR="007D4CC6" w:rsidRPr="003708D0" w:rsidRDefault="007D4CC6" w:rsidP="007D4CC6">
      <w:pPr>
        <w:widowControl w:val="0"/>
        <w:jc w:val="right"/>
        <w:rPr>
          <w:rFonts w:ascii="Arial" w:hAnsi="Arial" w:cs="Arial"/>
          <w:b/>
          <w:sz w:val="22"/>
          <w:szCs w:val="22"/>
        </w:rPr>
      </w:pPr>
      <w:r w:rsidRPr="003708D0">
        <w:rPr>
          <w:rFonts w:ascii="GHEA Grapalat" w:hAnsi="GHEA Grapalat"/>
          <w:b/>
          <w:i/>
          <w:sz w:val="22"/>
          <w:szCs w:val="22"/>
        </w:rPr>
        <w:t xml:space="preserve">к </w:t>
      </w:r>
      <w:r w:rsidRPr="003708D0">
        <w:rPr>
          <w:rFonts w:ascii="Arial" w:hAnsi="Arial" w:cs="Arial"/>
          <w:b/>
          <w:sz w:val="22"/>
          <w:szCs w:val="22"/>
        </w:rPr>
        <w:t>Приглашению на запрос котир</w:t>
      </w:r>
      <w:r w:rsidR="006E0CD9" w:rsidRPr="003708D0">
        <w:rPr>
          <w:rFonts w:ascii="Arial" w:hAnsi="Arial" w:cs="Arial"/>
          <w:b/>
          <w:sz w:val="22"/>
          <w:szCs w:val="22"/>
        </w:rPr>
        <w:t>о</w:t>
      </w:r>
      <w:r w:rsidR="004A3AFE" w:rsidRPr="003708D0">
        <w:rPr>
          <w:rFonts w:ascii="Arial" w:hAnsi="Arial" w:cs="Arial"/>
          <w:b/>
          <w:sz w:val="22"/>
          <w:szCs w:val="22"/>
        </w:rPr>
        <w:t xml:space="preserve">вок </w:t>
      </w:r>
      <w:r w:rsidR="004A3AFE" w:rsidRPr="003708D0">
        <w:rPr>
          <w:rFonts w:ascii="Arial" w:hAnsi="Arial" w:cs="Arial"/>
          <w:b/>
          <w:sz w:val="22"/>
          <w:szCs w:val="22"/>
        </w:rPr>
        <w:br/>
        <w:t>под кодом "</w:t>
      </w:r>
      <w:r w:rsidR="00A9078E" w:rsidRPr="003708D0">
        <w:rPr>
          <w:rFonts w:ascii="GHEA Grapalat" w:hAnsi="GHEA Grapalat"/>
          <w:b/>
        </w:rPr>
        <w:t xml:space="preserve"> </w:t>
      </w:r>
      <w:r w:rsidR="004D20FC">
        <w:rPr>
          <w:rFonts w:ascii="GHEA Grapalat" w:hAnsi="GHEA Grapalat"/>
          <w:b/>
        </w:rPr>
        <w:t>BGO-GHAPDZB-03/2026</w:t>
      </w:r>
      <w:r w:rsidRPr="003708D0">
        <w:rPr>
          <w:rFonts w:ascii="Arial" w:hAnsi="Arial" w:cs="Arial"/>
          <w:b/>
          <w:sz w:val="22"/>
          <w:szCs w:val="22"/>
        </w:rPr>
        <w:t>"</w:t>
      </w:r>
      <w:r w:rsidRPr="003708D0">
        <w:rPr>
          <w:rFonts w:ascii="Arial" w:hAnsi="Arial" w:cs="Arial"/>
          <w:b/>
          <w:sz w:val="22"/>
          <w:szCs w:val="22"/>
        </w:rPr>
        <w:footnoteReference w:customMarkFollows="1" w:id="7"/>
        <w:t>*</w:t>
      </w:r>
    </w:p>
    <w:p w14:paraId="4E16937D" w14:textId="77777777" w:rsidR="007D4CC6" w:rsidRPr="003708D0" w:rsidRDefault="007D4CC6" w:rsidP="007D4CC6">
      <w:pPr>
        <w:widowControl w:val="0"/>
        <w:spacing w:after="160"/>
        <w:jc w:val="center"/>
        <w:rPr>
          <w:rFonts w:ascii="GHEA Grapalat" w:hAnsi="GHEA Grapalat"/>
          <w:b/>
          <w:sz w:val="22"/>
          <w:szCs w:val="22"/>
        </w:rPr>
      </w:pPr>
    </w:p>
    <w:p w14:paraId="5324F5A8" w14:textId="77777777" w:rsidR="003D2FE2" w:rsidRPr="003708D0" w:rsidRDefault="003D2FE2" w:rsidP="003D2FE2">
      <w:pPr>
        <w:widowControl w:val="0"/>
        <w:spacing w:after="160"/>
        <w:jc w:val="center"/>
        <w:rPr>
          <w:rFonts w:ascii="GHEA Grapalat" w:hAnsi="GHEA Grapalat"/>
          <w:b/>
          <w:sz w:val="22"/>
          <w:szCs w:val="22"/>
        </w:rPr>
      </w:pPr>
    </w:p>
    <w:p w14:paraId="4BF1004D" w14:textId="77777777" w:rsidR="003D2FE2" w:rsidRPr="003708D0" w:rsidRDefault="003D2FE2" w:rsidP="003D2FE2">
      <w:pPr>
        <w:widowControl w:val="0"/>
        <w:spacing w:after="160"/>
        <w:jc w:val="center"/>
        <w:rPr>
          <w:rFonts w:ascii="GHEA Grapalat" w:hAnsi="GHEA Grapalat" w:cs="GHEA Grapalat"/>
          <w:b/>
          <w:sz w:val="22"/>
          <w:szCs w:val="22"/>
        </w:rPr>
      </w:pPr>
      <w:r w:rsidRPr="003708D0">
        <w:rPr>
          <w:rFonts w:ascii="GHEA Grapalat" w:hAnsi="GHEA Grapalat"/>
          <w:b/>
          <w:sz w:val="22"/>
          <w:szCs w:val="22"/>
        </w:rPr>
        <w:t xml:space="preserve">СОГЛАШЕНИЕ О НЕУСТОЙКЕ </w:t>
      </w:r>
    </w:p>
    <w:p w14:paraId="77A574BE" w14:textId="77777777" w:rsidR="003D2FE2" w:rsidRPr="003708D0" w:rsidRDefault="003D2FE2" w:rsidP="003D2FE2">
      <w:pPr>
        <w:widowControl w:val="0"/>
        <w:spacing w:after="160"/>
        <w:jc w:val="center"/>
        <w:rPr>
          <w:rFonts w:ascii="GHEA Grapalat" w:hAnsi="GHEA Grapalat" w:cs="GHEA Grapalat"/>
          <w:b/>
          <w:sz w:val="22"/>
          <w:szCs w:val="22"/>
        </w:rPr>
      </w:pPr>
      <w:r w:rsidRPr="003708D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708D0" w14:paraId="50317C7D" w14:textId="77777777" w:rsidTr="00B932B8">
        <w:tc>
          <w:tcPr>
            <w:tcW w:w="4786" w:type="dxa"/>
          </w:tcPr>
          <w:p w14:paraId="217C9702" w14:textId="77777777" w:rsidR="003D2FE2" w:rsidRPr="003708D0" w:rsidRDefault="003D2FE2" w:rsidP="00B932B8">
            <w:pPr>
              <w:widowControl w:val="0"/>
              <w:spacing w:after="160"/>
              <w:rPr>
                <w:rFonts w:ascii="GHEA Grapalat" w:hAnsi="GHEA Grapalat" w:cs="GHEA Grapalat"/>
                <w:b/>
                <w:sz w:val="22"/>
                <w:szCs w:val="22"/>
                <w:lang w:val="en-US"/>
              </w:rPr>
            </w:pPr>
            <w:r w:rsidRPr="003708D0">
              <w:rPr>
                <w:rFonts w:ascii="GHEA Grapalat" w:hAnsi="GHEA Grapalat"/>
                <w:sz w:val="22"/>
                <w:szCs w:val="22"/>
              </w:rPr>
              <w:t>г. Ереван</w:t>
            </w:r>
          </w:p>
        </w:tc>
        <w:tc>
          <w:tcPr>
            <w:tcW w:w="4500" w:type="dxa"/>
          </w:tcPr>
          <w:p w14:paraId="43B9F67A" w14:textId="77777777" w:rsidR="003D2FE2" w:rsidRPr="003708D0" w:rsidRDefault="003D2FE2" w:rsidP="00B932B8">
            <w:pPr>
              <w:widowControl w:val="0"/>
              <w:spacing w:after="160"/>
              <w:jc w:val="right"/>
              <w:rPr>
                <w:rFonts w:ascii="GHEA Grapalat" w:hAnsi="GHEA Grapalat" w:cs="GHEA Grapalat"/>
                <w:b/>
                <w:sz w:val="22"/>
                <w:szCs w:val="22"/>
              </w:rPr>
            </w:pPr>
            <w:r w:rsidRPr="003708D0">
              <w:rPr>
                <w:rFonts w:ascii="GHEA Grapalat" w:hAnsi="GHEA Grapalat"/>
                <w:sz w:val="22"/>
                <w:szCs w:val="22"/>
              </w:rPr>
              <w:t>"</w:t>
            </w:r>
            <w:r w:rsidRPr="003708D0">
              <w:rPr>
                <w:rFonts w:ascii="GHEA Grapalat" w:hAnsi="GHEA Grapalat"/>
                <w:sz w:val="22"/>
                <w:szCs w:val="22"/>
                <w:lang w:val="en-US"/>
              </w:rPr>
              <w:tab/>
            </w:r>
            <w:r w:rsidRPr="003708D0">
              <w:rPr>
                <w:rFonts w:ascii="GHEA Grapalat" w:hAnsi="GHEA Grapalat"/>
                <w:sz w:val="22"/>
                <w:szCs w:val="22"/>
              </w:rPr>
              <w:t xml:space="preserve">" </w:t>
            </w:r>
            <w:r w:rsidRPr="003708D0">
              <w:rPr>
                <w:rFonts w:ascii="GHEA Grapalat" w:hAnsi="GHEA Grapalat"/>
                <w:sz w:val="22"/>
                <w:szCs w:val="22"/>
                <w:lang w:val="en-US"/>
              </w:rPr>
              <w:tab/>
            </w:r>
            <w:r w:rsidRPr="003708D0">
              <w:rPr>
                <w:rFonts w:ascii="GHEA Grapalat" w:hAnsi="GHEA Grapalat"/>
                <w:sz w:val="22"/>
                <w:szCs w:val="22"/>
              </w:rPr>
              <w:t>20</w:t>
            </w:r>
            <w:r w:rsidRPr="003708D0">
              <w:rPr>
                <w:rFonts w:ascii="GHEA Grapalat" w:hAnsi="GHEA Grapalat"/>
                <w:sz w:val="22"/>
                <w:szCs w:val="22"/>
                <w:lang w:val="en-US"/>
              </w:rPr>
              <w:tab/>
            </w:r>
            <w:r w:rsidRPr="003708D0">
              <w:rPr>
                <w:rFonts w:ascii="GHEA Grapalat" w:hAnsi="GHEA Grapalat"/>
                <w:sz w:val="22"/>
                <w:szCs w:val="22"/>
              </w:rPr>
              <w:t>г.</w:t>
            </w:r>
            <w:r w:rsidRPr="003708D0">
              <w:rPr>
                <w:rStyle w:val="FootnoteReference"/>
                <w:rFonts w:ascii="GHEA Grapalat" w:hAnsi="GHEA Grapalat"/>
                <w:sz w:val="22"/>
                <w:szCs w:val="22"/>
              </w:rPr>
              <w:footnoteReference w:customMarkFollows="1" w:id="8"/>
              <w:t>**</w:t>
            </w:r>
          </w:p>
        </w:tc>
      </w:tr>
    </w:tbl>
    <w:p w14:paraId="15819CE8" w14:textId="77777777" w:rsidR="003D2FE2" w:rsidRPr="003708D0" w:rsidRDefault="003D2FE2" w:rsidP="003D2FE2">
      <w:pPr>
        <w:widowControl w:val="0"/>
        <w:spacing w:after="160"/>
        <w:rPr>
          <w:rFonts w:ascii="GHEA Grapalat" w:hAnsi="GHEA Grapalat" w:cs="GHEA Grapalat"/>
          <w:b/>
          <w:sz w:val="22"/>
          <w:szCs w:val="22"/>
        </w:rPr>
      </w:pPr>
    </w:p>
    <w:p w14:paraId="286D2D6D" w14:textId="77777777" w:rsidR="003D2FE2" w:rsidRPr="003708D0" w:rsidRDefault="003D2FE2" w:rsidP="003D2FE2">
      <w:pPr>
        <w:widowControl w:val="0"/>
        <w:jc w:val="both"/>
        <w:rPr>
          <w:rFonts w:ascii="GHEA Grapalat" w:hAnsi="GHEA Grapalat" w:cs="GHEA Grapalat"/>
          <w:sz w:val="22"/>
          <w:szCs w:val="22"/>
          <w:u w:val="single"/>
          <w:vertAlign w:val="subscript"/>
        </w:rPr>
      </w:pPr>
      <w:r w:rsidRPr="003708D0">
        <w:rPr>
          <w:rFonts w:ascii="GHEA Grapalat" w:hAnsi="GHEA Grapalat"/>
          <w:sz w:val="22"/>
          <w:szCs w:val="22"/>
        </w:rPr>
        <w:t>_______________________________________________, в лице директора Компании,</w:t>
      </w:r>
    </w:p>
    <w:p w14:paraId="7F746A76" w14:textId="77777777" w:rsidR="003D2FE2" w:rsidRPr="003708D0" w:rsidRDefault="003D2FE2" w:rsidP="003D2FE2">
      <w:pPr>
        <w:widowControl w:val="0"/>
        <w:spacing w:after="160"/>
        <w:ind w:left="1843"/>
        <w:jc w:val="both"/>
        <w:rPr>
          <w:rFonts w:ascii="GHEA Grapalat" w:hAnsi="GHEA Grapalat"/>
          <w:sz w:val="22"/>
          <w:szCs w:val="22"/>
          <w:vertAlign w:val="superscript"/>
          <w:lang w:val="en-US"/>
        </w:rPr>
      </w:pPr>
      <w:r w:rsidRPr="003708D0">
        <w:rPr>
          <w:rFonts w:ascii="GHEA Grapalat" w:hAnsi="GHEA Grapalat"/>
          <w:sz w:val="22"/>
          <w:szCs w:val="22"/>
          <w:vertAlign w:val="superscript"/>
        </w:rPr>
        <w:t>наименование Компании</w:t>
      </w:r>
    </w:p>
    <w:p w14:paraId="30253617" w14:textId="77777777" w:rsidR="003D2FE2" w:rsidRPr="003708D0" w:rsidRDefault="003D2FE2" w:rsidP="003D2FE2">
      <w:pPr>
        <w:widowControl w:val="0"/>
        <w:jc w:val="both"/>
        <w:rPr>
          <w:rFonts w:ascii="GHEA Grapalat" w:hAnsi="GHEA Grapalat"/>
          <w:sz w:val="22"/>
          <w:szCs w:val="22"/>
          <w:lang w:val="en-US"/>
        </w:rPr>
      </w:pPr>
      <w:r w:rsidRPr="003708D0">
        <w:rPr>
          <w:rFonts w:ascii="GHEA Grapalat" w:hAnsi="GHEA Grapalat"/>
          <w:sz w:val="22"/>
          <w:szCs w:val="22"/>
          <w:lang w:val="en-US"/>
        </w:rPr>
        <w:t>_________________________________________________________________________</w:t>
      </w:r>
    </w:p>
    <w:p w14:paraId="1E98E8B3" w14:textId="77777777" w:rsidR="003D2FE2" w:rsidRPr="003708D0" w:rsidRDefault="003D2FE2" w:rsidP="003D2FE2">
      <w:pPr>
        <w:widowControl w:val="0"/>
        <w:spacing w:after="160"/>
        <w:jc w:val="center"/>
        <w:rPr>
          <w:rFonts w:ascii="GHEA Grapalat" w:hAnsi="GHEA Grapalat"/>
          <w:sz w:val="22"/>
          <w:szCs w:val="22"/>
          <w:vertAlign w:val="superscript"/>
        </w:rPr>
      </w:pPr>
      <w:r w:rsidRPr="003708D0">
        <w:rPr>
          <w:rFonts w:ascii="GHEA Grapalat" w:hAnsi="GHEA Grapalat"/>
          <w:sz w:val="22"/>
          <w:szCs w:val="22"/>
          <w:vertAlign w:val="superscript"/>
        </w:rPr>
        <w:t>имя, фамилия, паспортные данные директора компании</w:t>
      </w:r>
    </w:p>
    <w:p w14:paraId="6B23D46C" w14:textId="77777777" w:rsidR="003D2FE2" w:rsidRPr="003708D0" w:rsidRDefault="003D2FE2" w:rsidP="003D2FE2">
      <w:pPr>
        <w:widowControl w:val="0"/>
        <w:spacing w:after="160"/>
        <w:jc w:val="both"/>
        <w:rPr>
          <w:rFonts w:ascii="GHEA Grapalat" w:hAnsi="GHEA Grapalat" w:cs="GHEA Grapalat"/>
          <w:sz w:val="22"/>
          <w:szCs w:val="22"/>
        </w:rPr>
      </w:pPr>
      <w:r w:rsidRPr="003708D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991251" w14:textId="77777777" w:rsidR="003D2FE2" w:rsidRPr="003708D0" w:rsidRDefault="003D2FE2" w:rsidP="003D2FE2">
      <w:pPr>
        <w:widowControl w:val="0"/>
        <w:spacing w:after="160"/>
        <w:ind w:firstLine="709"/>
        <w:jc w:val="both"/>
        <w:rPr>
          <w:rFonts w:ascii="GHEA Grapalat" w:hAnsi="GHEA Grapalat" w:cs="GHEA Grapalat"/>
          <w:sz w:val="22"/>
          <w:szCs w:val="22"/>
        </w:rPr>
      </w:pPr>
    </w:p>
    <w:p w14:paraId="03609A9A" w14:textId="77777777" w:rsidR="003D2FE2" w:rsidRPr="003708D0" w:rsidRDefault="003D2FE2" w:rsidP="003D2FE2">
      <w:pPr>
        <w:widowControl w:val="0"/>
        <w:spacing w:after="160"/>
        <w:jc w:val="center"/>
        <w:rPr>
          <w:rFonts w:ascii="GHEA Grapalat" w:hAnsi="GHEA Grapalat" w:cs="GHEA Grapalat"/>
          <w:b/>
          <w:bCs/>
          <w:sz w:val="22"/>
          <w:szCs w:val="22"/>
        </w:rPr>
      </w:pPr>
      <w:r w:rsidRPr="003708D0">
        <w:rPr>
          <w:rFonts w:ascii="GHEA Grapalat" w:hAnsi="GHEA Grapalat"/>
          <w:b/>
          <w:sz w:val="22"/>
          <w:szCs w:val="22"/>
        </w:rPr>
        <w:t>1. Предмет соглашения</w:t>
      </w:r>
    </w:p>
    <w:p w14:paraId="2C17AC03" w14:textId="1F709D56" w:rsidR="003D2FE2" w:rsidRPr="003708D0" w:rsidRDefault="003D2FE2" w:rsidP="007D4CC6">
      <w:pPr>
        <w:widowControl w:val="0"/>
        <w:tabs>
          <w:tab w:val="left" w:pos="567"/>
        </w:tabs>
        <w:jc w:val="both"/>
        <w:rPr>
          <w:rFonts w:ascii="GHEA Grapalat" w:hAnsi="GHEA Grapalat" w:cs="GHEA Grapalat"/>
          <w:sz w:val="22"/>
          <w:szCs w:val="22"/>
        </w:rPr>
      </w:pPr>
      <w:r w:rsidRPr="003708D0">
        <w:rPr>
          <w:rFonts w:ascii="GHEA Grapalat" w:hAnsi="GHEA Grapalat"/>
          <w:sz w:val="22"/>
          <w:szCs w:val="22"/>
        </w:rPr>
        <w:t>1</w:t>
      </w:r>
      <w:r w:rsidRPr="003708D0">
        <w:rPr>
          <w:rFonts w:ascii="GHEA Grapalat" w:hAnsi="GHEA Grapalat"/>
          <w:spacing w:val="-6"/>
          <w:sz w:val="22"/>
          <w:szCs w:val="22"/>
        </w:rPr>
        <w:t>.1.</w:t>
      </w:r>
      <w:r w:rsidRPr="003708D0">
        <w:rPr>
          <w:rFonts w:ascii="GHEA Grapalat" w:hAnsi="GHEA Grapalat"/>
          <w:spacing w:val="-6"/>
          <w:sz w:val="22"/>
          <w:szCs w:val="22"/>
        </w:rPr>
        <w:tab/>
        <w:t xml:space="preserve">Компания участвует в организованной </w:t>
      </w:r>
      <w:r w:rsidR="00CF5BAB" w:rsidRPr="003708D0">
        <w:rPr>
          <w:rFonts w:ascii="GHEA Grapalat" w:hAnsi="GHEA Grapalat" w:cs="Sylfaen"/>
        </w:rPr>
        <w:t>«</w:t>
      </w:r>
      <w:r w:rsidR="00CF5BAB">
        <w:rPr>
          <w:rFonts w:ascii="GHEA Grapalat" w:hAnsi="GHEA Grapalat"/>
        </w:rPr>
        <w:t>Благоустроиство Горисской общины» ОНО</w:t>
      </w:r>
      <w:r w:rsidR="00A9078E" w:rsidRPr="003708D0">
        <w:rPr>
          <w:rFonts w:ascii="GHEA Grapalat" w:hAnsi="GHEA Grapalat"/>
          <w:spacing w:val="-6"/>
          <w:sz w:val="22"/>
          <w:szCs w:val="22"/>
        </w:rPr>
        <w:t xml:space="preserve"> </w:t>
      </w:r>
      <w:r w:rsidRPr="003708D0">
        <w:rPr>
          <w:rFonts w:ascii="GHEA Grapalat" w:hAnsi="GHEA Grapalat"/>
          <w:spacing w:val="-6"/>
          <w:sz w:val="22"/>
          <w:szCs w:val="22"/>
        </w:rPr>
        <w:t xml:space="preserve">(далее — Заказчик) </w:t>
      </w:r>
      <w:r w:rsidRPr="003708D0">
        <w:rPr>
          <w:rFonts w:ascii="GHEA Grapalat" w:hAnsi="GHEA Grapalat"/>
          <w:sz w:val="22"/>
          <w:szCs w:val="22"/>
        </w:rPr>
        <w:t xml:space="preserve">процедуре закупок под кодом </w:t>
      </w:r>
      <w:r w:rsidR="007D4CC6" w:rsidRPr="003708D0">
        <w:rPr>
          <w:rFonts w:ascii="GHEA Grapalat" w:hAnsi="GHEA Grapalat"/>
          <w:sz w:val="22"/>
          <w:szCs w:val="22"/>
        </w:rPr>
        <w:t>"</w:t>
      </w:r>
      <w:r w:rsidR="004D20FC">
        <w:rPr>
          <w:rFonts w:ascii="GHEA Grapalat" w:hAnsi="GHEA Grapalat"/>
          <w:sz w:val="20"/>
          <w:szCs w:val="22"/>
        </w:rPr>
        <w:t>BGO-GHAPDZB-03/2026</w:t>
      </w:r>
      <w:r w:rsidR="007D4CC6" w:rsidRPr="003708D0">
        <w:rPr>
          <w:rFonts w:ascii="GHEA Grapalat" w:hAnsi="GHEA Grapalat"/>
          <w:sz w:val="20"/>
          <w:szCs w:val="22"/>
        </w:rPr>
        <w:t>".</w:t>
      </w:r>
    </w:p>
    <w:p w14:paraId="232EAD0F"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1.2.</w:t>
      </w:r>
      <w:r w:rsidRPr="003708D0">
        <w:rPr>
          <w:rFonts w:ascii="GHEA Grapalat" w:hAnsi="GHEA Grapalat"/>
          <w:sz w:val="22"/>
          <w:szCs w:val="22"/>
        </w:rPr>
        <w:tab/>
      </w:r>
      <w:r w:rsidRPr="003708D0">
        <w:rPr>
          <w:rFonts w:ascii="GHEA Grapalat" w:hAnsi="GHEA Grapalat" w:cs="GHEA Grapalat"/>
          <w:sz w:val="22"/>
          <w:szCs w:val="22"/>
        </w:rPr>
        <w:t xml:space="preserve">В качестве участника, </w:t>
      </w:r>
      <w:r w:rsidRPr="003708D0">
        <w:rPr>
          <w:rFonts w:ascii="GHEA Grapalat" w:hAnsi="GHEA Grapalat" w:cs="GHEA Grapalat"/>
          <w:sz w:val="22"/>
          <w:szCs w:val="22"/>
          <w:lang w:val="hy-AM"/>
        </w:rPr>
        <w:t>օ</w:t>
      </w:r>
      <w:r w:rsidRPr="003708D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708D0">
        <w:rPr>
          <w:rFonts w:ascii="GHEA Grapalat" w:hAnsi="GHEA Grapalat" w:cs="GHEA Grapalat"/>
          <w:sz w:val="22"/>
          <w:szCs w:val="22"/>
          <w:lang w:val="en-US"/>
        </w:rPr>
        <w:t>K</w:t>
      </w:r>
      <w:r w:rsidRPr="003708D0">
        <w:rPr>
          <w:rFonts w:ascii="GHEA Grapalat" w:hAnsi="GHEA Grapalat" w:cs="GHEA Grapalat"/>
          <w:sz w:val="22"/>
          <w:szCs w:val="22"/>
        </w:rPr>
        <w:t xml:space="preserve">омпания </w:t>
      </w:r>
      <w:r w:rsidRPr="003708D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0B1D43E"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1.3.</w:t>
      </w:r>
      <w:r w:rsidRPr="003708D0">
        <w:rPr>
          <w:rFonts w:ascii="GHEA Grapalat" w:hAnsi="GHEA Grapalat"/>
          <w:sz w:val="22"/>
          <w:szCs w:val="22"/>
        </w:rPr>
        <w:tab/>
        <w:t>Подписав платежное требование (далее — Требование), прилагаемое к</w:t>
      </w:r>
      <w:r w:rsidRPr="003708D0">
        <w:rPr>
          <w:sz w:val="22"/>
          <w:szCs w:val="22"/>
          <w:lang w:val="en-US"/>
        </w:rPr>
        <w:t> </w:t>
      </w:r>
      <w:r w:rsidRPr="003708D0">
        <w:rPr>
          <w:rFonts w:ascii="GHEA Grapalat" w:hAnsi="GHEA Grapalat"/>
          <w:sz w:val="22"/>
          <w:szCs w:val="22"/>
        </w:rPr>
        <w:t xml:space="preserve">настоящему Соглашению о неустойке, Компания безотзывно соглашается, что: </w:t>
      </w:r>
    </w:p>
    <w:p w14:paraId="5128266A"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а)</w:t>
      </w:r>
      <w:r w:rsidRPr="003708D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C568CD3"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б)</w:t>
      </w:r>
      <w:r w:rsidRPr="003708D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6525BC"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в)</w:t>
      </w:r>
      <w:r w:rsidRPr="003708D0">
        <w:rPr>
          <w:rFonts w:ascii="GHEA Grapalat" w:hAnsi="GHEA Grapalat"/>
          <w:sz w:val="22"/>
          <w:szCs w:val="22"/>
        </w:rPr>
        <w:tab/>
        <w:t>Компания не может письменно или иным способом дать распоряжение Банку-</w:t>
      </w:r>
      <w:r w:rsidRPr="003708D0">
        <w:rPr>
          <w:rFonts w:ascii="GHEA Grapalat" w:hAnsi="GHEA Grapalat"/>
          <w:sz w:val="22"/>
          <w:szCs w:val="22"/>
        </w:rPr>
        <w:lastRenderedPageBreak/>
        <w:t>плательщику об отзыве своего акцепта, проставленного под Требованием.</w:t>
      </w:r>
    </w:p>
    <w:p w14:paraId="16658826"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г)</w:t>
      </w:r>
      <w:r w:rsidRPr="003708D0">
        <w:rPr>
          <w:rFonts w:ascii="GHEA Grapalat" w:hAnsi="GHEA Grapalat"/>
          <w:sz w:val="22"/>
          <w:szCs w:val="22"/>
        </w:rPr>
        <w:tab/>
        <w:t>Компания подтверждает, что акцептовала Требование в полном размере суммы неустойки.</w:t>
      </w:r>
    </w:p>
    <w:p w14:paraId="5024CE2E"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д)</w:t>
      </w:r>
      <w:r w:rsidRPr="003708D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F069347"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1.4.</w:t>
      </w:r>
      <w:r w:rsidRPr="003708D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708D0">
        <w:rPr>
          <w:rFonts w:ascii="Courier New" w:hAnsi="Courier New" w:cs="Courier New"/>
          <w:sz w:val="22"/>
          <w:szCs w:val="22"/>
          <w:lang w:val="en-US"/>
        </w:rPr>
        <w:t> </w:t>
      </w:r>
      <w:r w:rsidRPr="003708D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A4CD91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1.5.</w:t>
      </w:r>
      <w:r w:rsidRPr="003708D0">
        <w:rPr>
          <w:rFonts w:ascii="GHEA Grapalat" w:hAnsi="GHEA Grapalat"/>
          <w:sz w:val="22"/>
          <w:szCs w:val="22"/>
        </w:rPr>
        <w:tab/>
        <w:t>Заказчик может представить в Банк-плательщик иные дополнительные документы.</w:t>
      </w:r>
    </w:p>
    <w:p w14:paraId="61314070"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1.6. Банк не несет какой-либо ответственности за риски (понесенные</w:t>
      </w:r>
      <w:r w:rsidRPr="003708D0">
        <w:rPr>
          <w:rFonts w:ascii="Courier New" w:hAnsi="Courier New" w:cs="Courier New"/>
          <w:sz w:val="22"/>
          <w:szCs w:val="22"/>
          <w:lang w:val="en-US"/>
        </w:rPr>
        <w:t> </w:t>
      </w:r>
      <w:r w:rsidRPr="003708D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3708D0">
        <w:rPr>
          <w:rFonts w:ascii="Courier New" w:hAnsi="Courier New" w:cs="Courier New"/>
          <w:sz w:val="22"/>
          <w:szCs w:val="22"/>
          <w:lang w:val="en-US"/>
        </w:rPr>
        <w:t> </w:t>
      </w:r>
      <w:r w:rsidRPr="003708D0">
        <w:rPr>
          <w:rFonts w:ascii="GHEA Grapalat" w:hAnsi="GHEA Grapalat"/>
          <w:sz w:val="22"/>
          <w:szCs w:val="22"/>
        </w:rPr>
        <w:t>Требовании. Банк не обязан проверять факты нарушения Компанией условий договора.</w:t>
      </w:r>
    </w:p>
    <w:p w14:paraId="3981F6E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1.7.</w:t>
      </w:r>
      <w:r w:rsidRPr="003708D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9EA038A"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1.8.</w:t>
      </w:r>
      <w:r w:rsidRPr="003708D0">
        <w:rPr>
          <w:rFonts w:ascii="GHEA Grapalat" w:hAnsi="GHEA Grapalat"/>
          <w:sz w:val="22"/>
          <w:szCs w:val="22"/>
        </w:rPr>
        <w:tab/>
        <w:t>В случае если в течение десяти рабочих дней после представления в</w:t>
      </w:r>
      <w:r w:rsidRPr="003708D0">
        <w:rPr>
          <w:rFonts w:ascii="Courier New" w:hAnsi="Courier New" w:cs="Courier New"/>
          <w:sz w:val="22"/>
          <w:szCs w:val="22"/>
          <w:lang w:val="en-US"/>
        </w:rPr>
        <w:t> </w:t>
      </w:r>
      <w:r w:rsidRPr="003708D0">
        <w:rPr>
          <w:rFonts w:ascii="GHEA Grapalat" w:hAnsi="GHEA Grapalat"/>
          <w:sz w:val="22"/>
          <w:szCs w:val="22"/>
        </w:rPr>
        <w:t>Банк настоящего Соглашения и прилагаемого Требования по независящим от</w:t>
      </w:r>
      <w:r w:rsidRPr="003708D0">
        <w:rPr>
          <w:rFonts w:ascii="Courier New" w:hAnsi="Courier New" w:cs="Courier New"/>
          <w:sz w:val="22"/>
          <w:szCs w:val="22"/>
          <w:lang w:val="en-US"/>
        </w:rPr>
        <w:t> </w:t>
      </w:r>
      <w:r w:rsidRPr="003708D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08D0">
        <w:rPr>
          <w:rFonts w:ascii="Courier New" w:hAnsi="Courier New" w:cs="Courier New"/>
          <w:sz w:val="22"/>
          <w:szCs w:val="22"/>
          <w:lang w:val="en-US"/>
        </w:rPr>
        <w:t> </w:t>
      </w:r>
      <w:r w:rsidRPr="003708D0">
        <w:rPr>
          <w:rFonts w:ascii="GHEA Grapalat" w:hAnsi="GHEA Grapalat"/>
          <w:sz w:val="22"/>
          <w:szCs w:val="22"/>
        </w:rPr>
        <w:t>неуплатой.</w:t>
      </w:r>
    </w:p>
    <w:p w14:paraId="31969622" w14:textId="77777777" w:rsidR="003D2FE2" w:rsidRPr="003708D0" w:rsidRDefault="003D2FE2" w:rsidP="003D2FE2">
      <w:pPr>
        <w:widowControl w:val="0"/>
        <w:spacing w:after="160"/>
        <w:jc w:val="center"/>
        <w:rPr>
          <w:rFonts w:ascii="GHEA Grapalat" w:hAnsi="GHEA Grapalat" w:cs="GHEA Grapalat"/>
          <w:b/>
          <w:bCs/>
          <w:sz w:val="22"/>
          <w:szCs w:val="22"/>
        </w:rPr>
      </w:pPr>
      <w:r w:rsidRPr="003708D0">
        <w:rPr>
          <w:rFonts w:ascii="GHEA Grapalat" w:hAnsi="GHEA Grapalat"/>
          <w:b/>
          <w:sz w:val="22"/>
          <w:szCs w:val="22"/>
        </w:rPr>
        <w:t>2. Иные условия</w:t>
      </w:r>
    </w:p>
    <w:p w14:paraId="790A5763"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2.1.</w:t>
      </w:r>
      <w:r w:rsidRPr="003708D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708D0">
        <w:rPr>
          <w:rFonts w:ascii="GHEA Grapalat" w:hAnsi="GHEA Grapalat"/>
          <w:sz w:val="22"/>
          <w:szCs w:val="22"/>
        </w:rPr>
        <w:t>двадцатого</w:t>
      </w:r>
      <w:r w:rsidRPr="003708D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CC7644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w:t>
      </w:r>
      <w:r w:rsidRPr="003708D0">
        <w:rPr>
          <w:rFonts w:ascii="GHEA Grapalat" w:hAnsi="GHEA Grapalat"/>
          <w:sz w:val="22"/>
          <w:szCs w:val="22"/>
        </w:rPr>
        <w:tab/>
        <w:t xml:space="preserve">Представив настоящее Соглашение и прилагаемое Требование в Банк-плательщик: </w:t>
      </w:r>
    </w:p>
    <w:p w14:paraId="285EE69D"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2.2.1.</w:t>
      </w:r>
      <w:r w:rsidRPr="003708D0">
        <w:rPr>
          <w:rFonts w:ascii="GHEA Grapalat" w:hAnsi="GHEA Grapalat"/>
          <w:sz w:val="22"/>
          <w:szCs w:val="22"/>
        </w:rPr>
        <w:tab/>
        <w:t>Заказчик подтверждает, что Компания допустила нарушение договорных обязательств, а</w:t>
      </w:r>
    </w:p>
    <w:p w14:paraId="5BC1E150" w14:textId="77777777" w:rsidR="003D2FE2" w:rsidRPr="003708D0"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2.2.2.</w:t>
      </w:r>
      <w:r w:rsidRPr="003708D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7ED9075"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2.3.</w:t>
      </w:r>
      <w:r w:rsidRPr="003708D0">
        <w:rPr>
          <w:rFonts w:ascii="GHEA Grapalat" w:hAnsi="GHEA Grapalat"/>
          <w:sz w:val="22"/>
          <w:szCs w:val="22"/>
        </w:rPr>
        <w:tab/>
        <w:t xml:space="preserve">Споры, возникшие в связи с настоящим Соглашением, разрешаются путем </w:t>
      </w:r>
      <w:r w:rsidRPr="003708D0">
        <w:rPr>
          <w:rFonts w:ascii="GHEA Grapalat" w:hAnsi="GHEA Grapalat"/>
          <w:sz w:val="22"/>
          <w:szCs w:val="22"/>
        </w:rPr>
        <w:lastRenderedPageBreak/>
        <w:t>переговоров. В случае недостижения согласия споры разрешаются в судебном порядке.</w:t>
      </w:r>
    </w:p>
    <w:p w14:paraId="2FCB9C8A" w14:textId="77777777" w:rsidR="003D2FE2" w:rsidRPr="003708D0" w:rsidRDefault="003D2FE2" w:rsidP="003D2FE2">
      <w:pPr>
        <w:widowControl w:val="0"/>
        <w:spacing w:after="160"/>
        <w:ind w:firstLine="567"/>
        <w:jc w:val="center"/>
        <w:rPr>
          <w:rFonts w:ascii="GHEA Grapalat" w:hAnsi="GHEA Grapalat"/>
          <w:b/>
          <w:sz w:val="22"/>
          <w:szCs w:val="22"/>
        </w:rPr>
      </w:pPr>
      <w:r w:rsidRPr="003708D0">
        <w:rPr>
          <w:rFonts w:ascii="GHEA Grapalat" w:hAnsi="GHEA Grapalat"/>
          <w:b/>
          <w:sz w:val="22"/>
          <w:szCs w:val="22"/>
        </w:rPr>
        <w:t>3. Адрес, банковские реквизиты Компании</w:t>
      </w:r>
    </w:p>
    <w:p w14:paraId="31413147"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2D0C2DC9"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наименование компании</w:t>
      </w:r>
    </w:p>
    <w:p w14:paraId="47454C50"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488D802A"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адрес компании</w:t>
      </w:r>
    </w:p>
    <w:p w14:paraId="777AA2B2"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36C085E5"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наименование обслуживающего компанию банка</w:t>
      </w:r>
    </w:p>
    <w:p w14:paraId="12DD6628" w14:textId="77777777" w:rsidR="003D2FE2" w:rsidRPr="003708D0" w:rsidRDefault="003D2FE2" w:rsidP="003D2FE2">
      <w:pPr>
        <w:widowControl w:val="0"/>
        <w:spacing w:after="160"/>
        <w:jc w:val="right"/>
        <w:rPr>
          <w:rFonts w:ascii="GHEA Grapalat" w:hAnsi="GHEA Grapalat"/>
          <w:sz w:val="22"/>
          <w:szCs w:val="22"/>
        </w:rPr>
      </w:pPr>
    </w:p>
    <w:p w14:paraId="52A4B657" w14:textId="77777777" w:rsidR="003D2FE2" w:rsidRPr="003708D0" w:rsidRDefault="003D2FE2" w:rsidP="003D2FE2">
      <w:pPr>
        <w:widowControl w:val="0"/>
        <w:spacing w:after="160"/>
        <w:jc w:val="right"/>
        <w:rPr>
          <w:rFonts w:ascii="GHEA Grapalat" w:hAnsi="GHEA Grapalat"/>
          <w:sz w:val="22"/>
          <w:szCs w:val="22"/>
        </w:rPr>
      </w:pPr>
      <w:r w:rsidRPr="003708D0">
        <w:rPr>
          <w:rFonts w:ascii="GHEA Grapalat" w:hAnsi="GHEA Grapalat"/>
          <w:sz w:val="22"/>
          <w:szCs w:val="22"/>
        </w:rPr>
        <w:t>М. П.</w:t>
      </w:r>
    </w:p>
    <w:p w14:paraId="13F40F16" w14:textId="77777777" w:rsidR="003D2FE2" w:rsidRPr="003708D0" w:rsidRDefault="003D2FE2" w:rsidP="003D2FE2">
      <w:pPr>
        <w:widowControl w:val="0"/>
        <w:spacing w:after="160"/>
        <w:jc w:val="both"/>
        <w:rPr>
          <w:rFonts w:ascii="GHEA Grapalat" w:hAnsi="GHEA Grapalat"/>
          <w:sz w:val="22"/>
          <w:szCs w:val="22"/>
        </w:rPr>
      </w:pPr>
      <w:r w:rsidRPr="003708D0">
        <w:rPr>
          <w:rFonts w:ascii="GHEA Grapalat" w:hAnsi="GHEA Grapalat"/>
          <w:sz w:val="22"/>
          <w:szCs w:val="22"/>
        </w:rPr>
        <w:t>День/месяц/год</w:t>
      </w:r>
    </w:p>
    <w:p w14:paraId="14F36C8D" w14:textId="77777777" w:rsidR="003D2FE2" w:rsidRPr="003708D0" w:rsidRDefault="003D2FE2" w:rsidP="003D2FE2">
      <w:pPr>
        <w:widowControl w:val="0"/>
        <w:spacing w:after="160"/>
        <w:jc w:val="both"/>
        <w:rPr>
          <w:rFonts w:ascii="GHEA Grapalat" w:hAnsi="GHEA Grapalat"/>
          <w:sz w:val="22"/>
          <w:szCs w:val="22"/>
        </w:rPr>
      </w:pPr>
    </w:p>
    <w:p w14:paraId="5998217B" w14:textId="77777777" w:rsidR="003D2FE2" w:rsidRPr="003708D0" w:rsidRDefault="003D2FE2" w:rsidP="003D2FE2">
      <w:pPr>
        <w:widowControl w:val="0"/>
        <w:spacing w:after="160"/>
        <w:jc w:val="both"/>
        <w:rPr>
          <w:rFonts w:ascii="GHEA Grapalat" w:hAnsi="GHEA Grapalat"/>
          <w:sz w:val="22"/>
          <w:szCs w:val="22"/>
        </w:rPr>
      </w:pPr>
    </w:p>
    <w:p w14:paraId="3C4957BB" w14:textId="77777777" w:rsidR="003D2FE2" w:rsidRPr="003708D0" w:rsidRDefault="003D2FE2" w:rsidP="003D2FE2">
      <w:pPr>
        <w:rPr>
          <w:sz w:val="22"/>
          <w:szCs w:val="22"/>
        </w:rPr>
      </w:pPr>
    </w:p>
    <w:p w14:paraId="64B777EC" w14:textId="77777777" w:rsidR="001005B0" w:rsidRPr="003708D0" w:rsidRDefault="001005B0" w:rsidP="003D2FE2">
      <w:pPr>
        <w:widowControl w:val="0"/>
        <w:spacing w:after="160"/>
        <w:ind w:left="567" w:right="565"/>
        <w:jc w:val="both"/>
        <w:rPr>
          <w:rFonts w:ascii="GHEA Grapalat" w:hAnsi="GHEA Grapalat"/>
          <w:sz w:val="22"/>
          <w:szCs w:val="22"/>
        </w:rPr>
      </w:pPr>
    </w:p>
    <w:p w14:paraId="6D809483" w14:textId="77777777" w:rsidR="001005B0" w:rsidRPr="003708D0" w:rsidRDefault="001005B0" w:rsidP="00B46D58">
      <w:pPr>
        <w:widowControl w:val="0"/>
        <w:spacing w:after="160"/>
        <w:ind w:left="567" w:right="565"/>
        <w:jc w:val="center"/>
        <w:rPr>
          <w:rFonts w:ascii="GHEA Grapalat" w:hAnsi="GHEA Grapalat"/>
          <w:b/>
          <w:sz w:val="22"/>
          <w:szCs w:val="22"/>
        </w:rPr>
      </w:pPr>
    </w:p>
    <w:p w14:paraId="78CE687D" w14:textId="77777777" w:rsidR="001005B0" w:rsidRPr="003708D0" w:rsidRDefault="001005B0" w:rsidP="00B46D58">
      <w:pPr>
        <w:widowControl w:val="0"/>
        <w:spacing w:after="160"/>
        <w:ind w:left="567" w:right="565"/>
        <w:jc w:val="center"/>
        <w:rPr>
          <w:rFonts w:ascii="GHEA Grapalat" w:hAnsi="GHEA Grapalat"/>
          <w:b/>
          <w:sz w:val="22"/>
          <w:szCs w:val="22"/>
        </w:rPr>
      </w:pPr>
    </w:p>
    <w:p w14:paraId="218B69D7" w14:textId="77777777" w:rsidR="001005B0" w:rsidRPr="003708D0" w:rsidRDefault="001005B0" w:rsidP="00B46D58">
      <w:pPr>
        <w:widowControl w:val="0"/>
        <w:spacing w:after="160"/>
        <w:ind w:left="567" w:right="565"/>
        <w:jc w:val="center"/>
        <w:rPr>
          <w:rFonts w:ascii="GHEA Grapalat" w:hAnsi="GHEA Grapalat"/>
          <w:b/>
          <w:sz w:val="22"/>
          <w:szCs w:val="22"/>
        </w:rPr>
      </w:pPr>
    </w:p>
    <w:p w14:paraId="7C681C44" w14:textId="77777777" w:rsidR="001005B0" w:rsidRPr="003708D0" w:rsidRDefault="001005B0" w:rsidP="00B46D58">
      <w:pPr>
        <w:widowControl w:val="0"/>
        <w:spacing w:after="160"/>
        <w:ind w:left="567" w:right="565"/>
        <w:jc w:val="center"/>
        <w:rPr>
          <w:rFonts w:ascii="GHEA Grapalat" w:hAnsi="GHEA Grapalat"/>
          <w:b/>
          <w:sz w:val="22"/>
          <w:szCs w:val="22"/>
        </w:rPr>
      </w:pPr>
    </w:p>
    <w:p w14:paraId="411161A0" w14:textId="77777777" w:rsidR="001005B0" w:rsidRPr="003708D0" w:rsidRDefault="001005B0" w:rsidP="00B46D58">
      <w:pPr>
        <w:widowControl w:val="0"/>
        <w:spacing w:after="160"/>
        <w:ind w:left="567" w:right="565"/>
        <w:jc w:val="center"/>
        <w:rPr>
          <w:rFonts w:ascii="GHEA Grapalat" w:hAnsi="GHEA Grapalat"/>
          <w:b/>
          <w:sz w:val="22"/>
          <w:szCs w:val="22"/>
        </w:rPr>
      </w:pPr>
    </w:p>
    <w:p w14:paraId="52DB19F4" w14:textId="77777777" w:rsidR="001005B0" w:rsidRPr="003708D0" w:rsidRDefault="001005B0" w:rsidP="00B46D58">
      <w:pPr>
        <w:widowControl w:val="0"/>
        <w:spacing w:after="160"/>
        <w:ind w:left="567" w:right="565"/>
        <w:jc w:val="center"/>
        <w:rPr>
          <w:rFonts w:ascii="GHEA Grapalat" w:hAnsi="GHEA Grapalat"/>
          <w:b/>
        </w:rPr>
      </w:pPr>
    </w:p>
    <w:p w14:paraId="3A7F95E2" w14:textId="77777777" w:rsidR="001005B0" w:rsidRPr="003708D0" w:rsidRDefault="001005B0" w:rsidP="00B46D58">
      <w:pPr>
        <w:widowControl w:val="0"/>
        <w:spacing w:after="160"/>
        <w:ind w:left="567" w:right="565"/>
        <w:jc w:val="center"/>
        <w:rPr>
          <w:rFonts w:ascii="GHEA Grapalat" w:hAnsi="GHEA Grapalat"/>
          <w:b/>
        </w:rPr>
      </w:pPr>
    </w:p>
    <w:p w14:paraId="4BA5DCB0" w14:textId="77777777" w:rsidR="001005B0" w:rsidRPr="003708D0" w:rsidRDefault="001005B0" w:rsidP="00B46D58">
      <w:pPr>
        <w:widowControl w:val="0"/>
        <w:spacing w:after="160"/>
        <w:ind w:left="567" w:right="565"/>
        <w:jc w:val="center"/>
        <w:rPr>
          <w:rFonts w:ascii="GHEA Grapalat" w:hAnsi="GHEA Grapalat"/>
          <w:b/>
        </w:rPr>
      </w:pPr>
    </w:p>
    <w:p w14:paraId="351020C2" w14:textId="77777777" w:rsidR="001005B0" w:rsidRPr="003708D0" w:rsidRDefault="001005B0" w:rsidP="00B46D58">
      <w:pPr>
        <w:widowControl w:val="0"/>
        <w:spacing w:after="160"/>
        <w:ind w:left="567" w:right="565"/>
        <w:jc w:val="center"/>
        <w:rPr>
          <w:rFonts w:ascii="GHEA Grapalat" w:hAnsi="GHEA Grapalat"/>
          <w:b/>
        </w:rPr>
      </w:pPr>
    </w:p>
    <w:p w14:paraId="46C57DA1" w14:textId="77777777" w:rsidR="001005B0" w:rsidRPr="003708D0" w:rsidRDefault="001005B0" w:rsidP="00B46D58">
      <w:pPr>
        <w:widowControl w:val="0"/>
        <w:spacing w:after="160"/>
        <w:ind w:left="567" w:right="565"/>
        <w:jc w:val="center"/>
        <w:rPr>
          <w:rFonts w:ascii="GHEA Grapalat" w:hAnsi="GHEA Grapalat"/>
          <w:b/>
        </w:rPr>
      </w:pPr>
    </w:p>
    <w:p w14:paraId="21716A73" w14:textId="77777777" w:rsidR="001005B0" w:rsidRPr="003708D0" w:rsidRDefault="001005B0" w:rsidP="00B46D58">
      <w:pPr>
        <w:widowControl w:val="0"/>
        <w:spacing w:after="160"/>
        <w:ind w:left="567" w:right="565"/>
        <w:jc w:val="center"/>
        <w:rPr>
          <w:rFonts w:ascii="GHEA Grapalat" w:hAnsi="GHEA Grapalat"/>
          <w:b/>
        </w:rPr>
      </w:pPr>
    </w:p>
    <w:p w14:paraId="170D72E8" w14:textId="77777777" w:rsidR="001005B0" w:rsidRPr="003708D0" w:rsidRDefault="001005B0" w:rsidP="00B46D58">
      <w:pPr>
        <w:widowControl w:val="0"/>
        <w:spacing w:after="160"/>
        <w:ind w:left="567" w:right="565"/>
        <w:jc w:val="center"/>
        <w:rPr>
          <w:rFonts w:ascii="GHEA Grapalat" w:hAnsi="GHEA Grapalat"/>
          <w:b/>
        </w:rPr>
      </w:pPr>
    </w:p>
    <w:p w14:paraId="79FDD970" w14:textId="77777777" w:rsidR="001005B0" w:rsidRPr="003708D0" w:rsidRDefault="001005B0" w:rsidP="00B46D58">
      <w:pPr>
        <w:widowControl w:val="0"/>
        <w:spacing w:after="160"/>
        <w:ind w:left="567" w:right="565"/>
        <w:jc w:val="center"/>
        <w:rPr>
          <w:rFonts w:ascii="GHEA Grapalat" w:hAnsi="GHEA Grapalat"/>
          <w:b/>
        </w:rPr>
      </w:pPr>
    </w:p>
    <w:p w14:paraId="1A8B8F82" w14:textId="77777777" w:rsidR="001005B0" w:rsidRPr="003708D0" w:rsidRDefault="001005B0" w:rsidP="00B46D58">
      <w:pPr>
        <w:widowControl w:val="0"/>
        <w:spacing w:after="160"/>
        <w:ind w:left="567" w:right="565"/>
        <w:jc w:val="center"/>
        <w:rPr>
          <w:rFonts w:ascii="GHEA Grapalat" w:hAnsi="GHEA Grapalat"/>
          <w:b/>
        </w:rPr>
      </w:pPr>
    </w:p>
    <w:p w14:paraId="770D1E67" w14:textId="77777777" w:rsidR="001005B0" w:rsidRPr="003708D0" w:rsidRDefault="001005B0" w:rsidP="00B46D58">
      <w:pPr>
        <w:widowControl w:val="0"/>
        <w:spacing w:after="160"/>
        <w:ind w:left="567" w:right="565"/>
        <w:jc w:val="center"/>
        <w:rPr>
          <w:rFonts w:ascii="GHEA Grapalat" w:hAnsi="GHEA Grapalat"/>
          <w:b/>
        </w:rPr>
      </w:pPr>
    </w:p>
    <w:p w14:paraId="4D544DC1" w14:textId="77777777" w:rsidR="001005B0" w:rsidRPr="003708D0" w:rsidRDefault="001005B0" w:rsidP="00B46D58">
      <w:pPr>
        <w:widowControl w:val="0"/>
        <w:spacing w:after="160"/>
        <w:ind w:left="567" w:right="565"/>
        <w:jc w:val="center"/>
        <w:rPr>
          <w:rFonts w:ascii="GHEA Grapalat" w:hAnsi="GHEA Grapalat"/>
          <w:b/>
        </w:rPr>
      </w:pPr>
    </w:p>
    <w:p w14:paraId="3637B42A" w14:textId="77777777" w:rsidR="001005B0" w:rsidRPr="003708D0"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708D0" w14:paraId="44040E3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077AF0" w14:textId="77777777" w:rsidR="00C3421C" w:rsidRPr="003708D0" w:rsidRDefault="00C3421C" w:rsidP="00C3421C">
            <w:pPr>
              <w:widowControl w:val="0"/>
              <w:tabs>
                <w:tab w:val="left" w:pos="3402"/>
              </w:tabs>
              <w:spacing w:after="160"/>
              <w:ind w:left="360"/>
              <w:rPr>
                <w:rFonts w:ascii="GHEA Grapalat" w:hAnsi="GHEA Grapalat" w:cs="Sylfaen"/>
                <w:b/>
                <w:bCs/>
                <w:lang w:val="en-US"/>
              </w:rPr>
            </w:pPr>
            <w:r w:rsidRPr="003708D0">
              <w:rPr>
                <w:rFonts w:ascii="GHEA Grapalat" w:hAnsi="GHEA Grapalat"/>
                <w:b/>
                <w:lang w:val="en-US"/>
              </w:rPr>
              <w:lastRenderedPageBreak/>
              <w:t>1.</w:t>
            </w:r>
            <w:r w:rsidRPr="003708D0">
              <w:rPr>
                <w:rFonts w:ascii="GHEA Grapalat" w:hAnsi="GHEA Grapalat"/>
                <w:b/>
                <w:lang w:val="en-US"/>
              </w:rPr>
              <w:tab/>
            </w:r>
            <w:r w:rsidRPr="003708D0">
              <w:rPr>
                <w:rFonts w:ascii="GHEA Grapalat" w:hAnsi="GHEA Grapalat"/>
                <w:b/>
              </w:rPr>
              <w:t xml:space="preserve">ПЛАТЕЖНОЕ ТРЕБОВАНИЕ </w:t>
            </w:r>
            <w:r w:rsidRPr="003708D0">
              <w:rPr>
                <w:rFonts w:ascii="GHEA Grapalat" w:hAnsi="GHEA Grapalat"/>
                <w:b/>
                <w:lang w:val="en-US"/>
              </w:rPr>
              <w:t>*</w:t>
            </w:r>
          </w:p>
        </w:tc>
      </w:tr>
      <w:tr w:rsidR="00B138F3" w:rsidRPr="003708D0" w14:paraId="4FB23AC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1792A" w14:textId="77777777" w:rsidR="00C3421C" w:rsidRPr="003708D0" w:rsidRDefault="00C3421C" w:rsidP="00DE2AE3">
            <w:pPr>
              <w:widowControl w:val="0"/>
              <w:tabs>
                <w:tab w:val="left" w:pos="855"/>
              </w:tabs>
              <w:spacing w:after="160"/>
              <w:ind w:left="360"/>
              <w:rPr>
                <w:rFonts w:ascii="GHEA Grapalat" w:hAnsi="GHEA Grapalat" w:cs="Sylfaen"/>
              </w:rPr>
            </w:pPr>
            <w:r w:rsidRPr="003708D0">
              <w:rPr>
                <w:rFonts w:ascii="GHEA Grapalat" w:hAnsi="GHEA Grapalat"/>
              </w:rPr>
              <w:t>2.</w:t>
            </w:r>
            <w:r w:rsidRPr="003708D0">
              <w:rPr>
                <w:rFonts w:ascii="GHEA Grapalat" w:hAnsi="GHEA Grapalat"/>
              </w:rPr>
              <w:tab/>
              <w:t xml:space="preserve">Номер </w:t>
            </w:r>
          </w:p>
        </w:tc>
      </w:tr>
      <w:tr w:rsidR="00B138F3" w:rsidRPr="003708D0" w14:paraId="2B82D7D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854A5F" w14:textId="77777777" w:rsidR="00C3421C" w:rsidRPr="003708D0" w:rsidRDefault="00C3421C" w:rsidP="00DE2AE3">
            <w:pPr>
              <w:widowControl w:val="0"/>
              <w:tabs>
                <w:tab w:val="left" w:pos="3390"/>
              </w:tabs>
              <w:spacing w:after="160"/>
              <w:ind w:left="322"/>
              <w:rPr>
                <w:rFonts w:ascii="GHEA Grapalat" w:hAnsi="GHEA Grapalat" w:cs="Sylfaen"/>
              </w:rPr>
            </w:pPr>
            <w:r w:rsidRPr="003708D0">
              <w:rPr>
                <w:rFonts w:ascii="GHEA Grapalat" w:hAnsi="GHEA Grapalat"/>
              </w:rPr>
              <w:t>3</w:t>
            </w:r>
            <w:r w:rsidRPr="003708D0">
              <w:rPr>
                <w:rFonts w:ascii="GHEA Grapalat" w:hAnsi="GHEA Grapalat"/>
              </w:rPr>
              <w:tab/>
              <w:t>Дата представления: "___" ___ 20___г.</w:t>
            </w:r>
          </w:p>
        </w:tc>
      </w:tr>
      <w:tr w:rsidR="00B138F3" w:rsidRPr="003708D0" w14:paraId="4ACA78F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EDE7E"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4.</w:t>
            </w:r>
            <w:r w:rsidRPr="003708D0">
              <w:rPr>
                <w:rFonts w:ascii="GHEA Grapalat" w:hAnsi="GHEA Grapalat"/>
              </w:rPr>
              <w:tab/>
              <w:t>Наименование, или имя, фамилия плательщика (Компания:</w:t>
            </w:r>
          </w:p>
        </w:tc>
      </w:tr>
      <w:tr w:rsidR="00B138F3" w:rsidRPr="003708D0" w14:paraId="43C0280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06D5B"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5.</w:t>
            </w:r>
            <w:r w:rsidRPr="003708D0">
              <w:rPr>
                <w:rFonts w:ascii="GHEA Grapalat" w:hAnsi="GHEA Grapalat"/>
              </w:rPr>
              <w:tab/>
              <w:t>Обслуживающая плательщика Финансовая организация (банк):</w:t>
            </w:r>
          </w:p>
        </w:tc>
      </w:tr>
      <w:tr w:rsidR="00B138F3" w:rsidRPr="003708D0" w14:paraId="6AFAA5F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C8AEE"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6.</w:t>
            </w:r>
            <w:r w:rsidRPr="003708D0">
              <w:rPr>
                <w:rFonts w:ascii="GHEA Grapalat" w:hAnsi="GHEA Grapalat"/>
              </w:rPr>
              <w:tab/>
              <w:t>Номер счета плательщика:</w:t>
            </w:r>
          </w:p>
        </w:tc>
      </w:tr>
      <w:tr w:rsidR="00B138F3" w:rsidRPr="003708D0" w14:paraId="3CC150E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BF2A2A"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7.</w:t>
            </w:r>
            <w:r w:rsidRPr="003708D0">
              <w:rPr>
                <w:rFonts w:ascii="GHEA Grapalat" w:hAnsi="GHEA Grapalat"/>
              </w:rPr>
              <w:tab/>
              <w:t>УНН плательщика:</w:t>
            </w:r>
          </w:p>
        </w:tc>
      </w:tr>
      <w:tr w:rsidR="00B138F3" w:rsidRPr="003708D0" w14:paraId="3A0884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A2208"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8.</w:t>
            </w:r>
            <w:r w:rsidRPr="003708D0">
              <w:rPr>
                <w:rFonts w:ascii="GHEA Grapalat" w:hAnsi="GHEA Grapalat"/>
              </w:rPr>
              <w:tab/>
              <w:t>НЗОУ плательщика:</w:t>
            </w:r>
          </w:p>
        </w:tc>
      </w:tr>
      <w:tr w:rsidR="00CF5BAB" w:rsidRPr="003708D0" w14:paraId="285B83E3" w14:textId="77777777" w:rsidTr="000E4B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E0B11" w14:textId="530C83A8" w:rsidR="00CF5BAB" w:rsidRPr="003708D0" w:rsidRDefault="00CF5BAB" w:rsidP="00CF5BAB">
            <w:pPr>
              <w:widowControl w:val="0"/>
              <w:tabs>
                <w:tab w:val="left" w:pos="-4395"/>
              </w:tabs>
              <w:spacing w:after="120"/>
              <w:ind w:left="360"/>
              <w:rPr>
                <w:rFonts w:ascii="GHEA Grapalat" w:hAnsi="GHEA Grapalat"/>
                <w:sz w:val="22"/>
              </w:rPr>
            </w:pPr>
            <w:r>
              <w:rPr>
                <w:rFonts w:ascii="GHEA Grapalat" w:hAnsi="GHEA Grapalat"/>
                <w:sz w:val="22"/>
              </w:rPr>
              <w:t>9.</w:t>
            </w:r>
            <w:r>
              <w:rPr>
                <w:rFonts w:ascii="GHEA Grapalat" w:hAnsi="GHEA Grapalat"/>
                <w:sz w:val="22"/>
              </w:rPr>
              <w:tab/>
              <w:t xml:space="preserve">Наименование, или имя, фамилия бенефициара: </w:t>
            </w:r>
            <w:r>
              <w:rPr>
                <w:rFonts w:ascii="GHEA Grapalat" w:hAnsi="GHEA Grapalat"/>
                <w:b/>
              </w:rPr>
              <w:t>:</w:t>
            </w:r>
            <w:r>
              <w:rPr>
                <w:rFonts w:ascii="GHEA Grapalat" w:hAnsi="GHEA Grapalat"/>
                <w:b/>
                <w:sz w:val="22"/>
              </w:rPr>
              <w:t>«Благоустройство Горисской общины» ОНО</w:t>
            </w:r>
          </w:p>
        </w:tc>
      </w:tr>
      <w:tr w:rsidR="00CF5BAB" w:rsidRPr="003708D0" w14:paraId="6A7C1BD6" w14:textId="77777777" w:rsidTr="000E4B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F66EB" w14:textId="4AABAE59"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10.</w:t>
            </w:r>
            <w:r>
              <w:rPr>
                <w:rFonts w:ascii="GHEA Grapalat" w:hAnsi="GHEA Grapalat"/>
                <w:sz w:val="22"/>
              </w:rPr>
              <w:tab/>
              <w:t>НЗОУ бенефициара (не заполняется)</w:t>
            </w:r>
          </w:p>
        </w:tc>
      </w:tr>
      <w:tr w:rsidR="00CF5BAB" w:rsidRPr="003708D0" w14:paraId="093D4F32" w14:textId="77777777" w:rsidTr="000E4B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D21C" w14:textId="0A098B60"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11.</w:t>
            </w:r>
            <w:r>
              <w:rPr>
                <w:rFonts w:ascii="GHEA Grapalat" w:hAnsi="GHEA Grapalat"/>
                <w:sz w:val="22"/>
              </w:rPr>
              <w:tab/>
              <w:t>УНН бенефициара:</w:t>
            </w:r>
            <w:r>
              <w:rPr>
                <w:rFonts w:ascii="GHEA Grapalat" w:hAnsi="GHEA Grapalat"/>
                <w:sz w:val="22"/>
                <w:lang w:val="en-US"/>
              </w:rPr>
              <w:t xml:space="preserve"> </w:t>
            </w:r>
            <w:r>
              <w:rPr>
                <w:rFonts w:ascii="GHEA Grapalat" w:hAnsi="GHEA Grapalat"/>
                <w:b/>
                <w:sz w:val="22"/>
                <w:szCs w:val="20"/>
                <w:lang w:val="en-US"/>
              </w:rPr>
              <w:t>09216147</w:t>
            </w:r>
          </w:p>
        </w:tc>
      </w:tr>
      <w:tr w:rsidR="00CF5BAB" w:rsidRPr="003708D0" w14:paraId="67B2A82D" w14:textId="77777777" w:rsidTr="000E4B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13EE89" w14:textId="1A135DBA"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12.</w:t>
            </w:r>
            <w:r>
              <w:rPr>
                <w:rFonts w:ascii="GHEA Grapalat" w:hAnsi="GHEA Grapalat"/>
                <w:sz w:val="22"/>
              </w:rPr>
              <w:tab/>
              <w:t xml:space="preserve">Обслуживающая бенефициара Финансовая организация (банк): </w:t>
            </w:r>
            <w:r>
              <w:rPr>
                <w:rFonts w:ascii="GHEA Grapalat" w:hAnsi="GHEA Grapalat"/>
                <w:b/>
                <w:sz w:val="22"/>
              </w:rPr>
              <w:t>"АКБА БАНК" ОАО</w:t>
            </w:r>
          </w:p>
        </w:tc>
      </w:tr>
      <w:tr w:rsidR="00CF5BAB" w:rsidRPr="003708D0" w14:paraId="07B62D92" w14:textId="77777777" w:rsidTr="000E4B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ABF35" w14:textId="25F9AFDA"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13.</w:t>
            </w:r>
            <w:r>
              <w:rPr>
                <w:rFonts w:ascii="GHEA Grapalat" w:hAnsi="GHEA Grapalat"/>
                <w:sz w:val="22"/>
              </w:rPr>
              <w:tab/>
              <w:t>Номер счета бенефициара (сч.№)</w:t>
            </w:r>
            <w:r>
              <w:rPr>
                <w:rFonts w:ascii="GHEA Grapalat" w:hAnsi="GHEA Grapalat"/>
                <w:sz w:val="22"/>
                <w:lang w:val="en-US"/>
              </w:rPr>
              <w:t xml:space="preserve"> </w:t>
            </w:r>
            <w:r>
              <w:rPr>
                <w:rFonts w:ascii="GHEA Grapalat" w:hAnsi="GHEA Grapalat"/>
                <w:b/>
                <w:sz w:val="22"/>
                <w:szCs w:val="20"/>
                <w:lang w:val="en-US"/>
              </w:rPr>
              <w:t>220265140073000</w:t>
            </w:r>
          </w:p>
        </w:tc>
      </w:tr>
      <w:tr w:rsidR="00B138F3" w:rsidRPr="003708D0" w14:paraId="3BE1907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FF014B"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14.</w:t>
            </w:r>
            <w:r w:rsidRPr="003708D0">
              <w:rPr>
                <w:rFonts w:ascii="GHEA Grapalat" w:hAnsi="GHEA Grapalat"/>
              </w:rPr>
              <w:tab/>
              <w:t>Сумма (цифрами и прописью):</w:t>
            </w:r>
          </w:p>
        </w:tc>
      </w:tr>
      <w:tr w:rsidR="00B138F3" w:rsidRPr="003708D0" w14:paraId="193B74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0B0CC"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15.</w:t>
            </w:r>
            <w:r w:rsidRPr="003708D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708D0" w14:paraId="2D9067E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EF40AA"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16.</w:t>
            </w:r>
            <w:r w:rsidRPr="003708D0">
              <w:rPr>
                <w:rFonts w:ascii="GHEA Grapalat" w:hAnsi="GHEA Grapalat"/>
              </w:rPr>
              <w:tab/>
              <w:t>Валюта (прописью и по коду):</w:t>
            </w:r>
          </w:p>
        </w:tc>
      </w:tr>
      <w:tr w:rsidR="00B138F3" w:rsidRPr="003708D0" w14:paraId="531C3EB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F51A7" w14:textId="77777777" w:rsidR="00C3421C" w:rsidRPr="003708D0" w:rsidRDefault="00C3421C" w:rsidP="00391852">
            <w:pPr>
              <w:widowControl w:val="0"/>
              <w:tabs>
                <w:tab w:val="left" w:pos="855"/>
              </w:tabs>
              <w:spacing w:after="160"/>
              <w:ind w:left="360"/>
              <w:rPr>
                <w:rFonts w:ascii="GHEA Grapalat" w:hAnsi="GHEA Grapalat"/>
              </w:rPr>
            </w:pPr>
            <w:r w:rsidRPr="003708D0">
              <w:rPr>
                <w:rFonts w:ascii="GHEA Grapalat" w:hAnsi="GHEA Grapalat"/>
              </w:rPr>
              <w:t>17.</w:t>
            </w:r>
            <w:r w:rsidRPr="003708D0">
              <w:rPr>
                <w:rFonts w:ascii="GHEA Grapalat" w:hAnsi="GHEA Grapalat"/>
              </w:rPr>
              <w:tab/>
              <w:t xml:space="preserve">Цель сделки (уплаты): (для обеспечения </w:t>
            </w:r>
            <w:r w:rsidR="00391852" w:rsidRPr="003708D0">
              <w:rPr>
                <w:rFonts w:ascii="GHEA Grapalat" w:hAnsi="GHEA Grapalat"/>
              </w:rPr>
              <w:t>квалификации</w:t>
            </w:r>
            <w:r w:rsidRPr="003708D0">
              <w:rPr>
                <w:rFonts w:ascii="GHEA Grapalat" w:hAnsi="GHEA Grapalat"/>
              </w:rPr>
              <w:t>)</w:t>
            </w:r>
          </w:p>
        </w:tc>
      </w:tr>
      <w:tr w:rsidR="00B138F3" w:rsidRPr="003708D0" w14:paraId="7E14E57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D9FFF5F"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18.</w:t>
            </w:r>
            <w:r w:rsidRPr="003708D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708D0" w14:paraId="6519283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49733"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19.</w:t>
            </w:r>
            <w:r w:rsidRPr="003708D0">
              <w:rPr>
                <w:rFonts w:ascii="GHEA Grapalat" w:hAnsi="GHEA Grapalat"/>
                <w:lang w:val="en-US"/>
              </w:rPr>
              <w:tab/>
            </w:r>
            <w:r w:rsidRPr="003708D0">
              <w:rPr>
                <w:rFonts w:ascii="GHEA Grapalat" w:hAnsi="GHEA Grapalat"/>
              </w:rPr>
              <w:t>Условия оплаты: &lt;акцептованный платеж&gt;</w:t>
            </w:r>
          </w:p>
        </w:tc>
      </w:tr>
      <w:tr w:rsidR="00B138F3" w:rsidRPr="003708D0" w14:paraId="5C68DC6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891AA" w14:textId="77777777" w:rsidR="00C3421C" w:rsidRPr="003708D0" w:rsidRDefault="00C3421C" w:rsidP="00DE2AE3">
            <w:pPr>
              <w:widowControl w:val="0"/>
              <w:tabs>
                <w:tab w:val="left" w:pos="855"/>
              </w:tabs>
              <w:spacing w:after="160"/>
              <w:ind w:left="360"/>
              <w:rPr>
                <w:rFonts w:ascii="GHEA Grapalat" w:hAnsi="GHEA Grapalat"/>
                <w:lang w:val="en-US"/>
              </w:rPr>
            </w:pPr>
            <w:r w:rsidRPr="003708D0">
              <w:rPr>
                <w:rFonts w:ascii="GHEA Grapalat" w:hAnsi="GHEA Grapalat"/>
              </w:rPr>
              <w:t>20.</w:t>
            </w:r>
            <w:r w:rsidRPr="003708D0">
              <w:rPr>
                <w:rFonts w:ascii="GHEA Grapalat" w:hAnsi="GHEA Grapalat"/>
                <w:lang w:val="en-US"/>
              </w:rPr>
              <w:tab/>
            </w:r>
            <w:r w:rsidRPr="003708D0">
              <w:rPr>
                <w:rFonts w:ascii="GHEA Grapalat" w:hAnsi="GHEA Grapalat"/>
              </w:rPr>
              <w:t>Количество прилагаемых страниц: --- страниц</w:t>
            </w:r>
          </w:p>
        </w:tc>
      </w:tr>
      <w:tr w:rsidR="00B138F3" w:rsidRPr="003708D0" w14:paraId="2BE280D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DDC5DB8" w14:textId="77777777" w:rsidR="00C3421C" w:rsidRPr="003708D0" w:rsidRDefault="00C3421C" w:rsidP="00DE2AE3">
            <w:pPr>
              <w:widowControl w:val="0"/>
              <w:tabs>
                <w:tab w:val="left" w:pos="851"/>
              </w:tabs>
              <w:spacing w:after="160"/>
              <w:rPr>
                <w:rFonts w:ascii="GHEA Grapalat" w:hAnsi="GHEA Grapalat" w:cs="Sylfaen"/>
              </w:rPr>
            </w:pPr>
            <w:r w:rsidRPr="003708D0">
              <w:rPr>
                <w:rFonts w:ascii="GHEA Grapalat" w:hAnsi="GHEA Grapalat"/>
              </w:rPr>
              <w:t>22.а.</w:t>
            </w:r>
            <w:r w:rsidRPr="003708D0">
              <w:rPr>
                <w:rFonts w:ascii="GHEA Grapalat" w:hAnsi="GHEA Grapalat"/>
              </w:rPr>
              <w:tab/>
              <w:t>Подписи бенефициара</w:t>
            </w:r>
          </w:p>
          <w:p w14:paraId="4A0430D0" w14:textId="77777777" w:rsidR="00C3421C" w:rsidRPr="003708D0" w:rsidRDefault="00C3421C" w:rsidP="00DE2AE3">
            <w:pPr>
              <w:widowControl w:val="0"/>
              <w:spacing w:after="160"/>
              <w:rPr>
                <w:rFonts w:ascii="GHEA Grapalat" w:hAnsi="GHEA Grapalat" w:cs="Sylfaen"/>
              </w:rPr>
            </w:pPr>
          </w:p>
          <w:p w14:paraId="1DD174A8" w14:textId="77777777" w:rsidR="00C3421C" w:rsidRPr="003708D0" w:rsidRDefault="00C3421C" w:rsidP="00DE2AE3">
            <w:pPr>
              <w:widowControl w:val="0"/>
              <w:spacing w:after="160"/>
              <w:jc w:val="right"/>
              <w:rPr>
                <w:rFonts w:ascii="GHEA Grapalat" w:hAnsi="GHEA Grapalat" w:cs="Tahoma"/>
              </w:rPr>
            </w:pPr>
            <w:r w:rsidRPr="003708D0">
              <w:rPr>
                <w:rFonts w:ascii="GHEA Grapalat" w:hAnsi="GHEA Grapalat"/>
              </w:rPr>
              <w:t>/____________________/</w:t>
            </w:r>
          </w:p>
          <w:p w14:paraId="07750363" w14:textId="77777777" w:rsidR="00C3421C" w:rsidRPr="003708D0" w:rsidRDefault="00C3421C" w:rsidP="00DE2AE3">
            <w:pPr>
              <w:widowControl w:val="0"/>
              <w:spacing w:after="160"/>
              <w:rPr>
                <w:rFonts w:ascii="GHEA Grapalat" w:hAnsi="GHEA Grapalat" w:cs="Sylfaen"/>
              </w:rPr>
            </w:pPr>
          </w:p>
          <w:p w14:paraId="2F0FA2D7"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05E6DC97" w14:textId="77777777" w:rsidR="00C3421C" w:rsidRPr="003708D0" w:rsidRDefault="00C3421C" w:rsidP="00DE2AE3">
            <w:pPr>
              <w:widowControl w:val="0"/>
              <w:spacing w:after="160"/>
              <w:rPr>
                <w:rFonts w:ascii="GHEA Grapalat" w:hAnsi="GHEA Grapalat" w:cs="Sylfaen"/>
              </w:rPr>
            </w:pPr>
          </w:p>
          <w:p w14:paraId="04A92F1A" w14:textId="77777777" w:rsidR="00C3421C" w:rsidRPr="003708D0" w:rsidRDefault="00C3421C" w:rsidP="00DE2AE3">
            <w:pPr>
              <w:widowControl w:val="0"/>
              <w:tabs>
                <w:tab w:val="left" w:pos="4545"/>
              </w:tabs>
              <w:spacing w:after="160"/>
              <w:rPr>
                <w:rFonts w:ascii="GHEA Grapalat" w:hAnsi="GHEA Grapalat" w:cs="Sylfaen"/>
              </w:rPr>
            </w:pPr>
            <w:r w:rsidRPr="003708D0">
              <w:rPr>
                <w:rFonts w:ascii="GHEA Grapalat" w:hAnsi="GHEA Grapalat"/>
              </w:rPr>
              <w:t>22.б.</w:t>
            </w:r>
            <w:r w:rsidRPr="003708D0">
              <w:rPr>
                <w:rFonts w:ascii="GHEA Grapalat" w:hAnsi="GHEA Grapalat"/>
              </w:rPr>
              <w:tab/>
              <w:t>М. П.</w:t>
            </w:r>
          </w:p>
          <w:p w14:paraId="6980AC4B" w14:textId="77777777" w:rsidR="00C3421C" w:rsidRPr="003708D0"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5EADC3" w14:textId="77777777" w:rsidR="00C3421C" w:rsidRPr="003708D0" w:rsidRDefault="00C3421C" w:rsidP="00DE2AE3">
            <w:pPr>
              <w:widowControl w:val="0"/>
              <w:tabs>
                <w:tab w:val="left" w:pos="905"/>
              </w:tabs>
              <w:spacing w:after="160"/>
              <w:rPr>
                <w:rFonts w:ascii="GHEA Grapalat" w:hAnsi="GHEA Grapalat" w:cs="Sylfaen"/>
              </w:rPr>
            </w:pPr>
            <w:r w:rsidRPr="003708D0">
              <w:rPr>
                <w:rFonts w:ascii="GHEA Grapalat" w:hAnsi="GHEA Grapalat"/>
              </w:rPr>
              <w:lastRenderedPageBreak/>
              <w:t>21.а.</w:t>
            </w:r>
            <w:r w:rsidRPr="003708D0">
              <w:rPr>
                <w:rFonts w:ascii="GHEA Grapalat" w:hAnsi="GHEA Grapalat"/>
              </w:rPr>
              <w:tab/>
            </w:r>
            <w:r w:rsidRPr="003708D0">
              <w:rPr>
                <w:rFonts w:ascii="Courier New" w:hAnsi="Courier New"/>
              </w:rPr>
              <w:t> </w:t>
            </w:r>
            <w:r w:rsidRPr="003708D0">
              <w:rPr>
                <w:rFonts w:ascii="GHEA Grapalat" w:hAnsi="GHEA Grapalat"/>
              </w:rPr>
              <w:t>Подписи плательщика:</w:t>
            </w:r>
          </w:p>
          <w:p w14:paraId="333CD6A0" w14:textId="77777777" w:rsidR="00C3421C" w:rsidRPr="003708D0" w:rsidRDefault="00C3421C" w:rsidP="00DE2AE3">
            <w:pPr>
              <w:widowControl w:val="0"/>
              <w:spacing w:after="160"/>
              <w:rPr>
                <w:rFonts w:ascii="GHEA Grapalat" w:hAnsi="GHEA Grapalat" w:cs="Sylfaen"/>
              </w:rPr>
            </w:pPr>
          </w:p>
          <w:p w14:paraId="40028839"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3C30D337" w14:textId="77777777" w:rsidR="00C3421C" w:rsidRPr="003708D0" w:rsidRDefault="00C3421C" w:rsidP="00DE2AE3">
            <w:pPr>
              <w:widowControl w:val="0"/>
              <w:spacing w:after="160"/>
              <w:jc w:val="right"/>
              <w:rPr>
                <w:rFonts w:ascii="GHEA Grapalat" w:hAnsi="GHEA Grapalat" w:cs="Tahoma"/>
              </w:rPr>
            </w:pPr>
          </w:p>
          <w:p w14:paraId="3823BD06"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4E175310" w14:textId="77777777" w:rsidR="00C3421C" w:rsidRPr="003708D0" w:rsidRDefault="00C3421C" w:rsidP="00DE2AE3">
            <w:pPr>
              <w:widowControl w:val="0"/>
              <w:spacing w:after="160"/>
              <w:rPr>
                <w:rFonts w:ascii="GHEA Grapalat" w:hAnsi="GHEA Grapalat" w:cs="Sylfaen"/>
              </w:rPr>
            </w:pPr>
          </w:p>
          <w:p w14:paraId="6FDA7C61" w14:textId="77777777" w:rsidR="00C3421C" w:rsidRPr="003708D0" w:rsidRDefault="00C3421C" w:rsidP="00DE2AE3">
            <w:pPr>
              <w:widowControl w:val="0"/>
              <w:tabs>
                <w:tab w:val="left" w:pos="4539"/>
              </w:tabs>
              <w:spacing w:after="160"/>
              <w:rPr>
                <w:rFonts w:ascii="GHEA Grapalat" w:hAnsi="GHEA Grapalat" w:cs="Sylfaen"/>
              </w:rPr>
            </w:pPr>
            <w:r w:rsidRPr="003708D0">
              <w:rPr>
                <w:rFonts w:ascii="GHEA Grapalat" w:hAnsi="GHEA Grapalat"/>
              </w:rPr>
              <w:t>21.б.</w:t>
            </w:r>
            <w:r w:rsidRPr="003708D0">
              <w:rPr>
                <w:rFonts w:ascii="GHEA Grapalat" w:hAnsi="GHEA Grapalat"/>
              </w:rPr>
              <w:tab/>
              <w:t>М. П.</w:t>
            </w:r>
          </w:p>
        </w:tc>
      </w:tr>
      <w:tr w:rsidR="00B138F3" w:rsidRPr="003708D0" w14:paraId="55B13064"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B75654A" w14:textId="77777777" w:rsidR="00C3421C" w:rsidRPr="003708D0" w:rsidRDefault="00C3421C" w:rsidP="00DE2AE3">
            <w:pPr>
              <w:widowControl w:val="0"/>
              <w:spacing w:after="160"/>
              <w:rPr>
                <w:rFonts w:ascii="GHEA Grapalat" w:hAnsi="GHEA Grapalat" w:cs="Tahoma"/>
              </w:rPr>
            </w:pPr>
            <w:r w:rsidRPr="003708D0">
              <w:rPr>
                <w:rFonts w:ascii="GHEA Grapalat" w:hAnsi="GHEA Grapalat"/>
              </w:rPr>
              <w:t>24.а.</w:t>
            </w:r>
            <w:r w:rsidRPr="003708D0">
              <w:rPr>
                <w:rFonts w:ascii="GHEA Grapalat" w:hAnsi="GHEA Grapalat"/>
              </w:rPr>
              <w:tab/>
              <w:t xml:space="preserve"> Обслуживающая бенефициара финансовая организация </w:t>
            </w:r>
          </w:p>
          <w:p w14:paraId="51BB8FAA" w14:textId="77777777" w:rsidR="00C3421C" w:rsidRPr="003708D0" w:rsidRDefault="00C3421C" w:rsidP="00DE2AE3">
            <w:pPr>
              <w:widowControl w:val="0"/>
              <w:spacing w:after="160"/>
              <w:rPr>
                <w:rFonts w:ascii="GHEA Grapalat" w:hAnsi="GHEA Grapalat"/>
              </w:rPr>
            </w:pPr>
          </w:p>
          <w:p w14:paraId="2383470C" w14:textId="77777777" w:rsidR="00C3421C" w:rsidRPr="003708D0" w:rsidRDefault="00C3421C" w:rsidP="00DE2AE3">
            <w:pPr>
              <w:widowControl w:val="0"/>
              <w:jc w:val="right"/>
              <w:rPr>
                <w:rFonts w:ascii="GHEA Grapalat" w:hAnsi="GHEA Grapalat" w:cs="Tahoma"/>
              </w:rPr>
            </w:pPr>
            <w:r w:rsidRPr="003708D0">
              <w:rPr>
                <w:rFonts w:ascii="GHEA Grapalat" w:hAnsi="GHEA Grapalat"/>
              </w:rPr>
              <w:t>/____________________/</w:t>
            </w:r>
          </w:p>
          <w:p w14:paraId="7E496C79" w14:textId="77777777" w:rsidR="00C3421C" w:rsidRPr="003708D0" w:rsidRDefault="00C3421C" w:rsidP="00DE2AE3">
            <w:pPr>
              <w:widowControl w:val="0"/>
              <w:spacing w:after="160"/>
              <w:ind w:left="3828" w:right="13"/>
              <w:jc w:val="both"/>
              <w:rPr>
                <w:rFonts w:ascii="GHEA Grapalat" w:hAnsi="GHEA Grapalat" w:cs="Sylfaen"/>
                <w:vertAlign w:val="superscript"/>
              </w:rPr>
            </w:pPr>
            <w:r w:rsidRPr="003708D0">
              <w:rPr>
                <w:rFonts w:ascii="GHEA Grapalat" w:hAnsi="GHEA Grapalat"/>
                <w:vertAlign w:val="superscript"/>
              </w:rPr>
              <w:t>подпись/</w:t>
            </w:r>
          </w:p>
          <w:p w14:paraId="61D36B58" w14:textId="77777777" w:rsidR="00C3421C" w:rsidRPr="003708D0" w:rsidRDefault="00C3421C" w:rsidP="00DE2AE3">
            <w:pPr>
              <w:widowControl w:val="0"/>
              <w:spacing w:after="160"/>
              <w:rPr>
                <w:rFonts w:ascii="GHEA Grapalat" w:hAnsi="GHEA Grapalat" w:cs="Tahoma"/>
              </w:rPr>
            </w:pPr>
          </w:p>
          <w:p w14:paraId="06CA05E2" w14:textId="77777777" w:rsidR="00C3421C" w:rsidRPr="003708D0"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F506CB2" w14:textId="77777777" w:rsidR="00C3421C" w:rsidRPr="003708D0" w:rsidRDefault="00C3421C" w:rsidP="00DE2AE3">
            <w:pPr>
              <w:widowControl w:val="0"/>
              <w:spacing w:after="160"/>
              <w:rPr>
                <w:rFonts w:ascii="GHEA Grapalat" w:hAnsi="GHEA Grapalat" w:cs="Tahoma"/>
              </w:rPr>
            </w:pPr>
            <w:r w:rsidRPr="003708D0">
              <w:rPr>
                <w:rFonts w:ascii="GHEA Grapalat" w:hAnsi="GHEA Grapalat"/>
              </w:rPr>
              <w:t>23.а.</w:t>
            </w:r>
            <w:r w:rsidRPr="003708D0">
              <w:rPr>
                <w:rFonts w:ascii="GHEA Grapalat" w:hAnsi="GHEA Grapalat"/>
              </w:rPr>
              <w:tab/>
              <w:t xml:space="preserve"> Обслуживающая плательщика финансовая организация </w:t>
            </w:r>
          </w:p>
          <w:p w14:paraId="1B66A7FB" w14:textId="77777777" w:rsidR="00C3421C" w:rsidRPr="003708D0" w:rsidRDefault="00C3421C" w:rsidP="00DE2AE3">
            <w:pPr>
              <w:widowControl w:val="0"/>
              <w:spacing w:after="160"/>
              <w:rPr>
                <w:rFonts w:ascii="GHEA Grapalat" w:hAnsi="GHEA Grapalat" w:cs="Tahoma"/>
              </w:rPr>
            </w:pPr>
          </w:p>
          <w:p w14:paraId="4C470E51" w14:textId="77777777" w:rsidR="00C3421C" w:rsidRPr="003708D0" w:rsidRDefault="00C3421C" w:rsidP="00DE2AE3">
            <w:pPr>
              <w:widowControl w:val="0"/>
              <w:jc w:val="right"/>
              <w:rPr>
                <w:rFonts w:ascii="GHEA Grapalat" w:hAnsi="GHEA Grapalat" w:cs="Tahoma"/>
              </w:rPr>
            </w:pPr>
            <w:r w:rsidRPr="003708D0">
              <w:rPr>
                <w:rFonts w:ascii="GHEA Grapalat" w:hAnsi="GHEA Grapalat"/>
              </w:rPr>
              <w:t>/____________________/</w:t>
            </w:r>
          </w:p>
          <w:p w14:paraId="5CFD13DD" w14:textId="77777777" w:rsidR="00C3421C" w:rsidRPr="003708D0" w:rsidRDefault="00C3421C" w:rsidP="00DE2AE3">
            <w:pPr>
              <w:widowControl w:val="0"/>
              <w:spacing w:after="160"/>
              <w:ind w:right="983"/>
              <w:jc w:val="right"/>
              <w:rPr>
                <w:rFonts w:ascii="GHEA Grapalat" w:hAnsi="GHEA Grapalat" w:cs="Sylfaen"/>
                <w:vertAlign w:val="superscript"/>
              </w:rPr>
            </w:pPr>
            <w:r w:rsidRPr="003708D0">
              <w:rPr>
                <w:rFonts w:ascii="GHEA Grapalat" w:hAnsi="GHEA Grapalat"/>
                <w:vertAlign w:val="superscript"/>
              </w:rPr>
              <w:t>/подпись/</w:t>
            </w:r>
          </w:p>
          <w:p w14:paraId="73EFE856" w14:textId="77777777" w:rsidR="00C3421C" w:rsidRPr="003708D0" w:rsidRDefault="00C3421C" w:rsidP="00DE2AE3">
            <w:pPr>
              <w:widowControl w:val="0"/>
              <w:spacing w:after="160"/>
              <w:rPr>
                <w:rFonts w:ascii="GHEA Grapalat" w:hAnsi="GHEA Grapalat" w:cs="Arial"/>
              </w:rPr>
            </w:pPr>
          </w:p>
        </w:tc>
      </w:tr>
      <w:tr w:rsidR="00B138F3" w:rsidRPr="003708D0" w14:paraId="615250D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99A3DA1" w14:textId="77777777" w:rsidR="00C3421C" w:rsidRPr="003708D0" w:rsidRDefault="00C3421C" w:rsidP="00DE2AE3">
            <w:pPr>
              <w:widowControl w:val="0"/>
              <w:tabs>
                <w:tab w:val="left" w:pos="4678"/>
              </w:tabs>
              <w:spacing w:after="160"/>
              <w:rPr>
                <w:rFonts w:ascii="GHEA Grapalat" w:hAnsi="GHEA Grapalat" w:cs="Sylfaen"/>
              </w:rPr>
            </w:pPr>
            <w:r w:rsidRPr="003708D0">
              <w:rPr>
                <w:rFonts w:ascii="GHEA Grapalat" w:hAnsi="GHEA Grapalat"/>
              </w:rPr>
              <w:t>24.б.</w:t>
            </w:r>
            <w:r w:rsidRPr="003708D0">
              <w:rPr>
                <w:rFonts w:ascii="GHEA Grapalat" w:hAnsi="GHEA Grapalat"/>
              </w:rPr>
              <w:tab/>
              <w:t>М. П.</w:t>
            </w:r>
          </w:p>
          <w:p w14:paraId="7D3B0008" w14:textId="77777777" w:rsidR="00C3421C" w:rsidRPr="003708D0" w:rsidRDefault="00C3421C" w:rsidP="00DE2AE3">
            <w:pPr>
              <w:widowControl w:val="0"/>
              <w:spacing w:after="160"/>
              <w:rPr>
                <w:rFonts w:ascii="GHEA Grapalat" w:hAnsi="GHEA Grapalat" w:cs="Sylfaen"/>
              </w:rPr>
            </w:pPr>
          </w:p>
          <w:p w14:paraId="5B7D3C19" w14:textId="77777777" w:rsidR="00C3421C" w:rsidRPr="003708D0" w:rsidRDefault="00C3421C" w:rsidP="00DE2AE3">
            <w:pPr>
              <w:widowControl w:val="0"/>
              <w:spacing w:after="160"/>
              <w:ind w:right="155"/>
              <w:jc w:val="right"/>
              <w:rPr>
                <w:rFonts w:ascii="GHEA Grapalat" w:hAnsi="GHEA Grapalat" w:cs="Sylfaen"/>
                <w:lang w:val="en-US"/>
              </w:rPr>
            </w:pPr>
            <w:r w:rsidRPr="003708D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E777B66" w14:textId="77777777" w:rsidR="00C3421C" w:rsidRPr="003708D0" w:rsidRDefault="00C3421C" w:rsidP="00DE2AE3">
            <w:pPr>
              <w:widowControl w:val="0"/>
              <w:tabs>
                <w:tab w:val="left" w:pos="4554"/>
              </w:tabs>
              <w:spacing w:after="160"/>
              <w:rPr>
                <w:rFonts w:ascii="GHEA Grapalat" w:hAnsi="GHEA Grapalat" w:cs="Sylfaen"/>
              </w:rPr>
            </w:pPr>
            <w:r w:rsidRPr="003708D0">
              <w:rPr>
                <w:rFonts w:ascii="GHEA Grapalat" w:hAnsi="GHEA Grapalat"/>
              </w:rPr>
              <w:t>23.б.</w:t>
            </w:r>
            <w:r w:rsidRPr="003708D0">
              <w:rPr>
                <w:rFonts w:ascii="GHEA Grapalat" w:hAnsi="GHEA Grapalat"/>
              </w:rPr>
              <w:tab/>
              <w:t>М. П.</w:t>
            </w:r>
          </w:p>
          <w:p w14:paraId="78C5DC9B" w14:textId="77777777" w:rsidR="00C3421C" w:rsidRPr="003708D0" w:rsidRDefault="00C3421C" w:rsidP="00DE2AE3">
            <w:pPr>
              <w:widowControl w:val="0"/>
              <w:spacing w:after="160"/>
              <w:rPr>
                <w:rFonts w:ascii="GHEA Grapalat" w:hAnsi="GHEA Grapalat"/>
              </w:rPr>
            </w:pPr>
          </w:p>
          <w:p w14:paraId="59AD1D85"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23.в Дата исполнения: "___" ___ 20___г.</w:t>
            </w:r>
          </w:p>
        </w:tc>
      </w:tr>
    </w:tbl>
    <w:p w14:paraId="2DF4BDB9" w14:textId="77777777" w:rsidR="00C3421C" w:rsidRPr="003708D0" w:rsidRDefault="00C3421C" w:rsidP="00C3421C">
      <w:pPr>
        <w:widowControl w:val="0"/>
        <w:spacing w:after="160"/>
        <w:jc w:val="center"/>
        <w:rPr>
          <w:rFonts w:ascii="GHEA Grapalat" w:hAnsi="GHEA Grapalat" w:cs="Sylfaen"/>
        </w:rPr>
      </w:pPr>
    </w:p>
    <w:p w14:paraId="211F25B8" w14:textId="77777777" w:rsidR="00C3421C" w:rsidRPr="003708D0" w:rsidRDefault="00C3421C" w:rsidP="00C3421C">
      <w:pPr>
        <w:rPr>
          <w:rFonts w:ascii="GHEA Grapalat" w:hAnsi="GHEA Grapalat" w:cs="Sylfaen"/>
        </w:rPr>
      </w:pPr>
      <w:r w:rsidRPr="003708D0">
        <w:rPr>
          <w:rFonts w:ascii="GHEA Grapalat" w:hAnsi="GHEA Grapalat" w:cs="Sylfaen"/>
        </w:rPr>
        <w:t xml:space="preserve">*  </w:t>
      </w:r>
      <w:r w:rsidRPr="003708D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F6D092" w14:textId="77777777" w:rsidR="00C3421C" w:rsidRPr="003708D0" w:rsidRDefault="00C3421C" w:rsidP="00C3421C">
      <w:pPr>
        <w:rPr>
          <w:rFonts w:ascii="GHEA Grapalat" w:hAnsi="GHEA Grapalat" w:cs="Sylfaen"/>
        </w:rPr>
      </w:pPr>
      <w:r w:rsidRPr="003708D0">
        <w:rPr>
          <w:rFonts w:ascii="GHEA Grapalat" w:hAnsi="GHEA Grapalat" w:cs="Sylfaen"/>
        </w:rPr>
        <w:br w:type="page"/>
      </w:r>
    </w:p>
    <w:p w14:paraId="11AC4AE2" w14:textId="77777777" w:rsidR="00C3421C" w:rsidRPr="003708D0" w:rsidRDefault="00C3421C" w:rsidP="00C3421C">
      <w:pPr>
        <w:widowControl w:val="0"/>
        <w:spacing w:after="160"/>
        <w:ind w:left="567" w:right="565"/>
        <w:jc w:val="center"/>
        <w:rPr>
          <w:rFonts w:ascii="GHEA Grapalat" w:hAnsi="GHEA Grapalat"/>
          <w:b/>
        </w:rPr>
      </w:pPr>
      <w:r w:rsidRPr="003708D0">
        <w:rPr>
          <w:rFonts w:ascii="GHEA Grapalat" w:hAnsi="GHEA Grapalat"/>
          <w:b/>
        </w:rPr>
        <w:lastRenderedPageBreak/>
        <w:t xml:space="preserve">Обязательные реквизиты платежного требования </w:t>
      </w:r>
      <w:r w:rsidRPr="003708D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708D0" w14:paraId="36FAB2C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C16B6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C42748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C7D7A00"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Наличие указанного поля/</w:t>
            </w:r>
          </w:p>
          <w:p w14:paraId="44BDF764"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C8834E"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Требование о заполнении реквизита </w:t>
            </w:r>
          </w:p>
          <w:p w14:paraId="1562283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ADC0DC"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Сторона,</w:t>
            </w:r>
          </w:p>
          <w:p w14:paraId="31CCB3EE"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заполняющая реквизит </w:t>
            </w:r>
          </w:p>
          <w:p w14:paraId="151F7C9E"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бенефициар или плательщик</w:t>
            </w:r>
          </w:p>
          <w:p w14:paraId="73FC73FD"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r>
      <w:tr w:rsidR="00B138F3" w:rsidRPr="003708D0" w14:paraId="3675AA6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8B470"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51EFF1C"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2DA784"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F8064B1"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BA3D02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5</w:t>
            </w:r>
          </w:p>
        </w:tc>
      </w:tr>
      <w:tr w:rsidR="00B138F3" w:rsidRPr="003708D0" w14:paraId="64039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6443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450C2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3EF801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11E9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31A7E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 документе заранее заполнено "Платежное требование"</w:t>
            </w:r>
          </w:p>
        </w:tc>
      </w:tr>
      <w:tr w:rsidR="00B138F3" w:rsidRPr="003708D0" w14:paraId="5FD340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8927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E78AFD"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5CBE8B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CC34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CB3C4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708D0" w14:paraId="55ABFF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CC73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531C02"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667E2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34B2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B6709F5" w14:textId="77777777" w:rsidR="00C3421C" w:rsidRPr="003708D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F5E05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708D0" w14:paraId="51FA2C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63D42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ACF0536"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30793B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A24E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4257FF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DAAF15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C1C6A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BD1C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5CB952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2625E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7F65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3032E8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447B25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DD7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47ED46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0A66E4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12F8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8E8F51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C0EF2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7D64A9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53936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84BB83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BE77E0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DAE79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AF2D71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3708D0">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13305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плательщиком</w:t>
            </w:r>
          </w:p>
        </w:tc>
      </w:tr>
      <w:tr w:rsidR="00B138F3" w:rsidRPr="003708D0" w14:paraId="4B05B2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CF163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893FB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3357B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B89A9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010F528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3DE879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D88C5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EF38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0F27AD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1600F7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DC48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5AA7F9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EE6AE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2359C9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EBA2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1387B7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EE4F2B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F83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FA5F5B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CF2F6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w:t>
            </w:r>
          </w:p>
        </w:tc>
      </w:tr>
      <w:tr w:rsidR="00B138F3" w:rsidRPr="003708D0" w14:paraId="0A4982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8BEB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CDA3AA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B097C1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C98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74E53E1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8B265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0FE30C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37ED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9C51F5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A4F6F3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6B914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B18FB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68E9B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29E9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09A424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8EE2FB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9F5C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6746628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23DC3D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75469D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F235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2A69E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22EE6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3F6E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1C32D7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58332F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плательщиком </w:t>
            </w:r>
          </w:p>
        </w:tc>
      </w:tr>
      <w:tr w:rsidR="00B138F3" w:rsidRPr="003708D0" w14:paraId="5F784E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3F4D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5A4937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5BA921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2CC2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61DFBC2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F41196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и не применяется)</w:t>
            </w:r>
          </w:p>
        </w:tc>
      </w:tr>
      <w:tr w:rsidR="00B138F3" w:rsidRPr="003708D0" w14:paraId="46EABD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A760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60EE6F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валюта (прописью и </w:t>
            </w:r>
            <w:r w:rsidRPr="003708D0">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4C0B98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9A314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625F3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23F57D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87A8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1309D2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10A99E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BFACA8" w14:textId="77777777" w:rsidR="00C3421C" w:rsidRPr="003708D0" w:rsidRDefault="00C3421C" w:rsidP="00040F6C">
            <w:pPr>
              <w:widowControl w:val="0"/>
              <w:spacing w:after="120"/>
              <w:jc w:val="center"/>
              <w:rPr>
                <w:rFonts w:ascii="GHEA Grapalat" w:hAnsi="GHEA Grapalat"/>
                <w:sz w:val="18"/>
                <w:szCs w:val="18"/>
              </w:rPr>
            </w:pPr>
            <w:r w:rsidRPr="003708D0">
              <w:rPr>
                <w:rFonts w:ascii="GHEA Grapalat" w:hAnsi="GHEA Grapalat"/>
                <w:sz w:val="18"/>
                <w:szCs w:val="18"/>
              </w:rPr>
              <w:t xml:space="preserve">В обязательном порядке заполняются слова "для обеспечения </w:t>
            </w:r>
            <w:r w:rsidR="00040F6C" w:rsidRPr="003708D0">
              <w:rPr>
                <w:rFonts w:ascii="GHEA Grapalat" w:hAnsi="GHEA Grapalat"/>
                <w:sz w:val="18"/>
                <w:szCs w:val="18"/>
              </w:rPr>
              <w:t>квалификации</w:t>
            </w:r>
            <w:r w:rsidRPr="003708D0">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A4F6C2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2B0B3D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A9C1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73148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E6F6F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9CB0C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C37913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CB0F0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5883DD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39F83" w14:textId="77777777" w:rsidR="00C3421C" w:rsidRPr="003708D0" w:rsidDel="0010680B"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81B4C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A505B7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120CB" w14:textId="77777777" w:rsidR="00C3421C" w:rsidRPr="003708D0" w:rsidRDefault="00C3421C"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обязательно </w:t>
            </w:r>
          </w:p>
          <w:p w14:paraId="0CE3F9AB" w14:textId="77777777" w:rsidR="00C3421C" w:rsidRPr="003708D0" w:rsidRDefault="00C3421C"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заполняются слова "акцептованный платеж", </w:t>
            </w:r>
          </w:p>
          <w:p w14:paraId="20EDDA8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FE468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заранее заполняется бенефициаром </w:t>
            </w:r>
          </w:p>
        </w:tc>
      </w:tr>
      <w:tr w:rsidR="00B138F3" w:rsidRPr="003708D0" w14:paraId="265BE5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38F0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5F3B3C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1457D4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4541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F7B499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7C28E5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DB050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4C2BEE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F474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E0ECFB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943F75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4F70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534F43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3708D0">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B8A092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 xml:space="preserve">подписывается плательщиком или </w:t>
            </w:r>
          </w:p>
          <w:p w14:paraId="798DB37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проставляется электронная подпись плательщика</w:t>
            </w:r>
          </w:p>
        </w:tc>
      </w:tr>
      <w:tr w:rsidR="00B138F3" w:rsidRPr="003708D0" w14:paraId="78E0BC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907C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8C0B9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DA5D02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F9E1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6D0D97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 когда плательщик представляет Требование в бумажной форме</w:t>
            </w:r>
          </w:p>
          <w:p w14:paraId="05333613" w14:textId="77777777" w:rsidR="00C3421C" w:rsidRPr="003708D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AE1ED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плательщика </w:t>
            </w:r>
          </w:p>
          <w:p w14:paraId="6AE1F0D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бумажной форме</w:t>
            </w:r>
          </w:p>
        </w:tc>
      </w:tr>
      <w:tr w:rsidR="00B138F3" w:rsidRPr="003708D0" w14:paraId="7E5EAA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BA98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173400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D6B76F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01E2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B52779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5C2D47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подписывается бенефициаром</w:t>
            </w:r>
          </w:p>
        </w:tc>
      </w:tr>
      <w:tr w:rsidR="00B138F3" w:rsidRPr="003708D0" w14:paraId="33ACBE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B3A0B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6289B6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DF07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64D5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2741E63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628825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бенефициара </w:t>
            </w:r>
          </w:p>
          <w:p w14:paraId="7B1D720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банк в бумажной форме</w:t>
            </w:r>
          </w:p>
        </w:tc>
      </w:tr>
      <w:tr w:rsidR="00B138F3" w:rsidRPr="003708D0" w14:paraId="639D8A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4D40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46739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ACE704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5511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2F5CE2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F1A6EC"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4B3F85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640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554528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EEEDD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283BF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7592005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23389B"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14ECC9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F149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F26B84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B78758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2826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D92987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BF0EE24"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5B4CAB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D8A3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5DBA6B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985CD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E056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16916EA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4F8FCE"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33373E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BDE8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4A5C19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w:t>
            </w:r>
            <w:r w:rsidRPr="003708D0">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003C5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1856F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0ACDD8E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075AE8" w14:textId="77777777" w:rsidR="00C3421C" w:rsidRPr="003708D0" w:rsidRDefault="00C3421C" w:rsidP="00DE2AE3">
            <w:pPr>
              <w:widowControl w:val="0"/>
              <w:spacing w:after="120"/>
              <w:jc w:val="center"/>
              <w:rPr>
                <w:rFonts w:ascii="GHEA Grapalat" w:hAnsi="GHEA Grapalat"/>
                <w:sz w:val="18"/>
                <w:szCs w:val="18"/>
              </w:rPr>
            </w:pPr>
          </w:p>
        </w:tc>
      </w:tr>
      <w:tr w:rsidR="00FF3DE9" w:rsidRPr="003708D0" w14:paraId="1213C0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A85D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CD7C5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62823B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F01FD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3016F1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0EA670" w14:textId="77777777" w:rsidR="00C3421C" w:rsidRPr="003708D0" w:rsidRDefault="00C3421C" w:rsidP="00DE2AE3">
            <w:pPr>
              <w:widowControl w:val="0"/>
              <w:spacing w:after="120"/>
              <w:jc w:val="center"/>
              <w:rPr>
                <w:rFonts w:ascii="GHEA Grapalat" w:hAnsi="GHEA Grapalat"/>
                <w:sz w:val="18"/>
                <w:szCs w:val="18"/>
              </w:rPr>
            </w:pPr>
          </w:p>
        </w:tc>
      </w:tr>
    </w:tbl>
    <w:p w14:paraId="1AC13022" w14:textId="77777777" w:rsidR="001005B0" w:rsidRPr="003708D0" w:rsidRDefault="001005B0" w:rsidP="00B46D58">
      <w:pPr>
        <w:widowControl w:val="0"/>
        <w:spacing w:after="160"/>
        <w:ind w:left="567" w:right="565"/>
        <w:jc w:val="center"/>
        <w:rPr>
          <w:rFonts w:ascii="GHEA Grapalat" w:hAnsi="GHEA Grapalat"/>
          <w:b/>
        </w:rPr>
      </w:pPr>
    </w:p>
    <w:p w14:paraId="00604665" w14:textId="77777777" w:rsidR="001005B0" w:rsidRPr="003708D0" w:rsidRDefault="001005B0" w:rsidP="00B46D58">
      <w:pPr>
        <w:widowControl w:val="0"/>
        <w:spacing w:after="160"/>
        <w:ind w:left="567" w:right="565"/>
        <w:jc w:val="center"/>
        <w:rPr>
          <w:rFonts w:ascii="GHEA Grapalat" w:hAnsi="GHEA Grapalat"/>
          <w:b/>
        </w:rPr>
      </w:pPr>
    </w:p>
    <w:p w14:paraId="08795375" w14:textId="77777777" w:rsidR="001005B0" w:rsidRPr="003708D0" w:rsidRDefault="001005B0" w:rsidP="00B46D58">
      <w:pPr>
        <w:widowControl w:val="0"/>
        <w:spacing w:after="160"/>
        <w:ind w:left="567" w:right="565"/>
        <w:jc w:val="center"/>
        <w:rPr>
          <w:rFonts w:ascii="GHEA Grapalat" w:hAnsi="GHEA Grapalat"/>
          <w:b/>
        </w:rPr>
      </w:pPr>
    </w:p>
    <w:p w14:paraId="31835CEA" w14:textId="77777777" w:rsidR="001005B0" w:rsidRPr="003708D0" w:rsidRDefault="001005B0" w:rsidP="00B46D58">
      <w:pPr>
        <w:widowControl w:val="0"/>
        <w:spacing w:after="160"/>
        <w:ind w:left="567" w:right="565"/>
        <w:jc w:val="center"/>
        <w:rPr>
          <w:rFonts w:ascii="GHEA Grapalat" w:hAnsi="GHEA Grapalat"/>
          <w:b/>
        </w:rPr>
      </w:pPr>
    </w:p>
    <w:p w14:paraId="179041B6" w14:textId="77777777" w:rsidR="001005B0" w:rsidRPr="003708D0" w:rsidRDefault="001005B0" w:rsidP="00B46D58">
      <w:pPr>
        <w:widowControl w:val="0"/>
        <w:spacing w:after="160"/>
        <w:ind w:left="567" w:right="565"/>
        <w:jc w:val="center"/>
        <w:rPr>
          <w:rFonts w:ascii="GHEA Grapalat" w:hAnsi="GHEA Grapalat"/>
          <w:b/>
        </w:rPr>
      </w:pPr>
    </w:p>
    <w:p w14:paraId="14359D01" w14:textId="77777777" w:rsidR="001005B0" w:rsidRPr="003708D0" w:rsidRDefault="001005B0" w:rsidP="00B46D58">
      <w:pPr>
        <w:widowControl w:val="0"/>
        <w:spacing w:after="160"/>
        <w:ind w:left="567" w:right="565"/>
        <w:jc w:val="center"/>
        <w:rPr>
          <w:rFonts w:ascii="GHEA Grapalat" w:hAnsi="GHEA Grapalat"/>
          <w:b/>
        </w:rPr>
      </w:pPr>
    </w:p>
    <w:p w14:paraId="67D4DBD5" w14:textId="77777777" w:rsidR="001005B0" w:rsidRPr="003708D0" w:rsidRDefault="001005B0" w:rsidP="00B46D58">
      <w:pPr>
        <w:widowControl w:val="0"/>
        <w:spacing w:after="160"/>
        <w:ind w:left="567" w:right="565"/>
        <w:jc w:val="center"/>
        <w:rPr>
          <w:rFonts w:ascii="GHEA Grapalat" w:hAnsi="GHEA Grapalat"/>
          <w:b/>
        </w:rPr>
      </w:pPr>
    </w:p>
    <w:p w14:paraId="6C025FDE" w14:textId="77777777" w:rsidR="001005B0" w:rsidRPr="003708D0" w:rsidRDefault="001005B0" w:rsidP="00B46D58">
      <w:pPr>
        <w:widowControl w:val="0"/>
        <w:spacing w:after="160"/>
        <w:ind w:left="567" w:right="565"/>
        <w:jc w:val="center"/>
        <w:rPr>
          <w:rFonts w:ascii="GHEA Grapalat" w:hAnsi="GHEA Grapalat"/>
          <w:b/>
        </w:rPr>
      </w:pPr>
    </w:p>
    <w:p w14:paraId="3224B5F2" w14:textId="77777777" w:rsidR="001005B0" w:rsidRPr="003708D0" w:rsidRDefault="001005B0" w:rsidP="00B46D58">
      <w:pPr>
        <w:widowControl w:val="0"/>
        <w:spacing w:after="160"/>
        <w:ind w:left="567" w:right="565"/>
        <w:jc w:val="center"/>
        <w:rPr>
          <w:rFonts w:ascii="GHEA Grapalat" w:hAnsi="GHEA Grapalat"/>
          <w:b/>
        </w:rPr>
      </w:pPr>
    </w:p>
    <w:p w14:paraId="4564C6C7" w14:textId="77777777" w:rsidR="001005B0" w:rsidRPr="003708D0" w:rsidRDefault="001005B0" w:rsidP="00B46D58">
      <w:pPr>
        <w:widowControl w:val="0"/>
        <w:spacing w:after="160"/>
        <w:ind w:left="567" w:right="565"/>
        <w:jc w:val="center"/>
        <w:rPr>
          <w:rFonts w:ascii="GHEA Grapalat" w:hAnsi="GHEA Grapalat"/>
          <w:b/>
        </w:rPr>
      </w:pPr>
    </w:p>
    <w:p w14:paraId="462A8D2B" w14:textId="77777777" w:rsidR="001005B0" w:rsidRPr="003708D0" w:rsidRDefault="001005B0" w:rsidP="00B46D58">
      <w:pPr>
        <w:widowControl w:val="0"/>
        <w:spacing w:after="160"/>
        <w:ind w:left="567" w:right="565"/>
        <w:jc w:val="center"/>
        <w:rPr>
          <w:rFonts w:ascii="GHEA Grapalat" w:hAnsi="GHEA Grapalat"/>
          <w:b/>
        </w:rPr>
      </w:pPr>
    </w:p>
    <w:p w14:paraId="69769265" w14:textId="77777777" w:rsidR="001005B0" w:rsidRPr="003708D0" w:rsidRDefault="001005B0" w:rsidP="00B46D58">
      <w:pPr>
        <w:widowControl w:val="0"/>
        <w:spacing w:after="160"/>
        <w:ind w:left="567" w:right="565"/>
        <w:jc w:val="center"/>
        <w:rPr>
          <w:rFonts w:ascii="GHEA Grapalat" w:hAnsi="GHEA Grapalat"/>
          <w:b/>
        </w:rPr>
      </w:pPr>
    </w:p>
    <w:p w14:paraId="04DB1C7D" w14:textId="77777777" w:rsidR="001005B0" w:rsidRPr="003708D0" w:rsidRDefault="001005B0" w:rsidP="00B46D58">
      <w:pPr>
        <w:widowControl w:val="0"/>
        <w:spacing w:after="160"/>
        <w:ind w:left="567" w:right="565"/>
        <w:jc w:val="center"/>
        <w:rPr>
          <w:rFonts w:ascii="GHEA Grapalat" w:hAnsi="GHEA Grapalat"/>
          <w:b/>
        </w:rPr>
      </w:pPr>
    </w:p>
    <w:p w14:paraId="64E09B2F" w14:textId="77777777" w:rsidR="001005B0" w:rsidRPr="003708D0" w:rsidRDefault="001005B0" w:rsidP="00B46D58">
      <w:pPr>
        <w:widowControl w:val="0"/>
        <w:spacing w:after="160"/>
        <w:ind w:left="567" w:right="565"/>
        <w:jc w:val="center"/>
        <w:rPr>
          <w:rFonts w:ascii="GHEA Grapalat" w:hAnsi="GHEA Grapalat"/>
          <w:b/>
        </w:rPr>
      </w:pPr>
    </w:p>
    <w:p w14:paraId="17AE479F" w14:textId="77777777" w:rsidR="001005B0" w:rsidRPr="003708D0" w:rsidRDefault="001005B0" w:rsidP="00B46D58">
      <w:pPr>
        <w:widowControl w:val="0"/>
        <w:spacing w:after="160"/>
        <w:ind w:left="567" w:right="565"/>
        <w:jc w:val="center"/>
        <w:rPr>
          <w:rFonts w:ascii="GHEA Grapalat" w:hAnsi="GHEA Grapalat"/>
          <w:b/>
        </w:rPr>
      </w:pPr>
    </w:p>
    <w:p w14:paraId="13FE67AC" w14:textId="77777777" w:rsidR="001005B0" w:rsidRPr="003708D0" w:rsidRDefault="001005B0" w:rsidP="00B46D58">
      <w:pPr>
        <w:widowControl w:val="0"/>
        <w:spacing w:after="160"/>
        <w:ind w:left="567" w:right="565"/>
        <w:jc w:val="center"/>
        <w:rPr>
          <w:rFonts w:ascii="GHEA Grapalat" w:hAnsi="GHEA Grapalat"/>
          <w:b/>
        </w:rPr>
      </w:pPr>
    </w:p>
    <w:p w14:paraId="21DBDAD9" w14:textId="77777777" w:rsidR="001005B0" w:rsidRPr="003708D0" w:rsidRDefault="001005B0" w:rsidP="00B46D58">
      <w:pPr>
        <w:widowControl w:val="0"/>
        <w:spacing w:after="160"/>
        <w:ind w:left="567" w:right="565"/>
        <w:jc w:val="center"/>
        <w:rPr>
          <w:rFonts w:ascii="GHEA Grapalat" w:hAnsi="GHEA Grapalat"/>
          <w:b/>
        </w:rPr>
      </w:pPr>
    </w:p>
    <w:p w14:paraId="0A677480" w14:textId="77777777" w:rsidR="00FC10BB" w:rsidRPr="003708D0" w:rsidRDefault="00FC10BB">
      <w:pPr>
        <w:rPr>
          <w:rFonts w:ascii="GHEA Grapalat" w:hAnsi="GHEA Grapalat"/>
          <w:i/>
        </w:rPr>
      </w:pPr>
    </w:p>
    <w:p w14:paraId="3DED18C8" w14:textId="77777777" w:rsidR="000A214C" w:rsidRPr="003708D0" w:rsidRDefault="000A214C" w:rsidP="000A214C">
      <w:pPr>
        <w:widowControl w:val="0"/>
        <w:spacing w:after="160"/>
        <w:jc w:val="right"/>
        <w:rPr>
          <w:rFonts w:ascii="GHEA Grapalat" w:hAnsi="GHEA Grapalat" w:cs="GHEA Grapalat"/>
          <w:i/>
        </w:rPr>
      </w:pPr>
      <w:r w:rsidRPr="003708D0">
        <w:rPr>
          <w:rFonts w:ascii="GHEA Grapalat" w:hAnsi="GHEA Grapalat"/>
          <w:i/>
        </w:rPr>
        <w:t>Приложение № 5.1</w:t>
      </w:r>
    </w:p>
    <w:p w14:paraId="4BDC9908" w14:textId="3808F0A0" w:rsidR="00635C20" w:rsidRPr="003708D0" w:rsidRDefault="00635C20" w:rsidP="00635C20">
      <w:pPr>
        <w:widowControl w:val="0"/>
        <w:jc w:val="right"/>
        <w:rPr>
          <w:rFonts w:ascii="GHEA Grapalat" w:hAnsi="GHEA Grapalat"/>
          <w:b/>
        </w:rPr>
      </w:pPr>
      <w:r w:rsidRPr="003708D0">
        <w:rPr>
          <w:rFonts w:ascii="GHEA Grapalat" w:hAnsi="GHEA Grapalat"/>
          <w:b/>
          <w:i/>
        </w:rPr>
        <w:t xml:space="preserve">к </w:t>
      </w:r>
      <w:r w:rsidRPr="003708D0">
        <w:rPr>
          <w:rFonts w:ascii="GHEA Grapalat" w:hAnsi="GHEA Grapalat"/>
          <w:b/>
        </w:rPr>
        <w:t xml:space="preserve">Приглашению на запрос котировок </w:t>
      </w:r>
      <w:r w:rsidRPr="003708D0">
        <w:rPr>
          <w:rFonts w:ascii="GHEA Grapalat" w:hAnsi="GHEA Grapalat"/>
          <w:b/>
        </w:rPr>
        <w:br/>
        <w:t>под кодом "</w:t>
      </w:r>
      <w:r w:rsidR="004D20FC">
        <w:rPr>
          <w:rFonts w:ascii="GHEA Grapalat" w:hAnsi="GHEA Grapalat"/>
          <w:b/>
        </w:rPr>
        <w:t>BGO-GHAPDZB-03/2026</w:t>
      </w:r>
      <w:r w:rsidRPr="003708D0">
        <w:rPr>
          <w:rFonts w:ascii="GHEA Grapalat" w:hAnsi="GHEA Grapalat"/>
          <w:b/>
        </w:rPr>
        <w:t>"</w:t>
      </w:r>
    </w:p>
    <w:p w14:paraId="68E7A2B8" w14:textId="77777777" w:rsidR="00AF4211" w:rsidRPr="003708D0" w:rsidRDefault="00AF4211" w:rsidP="000A214C">
      <w:pPr>
        <w:widowControl w:val="0"/>
        <w:spacing w:after="160"/>
        <w:jc w:val="center"/>
        <w:rPr>
          <w:rFonts w:ascii="GHEA Grapalat" w:hAnsi="GHEA Grapalat"/>
          <w:b/>
        </w:rPr>
      </w:pPr>
    </w:p>
    <w:p w14:paraId="195A4C61" w14:textId="77777777" w:rsidR="000A214C" w:rsidRPr="003708D0" w:rsidRDefault="000A214C" w:rsidP="000A214C">
      <w:pPr>
        <w:widowControl w:val="0"/>
        <w:spacing w:after="160"/>
        <w:jc w:val="center"/>
        <w:rPr>
          <w:rFonts w:ascii="GHEA Grapalat" w:hAnsi="GHEA Grapalat" w:cs="GHEA Grapalat"/>
          <w:b/>
        </w:rPr>
      </w:pPr>
      <w:r w:rsidRPr="003708D0">
        <w:rPr>
          <w:rFonts w:ascii="GHEA Grapalat" w:hAnsi="GHEA Grapalat"/>
          <w:b/>
        </w:rPr>
        <w:t xml:space="preserve">СОГЛАШЕНИЕ О НЕУСТОЙКЕ </w:t>
      </w:r>
    </w:p>
    <w:p w14:paraId="3830EF6B" w14:textId="77777777" w:rsidR="000A214C" w:rsidRPr="003708D0" w:rsidRDefault="000A214C" w:rsidP="000A214C">
      <w:pPr>
        <w:widowControl w:val="0"/>
        <w:spacing w:after="160"/>
        <w:jc w:val="center"/>
        <w:rPr>
          <w:rFonts w:ascii="GHEA Grapalat" w:hAnsi="GHEA Grapalat" w:cs="GHEA Grapalat"/>
          <w:b/>
        </w:rPr>
      </w:pPr>
      <w:r w:rsidRPr="003708D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708D0" w14:paraId="32985C9D" w14:textId="77777777" w:rsidTr="00DE2AE3">
        <w:tc>
          <w:tcPr>
            <w:tcW w:w="4786" w:type="dxa"/>
          </w:tcPr>
          <w:p w14:paraId="485DAEF7" w14:textId="77777777" w:rsidR="000A214C" w:rsidRPr="003708D0" w:rsidRDefault="000A214C" w:rsidP="00DE2AE3">
            <w:pPr>
              <w:widowControl w:val="0"/>
              <w:spacing w:after="160"/>
              <w:rPr>
                <w:rFonts w:ascii="GHEA Grapalat" w:hAnsi="GHEA Grapalat" w:cs="GHEA Grapalat"/>
                <w:b/>
                <w:lang w:val="en-US"/>
              </w:rPr>
            </w:pPr>
            <w:r w:rsidRPr="003708D0">
              <w:rPr>
                <w:rFonts w:ascii="GHEA Grapalat" w:hAnsi="GHEA Grapalat"/>
              </w:rPr>
              <w:t>г. Ереван</w:t>
            </w:r>
          </w:p>
        </w:tc>
        <w:tc>
          <w:tcPr>
            <w:tcW w:w="4500" w:type="dxa"/>
          </w:tcPr>
          <w:p w14:paraId="4D0E246E" w14:textId="77777777" w:rsidR="000A214C" w:rsidRPr="003708D0" w:rsidRDefault="000A214C" w:rsidP="00DE2AE3">
            <w:pPr>
              <w:widowControl w:val="0"/>
              <w:spacing w:after="160"/>
              <w:jc w:val="right"/>
              <w:rPr>
                <w:rFonts w:ascii="GHEA Grapalat" w:hAnsi="GHEA Grapalat" w:cs="GHEA Grapalat"/>
                <w:b/>
              </w:rPr>
            </w:pPr>
            <w:r w:rsidRPr="003708D0">
              <w:rPr>
                <w:rFonts w:ascii="GHEA Grapalat" w:hAnsi="GHEA Grapalat"/>
              </w:rPr>
              <w:t>"</w:t>
            </w:r>
            <w:r w:rsidRPr="003708D0">
              <w:rPr>
                <w:rFonts w:ascii="GHEA Grapalat" w:hAnsi="GHEA Grapalat"/>
                <w:lang w:val="en-US"/>
              </w:rPr>
              <w:tab/>
            </w:r>
            <w:r w:rsidRPr="003708D0">
              <w:rPr>
                <w:rFonts w:ascii="GHEA Grapalat" w:hAnsi="GHEA Grapalat"/>
              </w:rPr>
              <w:t xml:space="preserve">" </w:t>
            </w:r>
            <w:r w:rsidRPr="003708D0">
              <w:rPr>
                <w:rFonts w:ascii="GHEA Grapalat" w:hAnsi="GHEA Grapalat"/>
                <w:lang w:val="en-US"/>
              </w:rPr>
              <w:tab/>
            </w:r>
            <w:r w:rsidRPr="003708D0">
              <w:rPr>
                <w:rFonts w:ascii="GHEA Grapalat" w:hAnsi="GHEA Grapalat"/>
              </w:rPr>
              <w:t>20</w:t>
            </w:r>
            <w:r w:rsidRPr="003708D0">
              <w:rPr>
                <w:rFonts w:ascii="GHEA Grapalat" w:hAnsi="GHEA Grapalat"/>
                <w:lang w:val="en-US"/>
              </w:rPr>
              <w:tab/>
            </w:r>
            <w:r w:rsidRPr="003708D0">
              <w:rPr>
                <w:rFonts w:ascii="GHEA Grapalat" w:hAnsi="GHEA Grapalat"/>
              </w:rPr>
              <w:t>г.</w:t>
            </w:r>
            <w:r w:rsidRPr="003708D0">
              <w:rPr>
                <w:rStyle w:val="FootnoteReference"/>
                <w:rFonts w:ascii="GHEA Grapalat" w:hAnsi="GHEA Grapalat"/>
              </w:rPr>
              <w:footnoteReference w:customMarkFollows="1" w:id="9"/>
              <w:t>**</w:t>
            </w:r>
          </w:p>
        </w:tc>
      </w:tr>
    </w:tbl>
    <w:p w14:paraId="1A25C5E9" w14:textId="77777777" w:rsidR="000A214C" w:rsidRPr="003708D0" w:rsidRDefault="000A214C" w:rsidP="000A214C">
      <w:pPr>
        <w:widowControl w:val="0"/>
        <w:spacing w:after="160"/>
        <w:rPr>
          <w:rFonts w:ascii="GHEA Grapalat" w:hAnsi="GHEA Grapalat" w:cs="GHEA Grapalat"/>
          <w:b/>
        </w:rPr>
      </w:pPr>
    </w:p>
    <w:p w14:paraId="36262B13" w14:textId="77777777" w:rsidR="000A214C" w:rsidRPr="003708D0" w:rsidRDefault="000A214C" w:rsidP="000A214C">
      <w:pPr>
        <w:widowControl w:val="0"/>
        <w:jc w:val="both"/>
        <w:rPr>
          <w:rFonts w:ascii="GHEA Grapalat" w:hAnsi="GHEA Grapalat" w:cs="GHEA Grapalat"/>
          <w:u w:val="single"/>
          <w:vertAlign w:val="subscript"/>
        </w:rPr>
      </w:pPr>
      <w:r w:rsidRPr="003708D0">
        <w:rPr>
          <w:rFonts w:ascii="GHEA Grapalat" w:hAnsi="GHEA Grapalat"/>
        </w:rPr>
        <w:t>_______________________________________________, в лице директора Компании,</w:t>
      </w:r>
    </w:p>
    <w:p w14:paraId="714F50EA" w14:textId="77777777" w:rsidR="000A214C" w:rsidRPr="003708D0" w:rsidRDefault="000A214C" w:rsidP="000A214C">
      <w:pPr>
        <w:widowControl w:val="0"/>
        <w:spacing w:after="160"/>
        <w:ind w:left="1843"/>
        <w:jc w:val="both"/>
        <w:rPr>
          <w:rFonts w:ascii="GHEA Grapalat" w:hAnsi="GHEA Grapalat"/>
          <w:vertAlign w:val="superscript"/>
          <w:lang w:val="en-US"/>
        </w:rPr>
      </w:pPr>
      <w:r w:rsidRPr="003708D0">
        <w:rPr>
          <w:rFonts w:ascii="GHEA Grapalat" w:hAnsi="GHEA Grapalat"/>
          <w:vertAlign w:val="superscript"/>
        </w:rPr>
        <w:t>наименование Компании</w:t>
      </w:r>
    </w:p>
    <w:p w14:paraId="0AE0191F" w14:textId="77777777" w:rsidR="000A214C" w:rsidRPr="003708D0" w:rsidRDefault="000A214C" w:rsidP="000A214C">
      <w:pPr>
        <w:widowControl w:val="0"/>
        <w:jc w:val="both"/>
        <w:rPr>
          <w:rFonts w:ascii="GHEA Grapalat" w:hAnsi="GHEA Grapalat"/>
          <w:lang w:val="en-US"/>
        </w:rPr>
      </w:pPr>
      <w:r w:rsidRPr="003708D0">
        <w:rPr>
          <w:rFonts w:ascii="GHEA Grapalat" w:hAnsi="GHEA Grapalat"/>
          <w:lang w:val="en-US"/>
        </w:rPr>
        <w:t>_________________________________________________________________________</w:t>
      </w:r>
    </w:p>
    <w:p w14:paraId="52307455" w14:textId="77777777" w:rsidR="000A214C" w:rsidRPr="003708D0" w:rsidRDefault="000A214C" w:rsidP="000A214C">
      <w:pPr>
        <w:widowControl w:val="0"/>
        <w:spacing w:after="160"/>
        <w:jc w:val="center"/>
        <w:rPr>
          <w:rFonts w:ascii="GHEA Grapalat" w:hAnsi="GHEA Grapalat"/>
          <w:vertAlign w:val="superscript"/>
        </w:rPr>
      </w:pPr>
      <w:r w:rsidRPr="003708D0">
        <w:rPr>
          <w:rFonts w:ascii="GHEA Grapalat" w:hAnsi="GHEA Grapalat"/>
          <w:vertAlign w:val="superscript"/>
        </w:rPr>
        <w:t>имя, фамилия, паспортные данные директора компании</w:t>
      </w:r>
    </w:p>
    <w:p w14:paraId="27EBB1F4" w14:textId="77777777" w:rsidR="000A214C" w:rsidRPr="003708D0" w:rsidRDefault="000A214C" w:rsidP="000A214C">
      <w:pPr>
        <w:widowControl w:val="0"/>
        <w:spacing w:after="160"/>
        <w:jc w:val="both"/>
        <w:rPr>
          <w:rFonts w:ascii="GHEA Grapalat" w:hAnsi="GHEA Grapalat" w:cs="GHEA Grapalat"/>
        </w:rPr>
      </w:pPr>
      <w:r w:rsidRPr="003708D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16A5A6" w14:textId="77777777" w:rsidR="000A214C" w:rsidRPr="003708D0" w:rsidRDefault="000A214C" w:rsidP="000A214C">
      <w:pPr>
        <w:widowControl w:val="0"/>
        <w:spacing w:after="160"/>
        <w:jc w:val="center"/>
        <w:rPr>
          <w:rFonts w:ascii="GHEA Grapalat" w:hAnsi="GHEA Grapalat" w:cs="GHEA Grapalat"/>
          <w:b/>
          <w:bCs/>
        </w:rPr>
      </w:pPr>
      <w:r w:rsidRPr="003708D0">
        <w:rPr>
          <w:rFonts w:ascii="GHEA Grapalat" w:hAnsi="GHEA Grapalat"/>
          <w:b/>
        </w:rPr>
        <w:t>1. Предмет соглашения</w:t>
      </w:r>
    </w:p>
    <w:p w14:paraId="37DD9A23" w14:textId="16F38E16" w:rsidR="000A214C" w:rsidRPr="003708D0" w:rsidRDefault="006C700D" w:rsidP="006C700D">
      <w:pPr>
        <w:widowControl w:val="0"/>
        <w:tabs>
          <w:tab w:val="left" w:pos="567"/>
        </w:tabs>
        <w:jc w:val="both"/>
        <w:rPr>
          <w:rFonts w:ascii="GHEA Grapalat" w:hAnsi="GHEA Grapalat" w:cs="GHEA Grapalat"/>
          <w:spacing w:val="-6"/>
        </w:rPr>
      </w:pPr>
      <w:r w:rsidRPr="003708D0">
        <w:rPr>
          <w:rFonts w:ascii="GHEA Grapalat" w:hAnsi="GHEA Grapalat"/>
        </w:rPr>
        <w:tab/>
      </w:r>
      <w:r w:rsidR="000A214C" w:rsidRPr="003708D0">
        <w:rPr>
          <w:rFonts w:ascii="GHEA Grapalat" w:hAnsi="GHEA Grapalat"/>
        </w:rPr>
        <w:t>1</w:t>
      </w:r>
      <w:r w:rsidR="000A214C" w:rsidRPr="003708D0">
        <w:rPr>
          <w:rFonts w:ascii="GHEA Grapalat" w:hAnsi="GHEA Grapalat"/>
          <w:spacing w:val="-6"/>
        </w:rPr>
        <w:t>.1.</w:t>
      </w:r>
      <w:r w:rsidR="000A214C" w:rsidRPr="003708D0">
        <w:rPr>
          <w:rFonts w:ascii="GHEA Grapalat" w:hAnsi="GHEA Grapalat"/>
          <w:spacing w:val="-6"/>
        </w:rPr>
        <w:tab/>
        <w:t xml:space="preserve">Компания </w:t>
      </w:r>
      <w:r w:rsidR="000A214C" w:rsidRPr="003708D0">
        <w:rPr>
          <w:rFonts w:ascii="GHEA Grapalat" w:hAnsi="GHEA Grapalat" w:cs="GHEA Grapalat"/>
          <w:spacing w:val="-6"/>
        </w:rPr>
        <w:t xml:space="preserve">участвует в </w:t>
      </w:r>
      <w:r w:rsidR="00CF5BAB" w:rsidRPr="003708D0">
        <w:rPr>
          <w:rFonts w:ascii="GHEA Grapalat" w:hAnsi="GHEA Grapalat" w:cs="Sylfaen"/>
        </w:rPr>
        <w:t>«</w:t>
      </w:r>
      <w:r w:rsidR="00CF5BAB">
        <w:rPr>
          <w:rFonts w:ascii="GHEA Grapalat" w:hAnsi="GHEA Grapalat"/>
        </w:rPr>
        <w:t>Благоустроиство Горисской общины» ОНО</w:t>
      </w:r>
      <w:r w:rsidR="00CF5BAB" w:rsidRPr="003708D0">
        <w:rPr>
          <w:rFonts w:ascii="GHEA Grapalat" w:hAnsi="GHEA Grapalat" w:cs="GHEA Grapalat"/>
          <w:spacing w:val="-6"/>
        </w:rPr>
        <w:t xml:space="preserve"> </w:t>
      </w:r>
      <w:r w:rsidR="000A214C" w:rsidRPr="003708D0">
        <w:rPr>
          <w:rFonts w:ascii="GHEA Grapalat" w:hAnsi="GHEA Grapalat" w:cs="GHEA Grapalat"/>
          <w:spacing w:val="-6"/>
        </w:rPr>
        <w:t xml:space="preserve">процедуре закупок под кодом </w:t>
      </w:r>
      <w:r w:rsidR="004D20FC">
        <w:rPr>
          <w:rFonts w:ascii="GHEA Grapalat" w:hAnsi="GHEA Grapalat" w:cs="GHEA Grapalat"/>
          <w:spacing w:val="-6"/>
        </w:rPr>
        <w:t>BGO-GHAPDZB-03/2026</w:t>
      </w:r>
      <w:r w:rsidR="000A214C" w:rsidRPr="003708D0">
        <w:rPr>
          <w:rFonts w:ascii="GHEA Grapalat" w:hAnsi="GHEA Grapalat" w:cs="GHEA Grapalat"/>
          <w:spacing w:val="-6"/>
        </w:rPr>
        <w:t>.</w:t>
      </w:r>
    </w:p>
    <w:p w14:paraId="4B6EF978" w14:textId="77777777" w:rsidR="000A214C" w:rsidRPr="003708D0" w:rsidRDefault="006C700D" w:rsidP="006C700D">
      <w:pPr>
        <w:widowControl w:val="0"/>
        <w:tabs>
          <w:tab w:val="left" w:pos="1134"/>
        </w:tabs>
        <w:spacing w:after="160"/>
        <w:jc w:val="both"/>
        <w:rPr>
          <w:rFonts w:ascii="GHEA Grapalat" w:hAnsi="GHEA Grapalat" w:cs="GHEA Grapalat"/>
        </w:rPr>
      </w:pPr>
      <w:r w:rsidRPr="003708D0">
        <w:rPr>
          <w:rFonts w:ascii="GHEA Grapalat" w:hAnsi="GHEA Grapalat"/>
          <w:vertAlign w:val="superscript"/>
        </w:rPr>
        <w:tab/>
      </w:r>
      <w:r w:rsidR="000A214C" w:rsidRPr="003708D0">
        <w:rPr>
          <w:rFonts w:ascii="GHEA Grapalat" w:hAnsi="GHEA Grapalat"/>
        </w:rPr>
        <w:t>1.2.</w:t>
      </w:r>
      <w:r w:rsidR="000A214C" w:rsidRPr="003708D0">
        <w:rPr>
          <w:rFonts w:ascii="GHEA Grapalat" w:hAnsi="GHEA Grapalat"/>
        </w:rPr>
        <w:tab/>
        <w:t>В качестве обеспечения исполнения договора, заключаемого в</w:t>
      </w:r>
      <w:r w:rsidR="000A214C" w:rsidRPr="003708D0">
        <w:rPr>
          <w:rFonts w:ascii="Courier New" w:hAnsi="Courier New" w:cs="Courier New"/>
          <w:lang w:val="en-US"/>
        </w:rPr>
        <w:t> </w:t>
      </w:r>
      <w:r w:rsidR="000A214C" w:rsidRPr="003708D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B6558BE"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1.3.</w:t>
      </w:r>
      <w:r w:rsidRPr="003708D0">
        <w:rPr>
          <w:rFonts w:ascii="GHEA Grapalat" w:hAnsi="GHEA Grapalat"/>
        </w:rPr>
        <w:tab/>
        <w:t>Подписав платежное требование (далее — Требование), прилагаемое к</w:t>
      </w:r>
      <w:r w:rsidRPr="003708D0">
        <w:rPr>
          <w:lang w:val="en-US"/>
        </w:rPr>
        <w:t> </w:t>
      </w:r>
      <w:r w:rsidRPr="003708D0">
        <w:rPr>
          <w:rFonts w:ascii="GHEA Grapalat" w:hAnsi="GHEA Grapalat"/>
        </w:rPr>
        <w:t xml:space="preserve">настоящему Соглашению о неустойке, Компания безотзывно соглашается, что: </w:t>
      </w:r>
    </w:p>
    <w:p w14:paraId="7A0A5D4B"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а)</w:t>
      </w:r>
      <w:r w:rsidRPr="003708D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A9F237"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б)</w:t>
      </w:r>
      <w:r w:rsidRPr="003708D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4BE1E71"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в)</w:t>
      </w:r>
      <w:r w:rsidRPr="003708D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A2B5A2"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lastRenderedPageBreak/>
        <w:t>г)</w:t>
      </w:r>
      <w:r w:rsidRPr="003708D0">
        <w:rPr>
          <w:rFonts w:ascii="GHEA Grapalat" w:hAnsi="GHEA Grapalat"/>
        </w:rPr>
        <w:tab/>
        <w:t>Компания подтверждает, что акцептовала Требование в полном размере суммы неустойки.</w:t>
      </w:r>
    </w:p>
    <w:p w14:paraId="391EE6DD"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д)</w:t>
      </w:r>
      <w:r w:rsidRPr="003708D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8B6C0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1.5.</w:t>
      </w:r>
      <w:r w:rsidRPr="003708D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708D0">
        <w:rPr>
          <w:rFonts w:ascii="Courier New" w:hAnsi="Courier New" w:cs="Courier New"/>
          <w:lang w:val="en-US"/>
        </w:rPr>
        <w:t> </w:t>
      </w:r>
      <w:r w:rsidRPr="003708D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CBCF84E"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1.6.</w:t>
      </w:r>
      <w:r w:rsidRPr="003708D0">
        <w:rPr>
          <w:rFonts w:ascii="GHEA Grapalat" w:hAnsi="GHEA Grapalat"/>
        </w:rPr>
        <w:tab/>
        <w:t>Заказчик может представить в Банк-плательщик иные дополнительные документы.</w:t>
      </w:r>
    </w:p>
    <w:p w14:paraId="488E8A33"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1.7. Банк не несет какой-либо ответственности за риски (понесенные</w:t>
      </w:r>
      <w:r w:rsidRPr="003708D0">
        <w:rPr>
          <w:rFonts w:ascii="Courier New" w:hAnsi="Courier New" w:cs="Courier New"/>
          <w:lang w:val="en-US"/>
        </w:rPr>
        <w:t> </w:t>
      </w:r>
      <w:r w:rsidRPr="003708D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708D0">
        <w:rPr>
          <w:rFonts w:ascii="Courier New" w:hAnsi="Courier New" w:cs="Courier New"/>
          <w:lang w:val="en-US"/>
        </w:rPr>
        <w:t> </w:t>
      </w:r>
      <w:r w:rsidRPr="003708D0">
        <w:rPr>
          <w:rFonts w:ascii="GHEA Grapalat" w:hAnsi="GHEA Grapalat"/>
        </w:rPr>
        <w:t>Требовании. Банк не обязан проверять факты нарушения Компанией условий договора.</w:t>
      </w:r>
    </w:p>
    <w:p w14:paraId="1F589368"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1.8.</w:t>
      </w:r>
      <w:r w:rsidRPr="003708D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41BBE32"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1.9.</w:t>
      </w:r>
      <w:r w:rsidRPr="003708D0">
        <w:rPr>
          <w:rFonts w:ascii="GHEA Grapalat" w:hAnsi="GHEA Grapalat"/>
        </w:rPr>
        <w:tab/>
        <w:t>В случае если в течение десяти рабочих дней после представления в</w:t>
      </w:r>
      <w:r w:rsidRPr="003708D0">
        <w:rPr>
          <w:rFonts w:ascii="Courier New" w:hAnsi="Courier New" w:cs="Courier New"/>
          <w:lang w:val="en-US"/>
        </w:rPr>
        <w:t> </w:t>
      </w:r>
      <w:r w:rsidRPr="003708D0">
        <w:rPr>
          <w:rFonts w:ascii="GHEA Grapalat" w:hAnsi="GHEA Grapalat"/>
        </w:rPr>
        <w:t>Банк настоящего Соглашения и прилагаемого Требования по независящим от</w:t>
      </w:r>
      <w:r w:rsidRPr="003708D0">
        <w:rPr>
          <w:rFonts w:ascii="Courier New" w:hAnsi="Courier New" w:cs="Courier New"/>
          <w:lang w:val="en-US"/>
        </w:rPr>
        <w:t> </w:t>
      </w:r>
      <w:r w:rsidRPr="003708D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08D0">
        <w:rPr>
          <w:rFonts w:ascii="Courier New" w:hAnsi="Courier New" w:cs="Courier New"/>
          <w:lang w:val="en-US"/>
        </w:rPr>
        <w:t> </w:t>
      </w:r>
      <w:r w:rsidRPr="003708D0">
        <w:rPr>
          <w:rFonts w:ascii="GHEA Grapalat" w:hAnsi="GHEA Grapalat"/>
        </w:rPr>
        <w:t>неуплатой.</w:t>
      </w:r>
    </w:p>
    <w:p w14:paraId="575C4D98" w14:textId="77777777" w:rsidR="000A214C" w:rsidRPr="003708D0" w:rsidRDefault="000A214C" w:rsidP="000A214C">
      <w:pPr>
        <w:widowControl w:val="0"/>
        <w:spacing w:after="160"/>
        <w:jc w:val="center"/>
        <w:rPr>
          <w:rFonts w:ascii="GHEA Grapalat" w:hAnsi="GHEA Grapalat" w:cs="GHEA Grapalat"/>
          <w:b/>
          <w:bCs/>
        </w:rPr>
      </w:pPr>
      <w:r w:rsidRPr="003708D0">
        <w:rPr>
          <w:rFonts w:ascii="GHEA Grapalat" w:hAnsi="GHEA Grapalat"/>
          <w:b/>
        </w:rPr>
        <w:t>2. Иные условия</w:t>
      </w:r>
    </w:p>
    <w:p w14:paraId="0B199A5C" w14:textId="77777777" w:rsidR="00FE75E6" w:rsidRPr="003708D0" w:rsidRDefault="000A214C" w:rsidP="00FE75E6">
      <w:pPr>
        <w:widowControl w:val="0"/>
        <w:tabs>
          <w:tab w:val="left" w:pos="1134"/>
        </w:tabs>
        <w:spacing w:after="160"/>
        <w:ind w:firstLine="567"/>
        <w:jc w:val="both"/>
        <w:rPr>
          <w:rFonts w:ascii="GHEA Grapalat" w:hAnsi="GHEA Grapalat"/>
        </w:rPr>
      </w:pPr>
      <w:r w:rsidRPr="003708D0">
        <w:rPr>
          <w:rFonts w:ascii="GHEA Grapalat" w:hAnsi="GHEA Grapalat"/>
        </w:rPr>
        <w:t>2.1.</w:t>
      </w:r>
      <w:r w:rsidRPr="003708D0">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708D0">
        <w:rPr>
          <w:rFonts w:ascii="GHEA Grapalat" w:hAnsi="GHEA Grapalat"/>
        </w:rPr>
        <w:t xml:space="preserve">двадцатого </w:t>
      </w:r>
      <w:r w:rsidRPr="003708D0">
        <w:rPr>
          <w:rFonts w:ascii="GHEA Grapalat" w:hAnsi="GHEA Grapalat"/>
        </w:rPr>
        <w:t>рабочего дня, следующего</w:t>
      </w:r>
      <w:r w:rsidR="004300C2" w:rsidRPr="003708D0">
        <w:rPr>
          <w:rFonts w:ascii="GHEA Grapalat" w:hAnsi="GHEA Grapalat"/>
        </w:rPr>
        <w:t xml:space="preserve"> за</w:t>
      </w:r>
      <w:r w:rsidRPr="003708D0">
        <w:rPr>
          <w:rFonts w:ascii="GHEA Grapalat" w:hAnsi="GHEA Grapalat"/>
        </w:rPr>
        <w:t xml:space="preserve"> </w:t>
      </w:r>
      <w:r w:rsidR="00FE75E6" w:rsidRPr="003708D0">
        <w:rPr>
          <w:rFonts w:ascii="GHEA Grapalat" w:hAnsi="GHEA Grapalat"/>
        </w:rPr>
        <w:t>последним днем полного выполнения взятых Компанией по заключаемому договору обязательств, включительно.</w:t>
      </w:r>
    </w:p>
    <w:p w14:paraId="7043829A"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w:t>
      </w:r>
      <w:r w:rsidRPr="003708D0">
        <w:rPr>
          <w:rFonts w:ascii="GHEA Grapalat" w:hAnsi="GHEA Grapalat"/>
        </w:rPr>
        <w:tab/>
        <w:t xml:space="preserve">Представив настоящее Соглашение и прилагаемое Требование в Банк-плательщик: </w:t>
      </w:r>
    </w:p>
    <w:p w14:paraId="68F63D36"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2.2.1.</w:t>
      </w:r>
      <w:r w:rsidRPr="003708D0">
        <w:rPr>
          <w:rFonts w:ascii="GHEA Grapalat" w:hAnsi="GHEA Grapalat"/>
        </w:rPr>
        <w:tab/>
        <w:t>Заказчик подтверждает, что Компания допустила нарушение договорных обязательств, а</w:t>
      </w:r>
    </w:p>
    <w:p w14:paraId="499736C7" w14:textId="77777777" w:rsidR="000A214C" w:rsidRPr="003708D0" w:rsidDel="00A13215"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2.2.2.</w:t>
      </w:r>
      <w:r w:rsidRPr="003708D0">
        <w:rPr>
          <w:rFonts w:ascii="GHEA Grapalat" w:hAnsi="GHEA Grapalat"/>
        </w:rPr>
        <w:tab/>
        <w:t xml:space="preserve">Компания подтверждает, что настоящее Соглашение о неустойке и </w:t>
      </w:r>
      <w:r w:rsidRPr="003708D0">
        <w:rPr>
          <w:rFonts w:ascii="GHEA Grapalat" w:hAnsi="GHEA Grapalat"/>
        </w:rPr>
        <w:lastRenderedPageBreak/>
        <w:t>прилагаемое Требование надлежащим образом подписаны уполномоченным Компанией лицом.</w:t>
      </w:r>
    </w:p>
    <w:p w14:paraId="491D5B4A" w14:textId="77777777" w:rsidR="000A214C" w:rsidRPr="003708D0" w:rsidRDefault="000A214C" w:rsidP="000A214C">
      <w:pPr>
        <w:widowControl w:val="0"/>
        <w:tabs>
          <w:tab w:val="left" w:pos="1134"/>
        </w:tabs>
        <w:spacing w:after="160"/>
        <w:ind w:firstLine="567"/>
        <w:jc w:val="both"/>
        <w:rPr>
          <w:rFonts w:ascii="GHEA Grapalat" w:hAnsi="GHEA Grapalat"/>
        </w:rPr>
      </w:pPr>
      <w:r w:rsidRPr="003708D0">
        <w:rPr>
          <w:rFonts w:ascii="GHEA Grapalat" w:hAnsi="GHEA Grapalat"/>
        </w:rPr>
        <w:t>2.3.</w:t>
      </w:r>
      <w:r w:rsidRPr="003708D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6440E69" w14:textId="77777777" w:rsidR="000A214C" w:rsidRPr="003708D0" w:rsidRDefault="000A214C" w:rsidP="000A214C">
      <w:pPr>
        <w:widowControl w:val="0"/>
        <w:spacing w:after="160"/>
        <w:ind w:firstLine="567"/>
        <w:jc w:val="center"/>
        <w:rPr>
          <w:rFonts w:ascii="GHEA Grapalat" w:hAnsi="GHEA Grapalat"/>
          <w:b/>
        </w:rPr>
      </w:pPr>
      <w:r w:rsidRPr="003708D0">
        <w:rPr>
          <w:rFonts w:ascii="GHEA Grapalat" w:hAnsi="GHEA Grapalat"/>
          <w:b/>
        </w:rPr>
        <w:t>3. Адрес, банковские реквизиты Компании</w:t>
      </w:r>
    </w:p>
    <w:p w14:paraId="7BE99487"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4AF3FCB3"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наименование компании</w:t>
      </w:r>
    </w:p>
    <w:p w14:paraId="0D322A09"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588347ED"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адрес компании</w:t>
      </w:r>
    </w:p>
    <w:p w14:paraId="3F6B32D4"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0E89BFCB"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наименование обслуживающего компанию банка</w:t>
      </w:r>
    </w:p>
    <w:p w14:paraId="558F7AE1"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7C69E30D"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номер банковского счета компании</w:t>
      </w:r>
    </w:p>
    <w:p w14:paraId="05385759"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5D7B9AEA"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учетный номер налогоплательщика компании</w:t>
      </w:r>
    </w:p>
    <w:p w14:paraId="69F2FBF1"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29B82CD6" w14:textId="77777777" w:rsidR="000A214C" w:rsidRPr="003708D0" w:rsidRDefault="000A214C" w:rsidP="00632AC2">
      <w:pPr>
        <w:widowControl w:val="0"/>
        <w:spacing w:after="160"/>
        <w:ind w:right="4250"/>
        <w:jc w:val="center"/>
        <w:rPr>
          <w:rFonts w:ascii="GHEA Grapalat" w:hAnsi="GHEA Grapalat"/>
        </w:rPr>
      </w:pPr>
      <w:r w:rsidRPr="003708D0">
        <w:rPr>
          <w:rFonts w:ascii="GHEA Grapalat" w:hAnsi="GHEA Grapalat"/>
          <w:vertAlign w:val="superscript"/>
        </w:rPr>
        <w:t>имя, фамилия и подпись директора компании</w:t>
      </w:r>
    </w:p>
    <w:p w14:paraId="199CD0E1" w14:textId="77777777" w:rsidR="000A214C" w:rsidRPr="003708D0" w:rsidRDefault="00632AC2" w:rsidP="00632AC2">
      <w:pPr>
        <w:widowControl w:val="0"/>
        <w:spacing w:after="160"/>
        <w:rPr>
          <w:rFonts w:ascii="GHEA Grapalat" w:hAnsi="GHEA Grapalat"/>
        </w:rPr>
      </w:pPr>
      <w:r w:rsidRPr="003708D0">
        <w:rPr>
          <w:rFonts w:ascii="GHEA Grapalat" w:hAnsi="GHEA Grapalat"/>
        </w:rPr>
        <w:t xml:space="preserve">День/месяц/год                                                                                    </w:t>
      </w:r>
      <w:r w:rsidR="000A214C" w:rsidRPr="003708D0">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708D0" w14:paraId="74D30C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17FD" w14:textId="77777777" w:rsidR="00BE2572" w:rsidRPr="003708D0" w:rsidRDefault="00BE2572" w:rsidP="00DE2AE3">
            <w:pPr>
              <w:widowControl w:val="0"/>
              <w:tabs>
                <w:tab w:val="left" w:pos="3402"/>
              </w:tabs>
              <w:spacing w:after="160"/>
              <w:ind w:left="360"/>
              <w:rPr>
                <w:rFonts w:ascii="GHEA Grapalat" w:hAnsi="GHEA Grapalat" w:cs="Sylfaen"/>
                <w:b/>
                <w:bCs/>
                <w:lang w:val="en-US"/>
              </w:rPr>
            </w:pPr>
            <w:r w:rsidRPr="003708D0">
              <w:rPr>
                <w:rFonts w:ascii="GHEA Grapalat" w:hAnsi="GHEA Grapalat"/>
                <w:b/>
                <w:lang w:val="en-US"/>
              </w:rPr>
              <w:t>1.</w:t>
            </w:r>
            <w:r w:rsidRPr="003708D0">
              <w:rPr>
                <w:rFonts w:ascii="GHEA Grapalat" w:hAnsi="GHEA Grapalat"/>
                <w:b/>
                <w:lang w:val="en-US"/>
              </w:rPr>
              <w:tab/>
            </w:r>
            <w:r w:rsidRPr="003708D0">
              <w:rPr>
                <w:rFonts w:ascii="GHEA Grapalat" w:hAnsi="GHEA Grapalat"/>
                <w:b/>
              </w:rPr>
              <w:t xml:space="preserve">ПЛАТЕЖНОЕ ТРЕБОВАНИЕ </w:t>
            </w:r>
            <w:r w:rsidRPr="003708D0">
              <w:rPr>
                <w:rFonts w:ascii="GHEA Grapalat" w:hAnsi="GHEA Grapalat"/>
                <w:b/>
                <w:lang w:val="en-US"/>
              </w:rPr>
              <w:t>*</w:t>
            </w:r>
          </w:p>
        </w:tc>
      </w:tr>
      <w:tr w:rsidR="00B138F3" w:rsidRPr="003708D0" w14:paraId="075B699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C12" w14:textId="77777777" w:rsidR="00BE2572" w:rsidRPr="003708D0" w:rsidRDefault="00BE2572" w:rsidP="00DE2AE3">
            <w:pPr>
              <w:widowControl w:val="0"/>
              <w:tabs>
                <w:tab w:val="left" w:pos="855"/>
              </w:tabs>
              <w:spacing w:after="160"/>
              <w:ind w:left="360"/>
              <w:rPr>
                <w:rFonts w:ascii="GHEA Grapalat" w:hAnsi="GHEA Grapalat" w:cs="Sylfaen"/>
              </w:rPr>
            </w:pPr>
            <w:r w:rsidRPr="003708D0">
              <w:rPr>
                <w:rFonts w:ascii="GHEA Grapalat" w:hAnsi="GHEA Grapalat"/>
              </w:rPr>
              <w:lastRenderedPageBreak/>
              <w:t>2.</w:t>
            </w:r>
            <w:r w:rsidRPr="003708D0">
              <w:rPr>
                <w:rFonts w:ascii="GHEA Grapalat" w:hAnsi="GHEA Grapalat"/>
              </w:rPr>
              <w:tab/>
              <w:t xml:space="preserve">Номер </w:t>
            </w:r>
          </w:p>
        </w:tc>
      </w:tr>
      <w:tr w:rsidR="00B138F3" w:rsidRPr="003708D0" w14:paraId="756EB0E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F752A" w14:textId="77777777" w:rsidR="00BE2572" w:rsidRPr="003708D0" w:rsidRDefault="00BE2572" w:rsidP="00DE2AE3">
            <w:pPr>
              <w:widowControl w:val="0"/>
              <w:tabs>
                <w:tab w:val="left" w:pos="3390"/>
              </w:tabs>
              <w:spacing w:after="160"/>
              <w:ind w:left="322"/>
              <w:rPr>
                <w:rFonts w:ascii="GHEA Grapalat" w:hAnsi="GHEA Grapalat" w:cs="Sylfaen"/>
              </w:rPr>
            </w:pPr>
            <w:r w:rsidRPr="003708D0">
              <w:rPr>
                <w:rFonts w:ascii="GHEA Grapalat" w:hAnsi="GHEA Grapalat"/>
              </w:rPr>
              <w:t>3</w:t>
            </w:r>
            <w:r w:rsidRPr="003708D0">
              <w:rPr>
                <w:rFonts w:ascii="GHEA Grapalat" w:hAnsi="GHEA Grapalat"/>
              </w:rPr>
              <w:tab/>
              <w:t>Дата представления: "___" ___ 20___г.</w:t>
            </w:r>
          </w:p>
        </w:tc>
      </w:tr>
      <w:tr w:rsidR="00B138F3" w:rsidRPr="003708D0" w14:paraId="2B97FBE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4CC22"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4.</w:t>
            </w:r>
            <w:r w:rsidRPr="003708D0">
              <w:rPr>
                <w:rFonts w:ascii="GHEA Grapalat" w:hAnsi="GHEA Grapalat"/>
              </w:rPr>
              <w:tab/>
              <w:t>Наименование, или имя, фамилия плательщика (Компания:</w:t>
            </w:r>
          </w:p>
        </w:tc>
      </w:tr>
      <w:tr w:rsidR="00B138F3" w:rsidRPr="003708D0" w14:paraId="4323F10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A7DF0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5.</w:t>
            </w:r>
            <w:r w:rsidRPr="003708D0">
              <w:rPr>
                <w:rFonts w:ascii="GHEA Grapalat" w:hAnsi="GHEA Grapalat"/>
              </w:rPr>
              <w:tab/>
              <w:t>Обслуживающая плательщика Финансовая организация (банк):</w:t>
            </w:r>
          </w:p>
        </w:tc>
      </w:tr>
      <w:tr w:rsidR="00B138F3" w:rsidRPr="003708D0" w14:paraId="0A80612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25915"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6.</w:t>
            </w:r>
            <w:r w:rsidRPr="003708D0">
              <w:rPr>
                <w:rFonts w:ascii="GHEA Grapalat" w:hAnsi="GHEA Grapalat"/>
              </w:rPr>
              <w:tab/>
              <w:t>Номер счета плательщика:</w:t>
            </w:r>
          </w:p>
        </w:tc>
      </w:tr>
      <w:tr w:rsidR="00B138F3" w:rsidRPr="003708D0" w14:paraId="7CF75E9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B1B6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7.</w:t>
            </w:r>
            <w:r w:rsidRPr="003708D0">
              <w:rPr>
                <w:rFonts w:ascii="GHEA Grapalat" w:hAnsi="GHEA Grapalat"/>
              </w:rPr>
              <w:tab/>
              <w:t>УНН плательщика:</w:t>
            </w:r>
          </w:p>
        </w:tc>
      </w:tr>
      <w:tr w:rsidR="00B138F3" w:rsidRPr="003708D0" w14:paraId="404979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5945D"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8.</w:t>
            </w:r>
            <w:r w:rsidRPr="003708D0">
              <w:rPr>
                <w:rFonts w:ascii="GHEA Grapalat" w:hAnsi="GHEA Grapalat"/>
              </w:rPr>
              <w:tab/>
              <w:t>НЗОУ плательщика:</w:t>
            </w:r>
          </w:p>
        </w:tc>
      </w:tr>
      <w:tr w:rsidR="00CF5BAB" w:rsidRPr="003708D0" w14:paraId="2EE6AC5D" w14:textId="77777777" w:rsidTr="000E4B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426F0" w14:textId="5CFCDDF9" w:rsidR="00CF5BAB" w:rsidRPr="003708D0" w:rsidRDefault="00CF5BAB" w:rsidP="00CF5BAB">
            <w:pPr>
              <w:widowControl w:val="0"/>
              <w:tabs>
                <w:tab w:val="left" w:pos="-4395"/>
              </w:tabs>
              <w:spacing w:after="120"/>
              <w:ind w:left="360"/>
              <w:rPr>
                <w:rFonts w:ascii="GHEA Grapalat" w:hAnsi="GHEA Grapalat"/>
                <w:sz w:val="22"/>
              </w:rPr>
            </w:pPr>
            <w:r>
              <w:rPr>
                <w:rFonts w:ascii="GHEA Grapalat" w:hAnsi="GHEA Grapalat"/>
                <w:sz w:val="22"/>
              </w:rPr>
              <w:t>9.</w:t>
            </w:r>
            <w:r>
              <w:rPr>
                <w:rFonts w:ascii="GHEA Grapalat" w:hAnsi="GHEA Grapalat"/>
                <w:sz w:val="22"/>
              </w:rPr>
              <w:tab/>
              <w:t xml:space="preserve">Наименование, или имя, фамилия бенефициара: </w:t>
            </w:r>
            <w:r>
              <w:rPr>
                <w:rFonts w:ascii="GHEA Grapalat" w:hAnsi="GHEA Grapalat"/>
                <w:b/>
              </w:rPr>
              <w:t>:</w:t>
            </w:r>
            <w:r>
              <w:rPr>
                <w:rFonts w:ascii="GHEA Grapalat" w:hAnsi="GHEA Grapalat"/>
                <w:b/>
                <w:sz w:val="22"/>
              </w:rPr>
              <w:t>«Благоустройство Горисской общины» ОНО</w:t>
            </w:r>
          </w:p>
        </w:tc>
      </w:tr>
      <w:tr w:rsidR="00CF5BAB" w:rsidRPr="003708D0" w14:paraId="627E34E8" w14:textId="77777777" w:rsidTr="000E4B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6F4A31" w14:textId="06D21329"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10.</w:t>
            </w:r>
            <w:r>
              <w:rPr>
                <w:rFonts w:ascii="GHEA Grapalat" w:hAnsi="GHEA Grapalat"/>
                <w:sz w:val="22"/>
              </w:rPr>
              <w:tab/>
              <w:t>НЗОУ бенефициара (не заполняется)</w:t>
            </w:r>
          </w:p>
        </w:tc>
      </w:tr>
      <w:tr w:rsidR="00CF5BAB" w:rsidRPr="003708D0" w14:paraId="5CCDB418" w14:textId="77777777" w:rsidTr="000E4B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C092D5" w14:textId="5BFE7C90"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11.</w:t>
            </w:r>
            <w:r>
              <w:rPr>
                <w:rFonts w:ascii="GHEA Grapalat" w:hAnsi="GHEA Grapalat"/>
                <w:sz w:val="22"/>
              </w:rPr>
              <w:tab/>
              <w:t>УНН бенефициара:</w:t>
            </w:r>
            <w:r>
              <w:rPr>
                <w:rFonts w:ascii="GHEA Grapalat" w:hAnsi="GHEA Grapalat"/>
                <w:sz w:val="22"/>
                <w:lang w:val="en-US"/>
              </w:rPr>
              <w:t xml:space="preserve"> </w:t>
            </w:r>
            <w:r>
              <w:rPr>
                <w:rFonts w:ascii="GHEA Grapalat" w:hAnsi="GHEA Grapalat"/>
                <w:b/>
                <w:sz w:val="22"/>
                <w:szCs w:val="20"/>
                <w:lang w:val="en-US"/>
              </w:rPr>
              <w:t>09216147</w:t>
            </w:r>
          </w:p>
        </w:tc>
      </w:tr>
      <w:tr w:rsidR="00CF5BAB" w:rsidRPr="003708D0" w14:paraId="689EDB6C" w14:textId="77777777" w:rsidTr="000E4B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2D7D5" w14:textId="35CD9E9D"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12.</w:t>
            </w:r>
            <w:r>
              <w:rPr>
                <w:rFonts w:ascii="GHEA Grapalat" w:hAnsi="GHEA Grapalat"/>
                <w:sz w:val="22"/>
              </w:rPr>
              <w:tab/>
              <w:t xml:space="preserve">Обслуживающая бенефициара Финансовая организация (банк): </w:t>
            </w:r>
            <w:r>
              <w:rPr>
                <w:rFonts w:ascii="GHEA Grapalat" w:hAnsi="GHEA Grapalat"/>
                <w:b/>
                <w:sz w:val="22"/>
              </w:rPr>
              <w:t>"АКБА БАНК" ОАО</w:t>
            </w:r>
          </w:p>
        </w:tc>
      </w:tr>
      <w:tr w:rsidR="00CF5BAB" w:rsidRPr="003708D0" w14:paraId="164977D8" w14:textId="77777777" w:rsidTr="000E4B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549E4B" w14:textId="4A12E430" w:rsidR="00CF5BAB" w:rsidRPr="003708D0" w:rsidRDefault="00CF5BAB" w:rsidP="00CF5BAB">
            <w:pPr>
              <w:widowControl w:val="0"/>
              <w:tabs>
                <w:tab w:val="left" w:pos="855"/>
              </w:tabs>
              <w:spacing w:after="120"/>
              <w:ind w:left="360"/>
              <w:rPr>
                <w:rFonts w:ascii="GHEA Grapalat" w:hAnsi="GHEA Grapalat"/>
                <w:sz w:val="22"/>
              </w:rPr>
            </w:pPr>
            <w:r>
              <w:rPr>
                <w:rFonts w:ascii="GHEA Grapalat" w:hAnsi="GHEA Grapalat"/>
                <w:sz w:val="22"/>
              </w:rPr>
              <w:t>13.</w:t>
            </w:r>
            <w:r>
              <w:rPr>
                <w:rFonts w:ascii="GHEA Grapalat" w:hAnsi="GHEA Grapalat"/>
                <w:sz w:val="22"/>
              </w:rPr>
              <w:tab/>
              <w:t>Номер счета бенефициара (сч.№)</w:t>
            </w:r>
            <w:r>
              <w:rPr>
                <w:rFonts w:ascii="GHEA Grapalat" w:hAnsi="GHEA Grapalat"/>
                <w:sz w:val="22"/>
                <w:lang w:val="en-US"/>
              </w:rPr>
              <w:t xml:space="preserve"> </w:t>
            </w:r>
            <w:r>
              <w:rPr>
                <w:rFonts w:ascii="GHEA Grapalat" w:hAnsi="GHEA Grapalat"/>
                <w:b/>
                <w:sz w:val="22"/>
                <w:szCs w:val="20"/>
                <w:lang w:val="en-US"/>
              </w:rPr>
              <w:t>220265140073000</w:t>
            </w:r>
          </w:p>
        </w:tc>
      </w:tr>
      <w:tr w:rsidR="00B138F3" w:rsidRPr="003708D0" w14:paraId="310A0CC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74FB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14.</w:t>
            </w:r>
            <w:r w:rsidRPr="003708D0">
              <w:rPr>
                <w:rFonts w:ascii="GHEA Grapalat" w:hAnsi="GHEA Grapalat"/>
              </w:rPr>
              <w:tab/>
              <w:t>Сумма (цифрами и прописью):</w:t>
            </w:r>
          </w:p>
        </w:tc>
      </w:tr>
      <w:tr w:rsidR="00B138F3" w:rsidRPr="003708D0" w14:paraId="516C63D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9EED5"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15.</w:t>
            </w:r>
            <w:r w:rsidRPr="003708D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708D0" w14:paraId="6B6394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E9EEC"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16.</w:t>
            </w:r>
            <w:r w:rsidRPr="003708D0">
              <w:rPr>
                <w:rFonts w:ascii="GHEA Grapalat" w:hAnsi="GHEA Grapalat"/>
              </w:rPr>
              <w:tab/>
              <w:t>Валюта (прописью и по коду):</w:t>
            </w:r>
          </w:p>
        </w:tc>
      </w:tr>
      <w:tr w:rsidR="00B138F3" w:rsidRPr="003708D0" w14:paraId="710C29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7F197"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17.</w:t>
            </w:r>
            <w:r w:rsidRPr="003708D0">
              <w:rPr>
                <w:rFonts w:ascii="GHEA Grapalat" w:hAnsi="GHEA Grapalat"/>
              </w:rPr>
              <w:tab/>
              <w:t>Цель сделки (уплаты): (для обеспечения исполнения договора)</w:t>
            </w:r>
          </w:p>
        </w:tc>
      </w:tr>
      <w:tr w:rsidR="00B138F3" w:rsidRPr="003708D0" w14:paraId="6615F85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AA34EE1"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18.</w:t>
            </w:r>
            <w:r w:rsidRPr="003708D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708D0" w14:paraId="520B2B7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5CD8A"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19.</w:t>
            </w:r>
            <w:r w:rsidRPr="003708D0">
              <w:rPr>
                <w:rFonts w:ascii="GHEA Grapalat" w:hAnsi="GHEA Grapalat"/>
                <w:lang w:val="en-US"/>
              </w:rPr>
              <w:tab/>
            </w:r>
            <w:r w:rsidRPr="003708D0">
              <w:rPr>
                <w:rFonts w:ascii="GHEA Grapalat" w:hAnsi="GHEA Grapalat"/>
              </w:rPr>
              <w:t>Условия оплаты: &lt;акцептованный платеж&gt;</w:t>
            </w:r>
          </w:p>
        </w:tc>
      </w:tr>
      <w:tr w:rsidR="00B138F3" w:rsidRPr="003708D0" w14:paraId="34F16D2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8EF8F4" w14:textId="77777777" w:rsidR="00BE2572" w:rsidRPr="003708D0" w:rsidRDefault="00BE2572" w:rsidP="00DE2AE3">
            <w:pPr>
              <w:widowControl w:val="0"/>
              <w:tabs>
                <w:tab w:val="left" w:pos="855"/>
              </w:tabs>
              <w:spacing w:after="160"/>
              <w:ind w:left="360"/>
              <w:rPr>
                <w:rFonts w:ascii="GHEA Grapalat" w:hAnsi="GHEA Grapalat"/>
                <w:lang w:val="en-US"/>
              </w:rPr>
            </w:pPr>
            <w:r w:rsidRPr="003708D0">
              <w:rPr>
                <w:rFonts w:ascii="GHEA Grapalat" w:hAnsi="GHEA Grapalat"/>
              </w:rPr>
              <w:t>20.</w:t>
            </w:r>
            <w:r w:rsidRPr="003708D0">
              <w:rPr>
                <w:rFonts w:ascii="GHEA Grapalat" w:hAnsi="GHEA Grapalat"/>
                <w:lang w:val="en-US"/>
              </w:rPr>
              <w:tab/>
            </w:r>
            <w:r w:rsidRPr="003708D0">
              <w:rPr>
                <w:rFonts w:ascii="GHEA Grapalat" w:hAnsi="GHEA Grapalat"/>
              </w:rPr>
              <w:t>Количество прилагаемых страниц: --- страниц</w:t>
            </w:r>
          </w:p>
        </w:tc>
      </w:tr>
      <w:tr w:rsidR="00B138F3" w:rsidRPr="003708D0" w14:paraId="3BDF04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CF43F37" w14:textId="77777777" w:rsidR="00BE2572" w:rsidRPr="003708D0" w:rsidRDefault="00BE2572" w:rsidP="00DE2AE3">
            <w:pPr>
              <w:widowControl w:val="0"/>
              <w:tabs>
                <w:tab w:val="left" w:pos="851"/>
              </w:tabs>
              <w:spacing w:after="160"/>
              <w:rPr>
                <w:rFonts w:ascii="GHEA Grapalat" w:hAnsi="GHEA Grapalat" w:cs="Sylfaen"/>
              </w:rPr>
            </w:pPr>
            <w:r w:rsidRPr="003708D0">
              <w:rPr>
                <w:rFonts w:ascii="GHEA Grapalat" w:hAnsi="GHEA Grapalat"/>
              </w:rPr>
              <w:t>22.а.</w:t>
            </w:r>
            <w:r w:rsidRPr="003708D0">
              <w:rPr>
                <w:rFonts w:ascii="GHEA Grapalat" w:hAnsi="GHEA Grapalat"/>
              </w:rPr>
              <w:tab/>
              <w:t>Подписи бенефициара</w:t>
            </w:r>
          </w:p>
          <w:p w14:paraId="3129EB9C" w14:textId="77777777" w:rsidR="00BE2572" w:rsidRPr="003708D0" w:rsidRDefault="00BE2572" w:rsidP="00DE2AE3">
            <w:pPr>
              <w:widowControl w:val="0"/>
              <w:spacing w:after="160"/>
              <w:rPr>
                <w:rFonts w:ascii="GHEA Grapalat" w:hAnsi="GHEA Grapalat" w:cs="Sylfaen"/>
              </w:rPr>
            </w:pPr>
          </w:p>
          <w:p w14:paraId="30409637" w14:textId="77777777" w:rsidR="00BE2572" w:rsidRPr="003708D0" w:rsidRDefault="00BE2572" w:rsidP="00DE2AE3">
            <w:pPr>
              <w:widowControl w:val="0"/>
              <w:spacing w:after="160"/>
              <w:jc w:val="right"/>
              <w:rPr>
                <w:rFonts w:ascii="GHEA Grapalat" w:hAnsi="GHEA Grapalat" w:cs="Tahoma"/>
              </w:rPr>
            </w:pPr>
            <w:r w:rsidRPr="003708D0">
              <w:rPr>
                <w:rFonts w:ascii="GHEA Grapalat" w:hAnsi="GHEA Grapalat"/>
              </w:rPr>
              <w:t>/____________________/</w:t>
            </w:r>
          </w:p>
          <w:p w14:paraId="38CF8DF4" w14:textId="77777777" w:rsidR="00BE2572" w:rsidRPr="003708D0" w:rsidRDefault="00BE2572" w:rsidP="00DE2AE3">
            <w:pPr>
              <w:widowControl w:val="0"/>
              <w:spacing w:after="160"/>
              <w:rPr>
                <w:rFonts w:ascii="GHEA Grapalat" w:hAnsi="GHEA Grapalat" w:cs="Sylfaen"/>
              </w:rPr>
            </w:pPr>
          </w:p>
          <w:p w14:paraId="0D85988B"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5939CA3C" w14:textId="77777777" w:rsidR="00BE2572" w:rsidRPr="003708D0" w:rsidRDefault="00BE2572" w:rsidP="00DE2AE3">
            <w:pPr>
              <w:widowControl w:val="0"/>
              <w:spacing w:after="160"/>
              <w:rPr>
                <w:rFonts w:ascii="GHEA Grapalat" w:hAnsi="GHEA Grapalat" w:cs="Sylfaen"/>
              </w:rPr>
            </w:pPr>
          </w:p>
          <w:p w14:paraId="1910536A" w14:textId="77777777" w:rsidR="00BE2572" w:rsidRPr="003708D0" w:rsidRDefault="00BE2572" w:rsidP="00DE2AE3">
            <w:pPr>
              <w:widowControl w:val="0"/>
              <w:tabs>
                <w:tab w:val="left" w:pos="4545"/>
              </w:tabs>
              <w:spacing w:after="160"/>
              <w:rPr>
                <w:rFonts w:ascii="GHEA Grapalat" w:hAnsi="GHEA Grapalat" w:cs="Sylfaen"/>
              </w:rPr>
            </w:pPr>
            <w:r w:rsidRPr="003708D0">
              <w:rPr>
                <w:rFonts w:ascii="GHEA Grapalat" w:hAnsi="GHEA Grapalat"/>
              </w:rPr>
              <w:t>22.б.</w:t>
            </w:r>
            <w:r w:rsidRPr="003708D0">
              <w:rPr>
                <w:rFonts w:ascii="GHEA Grapalat" w:hAnsi="GHEA Grapalat"/>
              </w:rPr>
              <w:tab/>
              <w:t>М. П.</w:t>
            </w:r>
          </w:p>
          <w:p w14:paraId="225CC767" w14:textId="77777777" w:rsidR="00BE2572" w:rsidRPr="003708D0"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C5A6F3E" w14:textId="77777777" w:rsidR="00BE2572" w:rsidRPr="003708D0" w:rsidRDefault="00BE2572" w:rsidP="00DE2AE3">
            <w:pPr>
              <w:widowControl w:val="0"/>
              <w:tabs>
                <w:tab w:val="left" w:pos="905"/>
              </w:tabs>
              <w:spacing w:after="160"/>
              <w:rPr>
                <w:rFonts w:ascii="GHEA Grapalat" w:hAnsi="GHEA Grapalat" w:cs="Sylfaen"/>
              </w:rPr>
            </w:pPr>
            <w:r w:rsidRPr="003708D0">
              <w:rPr>
                <w:rFonts w:ascii="GHEA Grapalat" w:hAnsi="GHEA Grapalat"/>
              </w:rPr>
              <w:t>21.а.</w:t>
            </w:r>
            <w:r w:rsidRPr="003708D0">
              <w:rPr>
                <w:rFonts w:ascii="GHEA Grapalat" w:hAnsi="GHEA Grapalat"/>
              </w:rPr>
              <w:tab/>
            </w:r>
            <w:r w:rsidRPr="003708D0">
              <w:rPr>
                <w:rFonts w:ascii="Courier New" w:hAnsi="Courier New"/>
              </w:rPr>
              <w:t> </w:t>
            </w:r>
            <w:r w:rsidRPr="003708D0">
              <w:rPr>
                <w:rFonts w:ascii="GHEA Grapalat" w:hAnsi="GHEA Grapalat"/>
              </w:rPr>
              <w:t>Подписи плательщика:</w:t>
            </w:r>
          </w:p>
          <w:p w14:paraId="146A798A" w14:textId="77777777" w:rsidR="00BE2572" w:rsidRPr="003708D0" w:rsidRDefault="00BE2572" w:rsidP="00DE2AE3">
            <w:pPr>
              <w:widowControl w:val="0"/>
              <w:spacing w:after="160"/>
              <w:rPr>
                <w:rFonts w:ascii="GHEA Grapalat" w:hAnsi="GHEA Grapalat" w:cs="Sylfaen"/>
              </w:rPr>
            </w:pPr>
          </w:p>
          <w:p w14:paraId="53C558B5"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54E8ECB9" w14:textId="77777777" w:rsidR="00BE2572" w:rsidRPr="003708D0" w:rsidRDefault="00BE2572" w:rsidP="00DE2AE3">
            <w:pPr>
              <w:widowControl w:val="0"/>
              <w:spacing w:after="160"/>
              <w:jc w:val="right"/>
              <w:rPr>
                <w:rFonts w:ascii="GHEA Grapalat" w:hAnsi="GHEA Grapalat" w:cs="Tahoma"/>
              </w:rPr>
            </w:pPr>
          </w:p>
          <w:p w14:paraId="06CE4E4D"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339E9253" w14:textId="77777777" w:rsidR="00BE2572" w:rsidRPr="003708D0" w:rsidRDefault="00BE2572" w:rsidP="00DE2AE3">
            <w:pPr>
              <w:widowControl w:val="0"/>
              <w:spacing w:after="160"/>
              <w:rPr>
                <w:rFonts w:ascii="GHEA Grapalat" w:hAnsi="GHEA Grapalat" w:cs="Sylfaen"/>
              </w:rPr>
            </w:pPr>
          </w:p>
          <w:p w14:paraId="65605663" w14:textId="77777777" w:rsidR="00BE2572" w:rsidRPr="003708D0" w:rsidRDefault="00BE2572" w:rsidP="00DE2AE3">
            <w:pPr>
              <w:widowControl w:val="0"/>
              <w:tabs>
                <w:tab w:val="left" w:pos="4539"/>
              </w:tabs>
              <w:spacing w:after="160"/>
              <w:rPr>
                <w:rFonts w:ascii="GHEA Grapalat" w:hAnsi="GHEA Grapalat" w:cs="Sylfaen"/>
              </w:rPr>
            </w:pPr>
            <w:r w:rsidRPr="003708D0">
              <w:rPr>
                <w:rFonts w:ascii="GHEA Grapalat" w:hAnsi="GHEA Grapalat"/>
              </w:rPr>
              <w:t>21.б.</w:t>
            </w:r>
            <w:r w:rsidRPr="003708D0">
              <w:rPr>
                <w:rFonts w:ascii="GHEA Grapalat" w:hAnsi="GHEA Grapalat"/>
              </w:rPr>
              <w:tab/>
              <w:t>М. П.</w:t>
            </w:r>
          </w:p>
        </w:tc>
      </w:tr>
      <w:tr w:rsidR="00B138F3" w:rsidRPr="003708D0" w14:paraId="32388A79"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5C841CD" w14:textId="77777777" w:rsidR="00BE2572" w:rsidRPr="003708D0" w:rsidRDefault="00BE2572" w:rsidP="00DE2AE3">
            <w:pPr>
              <w:widowControl w:val="0"/>
              <w:spacing w:after="160"/>
              <w:rPr>
                <w:rFonts w:ascii="GHEA Grapalat" w:hAnsi="GHEA Grapalat" w:cs="Tahoma"/>
              </w:rPr>
            </w:pPr>
            <w:r w:rsidRPr="003708D0">
              <w:rPr>
                <w:rFonts w:ascii="GHEA Grapalat" w:hAnsi="GHEA Grapalat"/>
              </w:rPr>
              <w:lastRenderedPageBreak/>
              <w:t>24.а.</w:t>
            </w:r>
            <w:r w:rsidRPr="003708D0">
              <w:rPr>
                <w:rFonts w:ascii="GHEA Grapalat" w:hAnsi="GHEA Grapalat"/>
              </w:rPr>
              <w:tab/>
              <w:t xml:space="preserve"> Обслуживающая бенефициара финансовая организация </w:t>
            </w:r>
          </w:p>
          <w:p w14:paraId="1E91560D" w14:textId="77777777" w:rsidR="00BE2572" w:rsidRPr="003708D0" w:rsidRDefault="00BE2572" w:rsidP="00DE2AE3">
            <w:pPr>
              <w:widowControl w:val="0"/>
              <w:spacing w:after="160"/>
              <w:rPr>
                <w:rFonts w:ascii="GHEA Grapalat" w:hAnsi="GHEA Grapalat"/>
              </w:rPr>
            </w:pPr>
          </w:p>
          <w:p w14:paraId="489EFEDF" w14:textId="77777777" w:rsidR="00BE2572" w:rsidRPr="003708D0" w:rsidRDefault="00BE2572" w:rsidP="00DE2AE3">
            <w:pPr>
              <w:widowControl w:val="0"/>
              <w:jc w:val="right"/>
              <w:rPr>
                <w:rFonts w:ascii="GHEA Grapalat" w:hAnsi="GHEA Grapalat" w:cs="Tahoma"/>
              </w:rPr>
            </w:pPr>
            <w:r w:rsidRPr="003708D0">
              <w:rPr>
                <w:rFonts w:ascii="GHEA Grapalat" w:hAnsi="GHEA Grapalat"/>
              </w:rPr>
              <w:t>/____________________/</w:t>
            </w:r>
          </w:p>
          <w:p w14:paraId="16A49C29" w14:textId="77777777" w:rsidR="00BE2572" w:rsidRPr="003708D0" w:rsidRDefault="00BE2572" w:rsidP="00DE2AE3">
            <w:pPr>
              <w:widowControl w:val="0"/>
              <w:spacing w:after="160"/>
              <w:ind w:left="3828" w:right="13"/>
              <w:jc w:val="both"/>
              <w:rPr>
                <w:rFonts w:ascii="GHEA Grapalat" w:hAnsi="GHEA Grapalat" w:cs="Sylfaen"/>
                <w:vertAlign w:val="superscript"/>
              </w:rPr>
            </w:pPr>
            <w:r w:rsidRPr="003708D0">
              <w:rPr>
                <w:rFonts w:ascii="GHEA Grapalat" w:hAnsi="GHEA Grapalat"/>
                <w:vertAlign w:val="superscript"/>
              </w:rPr>
              <w:t>подпись/</w:t>
            </w:r>
          </w:p>
          <w:p w14:paraId="4407A0FE" w14:textId="77777777" w:rsidR="00BE2572" w:rsidRPr="003708D0" w:rsidRDefault="00BE2572" w:rsidP="00DE2AE3">
            <w:pPr>
              <w:widowControl w:val="0"/>
              <w:spacing w:after="160"/>
              <w:rPr>
                <w:rFonts w:ascii="GHEA Grapalat" w:hAnsi="GHEA Grapalat" w:cs="Tahoma"/>
              </w:rPr>
            </w:pPr>
          </w:p>
          <w:p w14:paraId="73B810C7" w14:textId="77777777" w:rsidR="00BE2572" w:rsidRPr="003708D0"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768A0B2" w14:textId="77777777" w:rsidR="00BE2572" w:rsidRPr="003708D0" w:rsidRDefault="00BE2572" w:rsidP="00DE2AE3">
            <w:pPr>
              <w:widowControl w:val="0"/>
              <w:spacing w:after="160"/>
              <w:rPr>
                <w:rFonts w:ascii="GHEA Grapalat" w:hAnsi="GHEA Grapalat" w:cs="Tahoma"/>
              </w:rPr>
            </w:pPr>
            <w:r w:rsidRPr="003708D0">
              <w:rPr>
                <w:rFonts w:ascii="GHEA Grapalat" w:hAnsi="GHEA Grapalat"/>
              </w:rPr>
              <w:t>23.а.</w:t>
            </w:r>
            <w:r w:rsidRPr="003708D0">
              <w:rPr>
                <w:rFonts w:ascii="GHEA Grapalat" w:hAnsi="GHEA Grapalat"/>
              </w:rPr>
              <w:tab/>
              <w:t xml:space="preserve"> Обслуживающая плательщика финансовая организация </w:t>
            </w:r>
          </w:p>
          <w:p w14:paraId="03E9B6FE" w14:textId="77777777" w:rsidR="00BE2572" w:rsidRPr="003708D0" w:rsidRDefault="00BE2572" w:rsidP="00DE2AE3">
            <w:pPr>
              <w:widowControl w:val="0"/>
              <w:spacing w:after="160"/>
              <w:rPr>
                <w:rFonts w:ascii="GHEA Grapalat" w:hAnsi="GHEA Grapalat" w:cs="Tahoma"/>
              </w:rPr>
            </w:pPr>
          </w:p>
          <w:p w14:paraId="381DD829" w14:textId="77777777" w:rsidR="00BE2572" w:rsidRPr="003708D0" w:rsidRDefault="00BE2572" w:rsidP="00DE2AE3">
            <w:pPr>
              <w:widowControl w:val="0"/>
              <w:jc w:val="right"/>
              <w:rPr>
                <w:rFonts w:ascii="GHEA Grapalat" w:hAnsi="GHEA Grapalat" w:cs="Tahoma"/>
              </w:rPr>
            </w:pPr>
            <w:r w:rsidRPr="003708D0">
              <w:rPr>
                <w:rFonts w:ascii="GHEA Grapalat" w:hAnsi="GHEA Grapalat"/>
              </w:rPr>
              <w:t>/____________________/</w:t>
            </w:r>
          </w:p>
          <w:p w14:paraId="6BFA64F9" w14:textId="77777777" w:rsidR="00BE2572" w:rsidRPr="003708D0" w:rsidRDefault="00BE2572" w:rsidP="00DE2AE3">
            <w:pPr>
              <w:widowControl w:val="0"/>
              <w:spacing w:after="160"/>
              <w:ind w:right="983"/>
              <w:jc w:val="right"/>
              <w:rPr>
                <w:rFonts w:ascii="GHEA Grapalat" w:hAnsi="GHEA Grapalat" w:cs="Sylfaen"/>
                <w:vertAlign w:val="superscript"/>
              </w:rPr>
            </w:pPr>
            <w:r w:rsidRPr="003708D0">
              <w:rPr>
                <w:rFonts w:ascii="GHEA Grapalat" w:hAnsi="GHEA Grapalat"/>
                <w:vertAlign w:val="superscript"/>
              </w:rPr>
              <w:t>/подпись/</w:t>
            </w:r>
          </w:p>
          <w:p w14:paraId="00009AA0" w14:textId="77777777" w:rsidR="00BE2572" w:rsidRPr="003708D0" w:rsidRDefault="00BE2572" w:rsidP="00DE2AE3">
            <w:pPr>
              <w:widowControl w:val="0"/>
              <w:spacing w:after="160"/>
              <w:rPr>
                <w:rFonts w:ascii="GHEA Grapalat" w:hAnsi="GHEA Grapalat" w:cs="Arial"/>
              </w:rPr>
            </w:pPr>
          </w:p>
        </w:tc>
      </w:tr>
      <w:tr w:rsidR="00B138F3" w:rsidRPr="003708D0" w14:paraId="4311658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E250D17" w14:textId="77777777" w:rsidR="00BE2572" w:rsidRPr="003708D0" w:rsidRDefault="00BE2572" w:rsidP="00DE2AE3">
            <w:pPr>
              <w:widowControl w:val="0"/>
              <w:tabs>
                <w:tab w:val="left" w:pos="4678"/>
              </w:tabs>
              <w:spacing w:after="160"/>
              <w:rPr>
                <w:rFonts w:ascii="GHEA Grapalat" w:hAnsi="GHEA Grapalat" w:cs="Sylfaen"/>
              </w:rPr>
            </w:pPr>
            <w:r w:rsidRPr="003708D0">
              <w:rPr>
                <w:rFonts w:ascii="GHEA Grapalat" w:hAnsi="GHEA Grapalat"/>
              </w:rPr>
              <w:t>24.б.</w:t>
            </w:r>
            <w:r w:rsidRPr="003708D0">
              <w:rPr>
                <w:rFonts w:ascii="GHEA Grapalat" w:hAnsi="GHEA Grapalat"/>
              </w:rPr>
              <w:tab/>
              <w:t>М. П.</w:t>
            </w:r>
          </w:p>
          <w:p w14:paraId="2E73F769" w14:textId="77777777" w:rsidR="00BE2572" w:rsidRPr="003708D0" w:rsidRDefault="00BE2572" w:rsidP="00DE2AE3">
            <w:pPr>
              <w:widowControl w:val="0"/>
              <w:spacing w:after="160"/>
              <w:rPr>
                <w:rFonts w:ascii="GHEA Grapalat" w:hAnsi="GHEA Grapalat" w:cs="Sylfaen"/>
              </w:rPr>
            </w:pPr>
          </w:p>
          <w:p w14:paraId="31E738A2" w14:textId="77777777" w:rsidR="00BE2572" w:rsidRPr="003708D0" w:rsidRDefault="00BE2572" w:rsidP="00DE2AE3">
            <w:pPr>
              <w:widowControl w:val="0"/>
              <w:spacing w:after="160"/>
              <w:ind w:right="155"/>
              <w:jc w:val="right"/>
              <w:rPr>
                <w:rFonts w:ascii="GHEA Grapalat" w:hAnsi="GHEA Grapalat" w:cs="Sylfaen"/>
                <w:lang w:val="en-US"/>
              </w:rPr>
            </w:pPr>
            <w:r w:rsidRPr="003708D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E746F41" w14:textId="77777777" w:rsidR="00BE2572" w:rsidRPr="003708D0" w:rsidRDefault="00BE2572" w:rsidP="00DE2AE3">
            <w:pPr>
              <w:widowControl w:val="0"/>
              <w:tabs>
                <w:tab w:val="left" w:pos="4554"/>
              </w:tabs>
              <w:spacing w:after="160"/>
              <w:rPr>
                <w:rFonts w:ascii="GHEA Grapalat" w:hAnsi="GHEA Grapalat" w:cs="Sylfaen"/>
              </w:rPr>
            </w:pPr>
            <w:r w:rsidRPr="003708D0">
              <w:rPr>
                <w:rFonts w:ascii="GHEA Grapalat" w:hAnsi="GHEA Grapalat"/>
              </w:rPr>
              <w:t>23.б.</w:t>
            </w:r>
            <w:r w:rsidRPr="003708D0">
              <w:rPr>
                <w:rFonts w:ascii="GHEA Grapalat" w:hAnsi="GHEA Grapalat"/>
              </w:rPr>
              <w:tab/>
              <w:t>М. П.</w:t>
            </w:r>
          </w:p>
          <w:p w14:paraId="23DCC045" w14:textId="77777777" w:rsidR="00BE2572" w:rsidRPr="003708D0" w:rsidRDefault="00BE2572" w:rsidP="00DE2AE3">
            <w:pPr>
              <w:widowControl w:val="0"/>
              <w:spacing w:after="160"/>
              <w:rPr>
                <w:rFonts w:ascii="GHEA Grapalat" w:hAnsi="GHEA Grapalat"/>
              </w:rPr>
            </w:pPr>
          </w:p>
          <w:p w14:paraId="66C8DE9F"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23.в Дата исполнения: "___" ___ 20___г.</w:t>
            </w:r>
          </w:p>
        </w:tc>
      </w:tr>
    </w:tbl>
    <w:p w14:paraId="0D700DB6" w14:textId="77777777" w:rsidR="00BE2572" w:rsidRPr="003708D0" w:rsidRDefault="00BE2572" w:rsidP="00BE2572">
      <w:pPr>
        <w:widowControl w:val="0"/>
        <w:spacing w:after="160"/>
        <w:jc w:val="center"/>
        <w:rPr>
          <w:rFonts w:ascii="GHEA Grapalat" w:hAnsi="GHEA Grapalat" w:cs="Sylfaen"/>
        </w:rPr>
      </w:pPr>
    </w:p>
    <w:p w14:paraId="1ECABEA9" w14:textId="77777777" w:rsidR="00BE2572" w:rsidRPr="003708D0" w:rsidRDefault="00BE2572" w:rsidP="00BE2572">
      <w:pPr>
        <w:rPr>
          <w:rFonts w:ascii="GHEA Grapalat" w:hAnsi="GHEA Grapalat" w:cs="Sylfaen"/>
        </w:rPr>
      </w:pPr>
      <w:r w:rsidRPr="003708D0">
        <w:rPr>
          <w:rFonts w:ascii="GHEA Grapalat" w:hAnsi="GHEA Grapalat" w:cs="Sylfaen"/>
        </w:rPr>
        <w:t xml:space="preserve">*  </w:t>
      </w:r>
      <w:r w:rsidRPr="003708D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010E11" w14:textId="77777777" w:rsidR="00BE2572" w:rsidRPr="003708D0" w:rsidRDefault="00BE2572" w:rsidP="00BE2572">
      <w:pPr>
        <w:rPr>
          <w:rFonts w:ascii="GHEA Grapalat" w:hAnsi="GHEA Grapalat" w:cs="Sylfaen"/>
        </w:rPr>
      </w:pPr>
      <w:r w:rsidRPr="003708D0">
        <w:rPr>
          <w:rFonts w:ascii="GHEA Grapalat" w:hAnsi="GHEA Grapalat" w:cs="Sylfaen"/>
        </w:rPr>
        <w:br w:type="page"/>
      </w:r>
    </w:p>
    <w:p w14:paraId="3A85969D" w14:textId="77777777" w:rsidR="00BE2572" w:rsidRPr="003708D0" w:rsidRDefault="00BE2572" w:rsidP="00BE2572">
      <w:pPr>
        <w:widowControl w:val="0"/>
        <w:spacing w:after="160"/>
        <w:ind w:left="567" w:right="565"/>
        <w:jc w:val="center"/>
        <w:rPr>
          <w:rFonts w:ascii="GHEA Grapalat" w:hAnsi="GHEA Grapalat"/>
          <w:b/>
        </w:rPr>
      </w:pPr>
      <w:r w:rsidRPr="003708D0">
        <w:rPr>
          <w:rFonts w:ascii="GHEA Grapalat" w:hAnsi="GHEA Grapalat"/>
          <w:b/>
        </w:rPr>
        <w:lastRenderedPageBreak/>
        <w:t xml:space="preserve">Обязательные реквизиты платежного требования </w:t>
      </w:r>
      <w:r w:rsidRPr="003708D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708D0" w14:paraId="1F424F9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FE93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BD2B733"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DCAFFA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Наличие указанного поля/</w:t>
            </w:r>
          </w:p>
          <w:p w14:paraId="2FBED1F5"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897C7F"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Требование о заполнении реквизита </w:t>
            </w:r>
          </w:p>
          <w:p w14:paraId="2379DB78"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4E56170"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Сторона,</w:t>
            </w:r>
          </w:p>
          <w:p w14:paraId="3ED7CD2B"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заполняющая реквизит </w:t>
            </w:r>
          </w:p>
          <w:p w14:paraId="77E6CF66"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бенефициар или плательщик</w:t>
            </w:r>
          </w:p>
          <w:p w14:paraId="6CAF61A8"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r>
      <w:tr w:rsidR="00B138F3" w:rsidRPr="003708D0" w14:paraId="3E9D9DE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2FF95"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43E0C6"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13107B"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6BFE9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D130B1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5</w:t>
            </w:r>
          </w:p>
        </w:tc>
      </w:tr>
      <w:tr w:rsidR="00B138F3" w:rsidRPr="003708D0" w14:paraId="48C18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C0000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CF286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4EA36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097E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2FD31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 документе заранее заполнено "Платежное требование"</w:t>
            </w:r>
          </w:p>
        </w:tc>
      </w:tr>
      <w:tr w:rsidR="00B138F3" w:rsidRPr="003708D0" w14:paraId="6519D0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EBEB8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CB68FE0"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BA605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DB20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73B60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708D0" w14:paraId="011430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AE8E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CA6E34D"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96AEFF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3CAD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9096F3A" w14:textId="77777777" w:rsidR="00BE2572" w:rsidRPr="003708D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9FCC4B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708D0" w14:paraId="3123DE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9FD28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45D5506"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93987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D5D3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1AFE834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FE919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7227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3E74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6D402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E41EC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1DEB9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E4DDE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0645B9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8371E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0B59C4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2396F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8E4D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8F0CE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92FB52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4A1CE8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C0AE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3C09E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D54BAA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89B3C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BC2664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3708D0">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D9B5B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плательщиком</w:t>
            </w:r>
          </w:p>
        </w:tc>
      </w:tr>
      <w:tr w:rsidR="00B138F3" w:rsidRPr="003708D0" w14:paraId="0D9893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9DB3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4FC12D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56C9D7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2081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345D521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B23203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7EB952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FC9D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2CF920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22DF1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D5D53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A627B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F27A3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47D23C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9823A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59C8DE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1FD387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B89F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0A97A73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F59E9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w:t>
            </w:r>
          </w:p>
        </w:tc>
      </w:tr>
      <w:tr w:rsidR="00B138F3" w:rsidRPr="003708D0" w14:paraId="6B8B27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1605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DB902A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DA7AAD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1E2B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473031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B4B1C5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AF4DB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E70F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F0609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B7394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E501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F415C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29A6C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56D6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91FEC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CE7D8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120A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A2E0F4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40D705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5E261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3EBC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8584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78F7DB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70B8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2E32F4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098EDA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плательщиком </w:t>
            </w:r>
          </w:p>
        </w:tc>
      </w:tr>
      <w:tr w:rsidR="00B138F3" w:rsidRPr="003708D0" w14:paraId="46E3C7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F24E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DC6AE0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0FC1D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8B8FC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A185E4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E5831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и не применяется)</w:t>
            </w:r>
          </w:p>
        </w:tc>
      </w:tr>
      <w:tr w:rsidR="00B138F3" w:rsidRPr="003708D0" w14:paraId="3BB26F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F1C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0A605C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валюта (прописью и </w:t>
            </w:r>
            <w:r w:rsidRPr="003708D0">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5C37F5C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DDFC9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2FE00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1359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BC90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73CC47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149499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9A041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69AFFE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7C6376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87FAB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A9244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EE198A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AF95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D2D60C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0E716D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391A65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B5131" w14:textId="77777777" w:rsidR="00BE2572" w:rsidRPr="003708D0" w:rsidDel="0010680B"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8F66F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1239C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366C4E" w14:textId="77777777" w:rsidR="00BE2572" w:rsidRPr="003708D0" w:rsidRDefault="00BE2572"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обязательно </w:t>
            </w:r>
          </w:p>
          <w:p w14:paraId="28E5B578" w14:textId="77777777" w:rsidR="00BE2572" w:rsidRPr="003708D0" w:rsidRDefault="00BE2572"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заполняются слова "акцептованный платеж", </w:t>
            </w:r>
          </w:p>
          <w:p w14:paraId="0F6F7AD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2C9219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заранее заполняется бенефициаром </w:t>
            </w:r>
          </w:p>
        </w:tc>
      </w:tr>
      <w:tr w:rsidR="00B138F3" w:rsidRPr="003708D0" w14:paraId="7197B9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B992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61F30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595903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C9B04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57B31E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35928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C422BD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02F9E2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CE80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84D8C8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2154E9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5DDF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2D1FD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3708D0">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CF86DA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 xml:space="preserve">подписывается плательщиком или </w:t>
            </w:r>
          </w:p>
          <w:p w14:paraId="119457D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проставляется электронная подпись плательщика</w:t>
            </w:r>
          </w:p>
        </w:tc>
      </w:tr>
      <w:tr w:rsidR="00B138F3" w:rsidRPr="003708D0" w14:paraId="575D2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CEF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92488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969F0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080C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B3A127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 когда плательщик представляет Требование в бумажной форме</w:t>
            </w:r>
          </w:p>
          <w:p w14:paraId="3DE3187A" w14:textId="77777777" w:rsidR="00BE2572" w:rsidRPr="003708D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C2ED1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плательщика </w:t>
            </w:r>
          </w:p>
          <w:p w14:paraId="3B26B79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бумажной форме</w:t>
            </w:r>
          </w:p>
        </w:tc>
      </w:tr>
      <w:tr w:rsidR="00B138F3" w:rsidRPr="003708D0" w14:paraId="12718B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E2EE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D19525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79B7D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D945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1805EB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BD6FA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подписывается бенефициаром</w:t>
            </w:r>
          </w:p>
        </w:tc>
      </w:tr>
      <w:tr w:rsidR="00B138F3" w:rsidRPr="003708D0" w14:paraId="7BE284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35BF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0EAFD7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0AEB6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52C6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63B53EE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B3A71A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бенефициара </w:t>
            </w:r>
          </w:p>
          <w:p w14:paraId="4C267EF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банк в бумажной форме</w:t>
            </w:r>
          </w:p>
        </w:tc>
      </w:tr>
      <w:tr w:rsidR="00B138F3" w:rsidRPr="003708D0" w14:paraId="2CAA51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7E53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5F1543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385E4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86A32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172D56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5D203B"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20F0A5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9DC3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882A0F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6531C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32FB7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5E657E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C71800"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7FEA16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A75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7C17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A190E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1160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6CF8080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257DDF1"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40C48B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B566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DF63B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00842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B640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1099246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17592A"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4851B9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6241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13E7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w:t>
            </w:r>
            <w:r w:rsidRPr="003708D0">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A8662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636EA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79982AE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B3730E" w14:textId="77777777" w:rsidR="00BE2572" w:rsidRPr="003708D0" w:rsidRDefault="00BE2572" w:rsidP="00DE2AE3">
            <w:pPr>
              <w:widowControl w:val="0"/>
              <w:spacing w:after="120"/>
              <w:jc w:val="center"/>
              <w:rPr>
                <w:rFonts w:ascii="GHEA Grapalat" w:hAnsi="GHEA Grapalat"/>
                <w:sz w:val="18"/>
                <w:szCs w:val="18"/>
              </w:rPr>
            </w:pPr>
          </w:p>
        </w:tc>
      </w:tr>
      <w:tr w:rsidR="00FF3DE9" w:rsidRPr="003708D0" w14:paraId="088B57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3F8BC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AE331D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FB839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4D03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1E5827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CABB96" w14:textId="77777777" w:rsidR="00BE2572" w:rsidRPr="003708D0" w:rsidRDefault="00BE2572" w:rsidP="00DE2AE3">
            <w:pPr>
              <w:widowControl w:val="0"/>
              <w:spacing w:after="120"/>
              <w:jc w:val="center"/>
              <w:rPr>
                <w:rFonts w:ascii="GHEA Grapalat" w:hAnsi="GHEA Grapalat"/>
                <w:sz w:val="18"/>
                <w:szCs w:val="18"/>
              </w:rPr>
            </w:pPr>
          </w:p>
        </w:tc>
      </w:tr>
    </w:tbl>
    <w:p w14:paraId="64B0C272" w14:textId="77777777" w:rsidR="00BE2572" w:rsidRPr="003708D0" w:rsidRDefault="00BE2572" w:rsidP="00BE2572">
      <w:pPr>
        <w:widowControl w:val="0"/>
        <w:spacing w:after="160"/>
        <w:ind w:left="567" w:right="565"/>
        <w:jc w:val="center"/>
        <w:rPr>
          <w:rFonts w:ascii="GHEA Grapalat" w:hAnsi="GHEA Grapalat"/>
          <w:b/>
        </w:rPr>
      </w:pPr>
    </w:p>
    <w:p w14:paraId="6C208DBE" w14:textId="77777777" w:rsidR="00BE2572" w:rsidRPr="003708D0" w:rsidRDefault="00BE2572" w:rsidP="00BE2572">
      <w:pPr>
        <w:widowControl w:val="0"/>
        <w:spacing w:after="160"/>
        <w:ind w:left="567" w:right="565"/>
        <w:jc w:val="center"/>
        <w:rPr>
          <w:rFonts w:ascii="GHEA Grapalat" w:hAnsi="GHEA Grapalat"/>
          <w:b/>
        </w:rPr>
      </w:pPr>
    </w:p>
    <w:p w14:paraId="37EA954E" w14:textId="77777777" w:rsidR="00BE2572" w:rsidRPr="003708D0" w:rsidRDefault="00BE2572" w:rsidP="00BE2572">
      <w:pPr>
        <w:widowControl w:val="0"/>
        <w:spacing w:after="160"/>
        <w:ind w:left="567" w:right="565"/>
        <w:jc w:val="center"/>
        <w:rPr>
          <w:rFonts w:ascii="GHEA Grapalat" w:hAnsi="GHEA Grapalat"/>
          <w:b/>
        </w:rPr>
      </w:pPr>
    </w:p>
    <w:p w14:paraId="3D6E9EBD" w14:textId="77777777" w:rsidR="00BE2572" w:rsidRPr="003708D0" w:rsidRDefault="00BE2572" w:rsidP="00BE2572">
      <w:pPr>
        <w:widowControl w:val="0"/>
        <w:spacing w:after="160"/>
        <w:ind w:left="567" w:right="565"/>
        <w:jc w:val="center"/>
        <w:rPr>
          <w:rFonts w:ascii="GHEA Grapalat" w:hAnsi="GHEA Grapalat"/>
          <w:b/>
        </w:rPr>
      </w:pPr>
    </w:p>
    <w:p w14:paraId="57CC847D" w14:textId="77777777" w:rsidR="00BE2572" w:rsidRPr="003708D0" w:rsidRDefault="00BE2572" w:rsidP="00BE2572">
      <w:pPr>
        <w:widowControl w:val="0"/>
        <w:spacing w:after="160"/>
        <w:ind w:left="567" w:right="565"/>
        <w:jc w:val="center"/>
        <w:rPr>
          <w:rFonts w:ascii="GHEA Grapalat" w:hAnsi="GHEA Grapalat"/>
          <w:b/>
        </w:rPr>
      </w:pPr>
    </w:p>
    <w:p w14:paraId="5C03825B" w14:textId="77777777" w:rsidR="00BE2572" w:rsidRPr="003708D0" w:rsidRDefault="00BE2572" w:rsidP="00BE2572">
      <w:pPr>
        <w:widowControl w:val="0"/>
        <w:spacing w:after="160"/>
        <w:ind w:left="567" w:right="565"/>
        <w:jc w:val="center"/>
        <w:rPr>
          <w:rFonts w:ascii="GHEA Grapalat" w:hAnsi="GHEA Grapalat"/>
          <w:b/>
        </w:rPr>
      </w:pPr>
    </w:p>
    <w:p w14:paraId="0DACB9D3" w14:textId="77777777" w:rsidR="00BE2572" w:rsidRPr="003708D0" w:rsidRDefault="00BE2572" w:rsidP="00BE2572">
      <w:pPr>
        <w:widowControl w:val="0"/>
        <w:spacing w:after="160"/>
        <w:ind w:left="567" w:right="565"/>
        <w:jc w:val="center"/>
        <w:rPr>
          <w:rFonts w:ascii="GHEA Grapalat" w:hAnsi="GHEA Grapalat"/>
          <w:b/>
        </w:rPr>
      </w:pPr>
    </w:p>
    <w:p w14:paraId="3661822F" w14:textId="77777777" w:rsidR="00BE2572" w:rsidRPr="003708D0" w:rsidRDefault="00BE2572" w:rsidP="00BE2572">
      <w:pPr>
        <w:widowControl w:val="0"/>
        <w:spacing w:after="160"/>
        <w:ind w:left="567" w:right="565"/>
        <w:jc w:val="center"/>
        <w:rPr>
          <w:rFonts w:ascii="GHEA Grapalat" w:hAnsi="GHEA Grapalat"/>
          <w:b/>
        </w:rPr>
      </w:pPr>
    </w:p>
    <w:p w14:paraId="55CC1732" w14:textId="77777777" w:rsidR="00BE2572" w:rsidRPr="003708D0" w:rsidRDefault="00BE2572" w:rsidP="00BE2572">
      <w:pPr>
        <w:widowControl w:val="0"/>
        <w:spacing w:after="160"/>
        <w:ind w:left="567" w:right="565"/>
        <w:jc w:val="center"/>
        <w:rPr>
          <w:rFonts w:ascii="GHEA Grapalat" w:hAnsi="GHEA Grapalat"/>
          <w:b/>
        </w:rPr>
      </w:pPr>
    </w:p>
    <w:p w14:paraId="11A2B601" w14:textId="77777777" w:rsidR="00BE2572" w:rsidRPr="003708D0" w:rsidRDefault="00BE2572" w:rsidP="00BE2572">
      <w:pPr>
        <w:widowControl w:val="0"/>
        <w:spacing w:after="160"/>
        <w:ind w:left="567" w:right="565"/>
        <w:jc w:val="center"/>
        <w:rPr>
          <w:rFonts w:ascii="GHEA Grapalat" w:hAnsi="GHEA Grapalat"/>
          <w:b/>
        </w:rPr>
      </w:pPr>
    </w:p>
    <w:p w14:paraId="2A2CF9DD" w14:textId="77777777" w:rsidR="000A214C" w:rsidRPr="003708D0" w:rsidRDefault="000A214C" w:rsidP="000A214C">
      <w:pPr>
        <w:widowControl w:val="0"/>
        <w:spacing w:after="160"/>
        <w:jc w:val="both"/>
        <w:rPr>
          <w:rFonts w:ascii="GHEA Grapalat" w:hAnsi="GHEA Grapalat"/>
        </w:rPr>
      </w:pPr>
      <w:r w:rsidRPr="003708D0">
        <w:rPr>
          <w:rFonts w:ascii="GHEA Grapalat" w:hAnsi="GHEA Grapalat"/>
        </w:rPr>
        <w:br w:type="page"/>
      </w:r>
    </w:p>
    <w:p w14:paraId="1A7A614A" w14:textId="77777777" w:rsidR="00071D1C" w:rsidRPr="003708D0" w:rsidRDefault="00B2572B" w:rsidP="00B46D58">
      <w:pPr>
        <w:pStyle w:val="BodyTextIndent3"/>
        <w:widowControl w:val="0"/>
        <w:spacing w:after="160" w:line="240" w:lineRule="auto"/>
        <w:jc w:val="right"/>
        <w:rPr>
          <w:rFonts w:ascii="GHEA Grapalat" w:hAnsi="GHEA Grapalat" w:cs="Sylfaen"/>
          <w:b/>
          <w:sz w:val="24"/>
          <w:szCs w:val="24"/>
        </w:rPr>
      </w:pPr>
      <w:r w:rsidRPr="003708D0">
        <w:rPr>
          <w:rFonts w:ascii="GHEA Grapalat" w:hAnsi="GHEA Grapalat"/>
          <w:b/>
          <w:sz w:val="24"/>
          <w:szCs w:val="24"/>
        </w:rPr>
        <w:lastRenderedPageBreak/>
        <w:t xml:space="preserve">Приложение № </w:t>
      </w:r>
      <w:r w:rsidR="004A51CE" w:rsidRPr="003708D0">
        <w:rPr>
          <w:rFonts w:ascii="GHEA Grapalat" w:hAnsi="GHEA Grapalat"/>
          <w:b/>
          <w:sz w:val="24"/>
          <w:szCs w:val="24"/>
        </w:rPr>
        <w:t>6</w:t>
      </w:r>
    </w:p>
    <w:p w14:paraId="63F30ABA" w14:textId="190F34CB" w:rsidR="006C700D" w:rsidRPr="003708D0" w:rsidRDefault="006C700D" w:rsidP="006C700D">
      <w:pPr>
        <w:pStyle w:val="BodyTextIndent3"/>
        <w:widowControl w:val="0"/>
        <w:spacing w:line="240" w:lineRule="auto"/>
        <w:jc w:val="right"/>
        <w:rPr>
          <w:rFonts w:ascii="GHEA Grapalat" w:hAnsi="GHEA Grapalat"/>
          <w:b/>
          <w:sz w:val="24"/>
          <w:szCs w:val="24"/>
        </w:rPr>
      </w:pPr>
      <w:r w:rsidRPr="003708D0">
        <w:rPr>
          <w:rFonts w:ascii="GHEA Grapalat" w:hAnsi="GHEA Grapalat"/>
          <w:b/>
          <w:sz w:val="24"/>
          <w:szCs w:val="24"/>
        </w:rPr>
        <w:t>к Приглашению на запрос котировок</w:t>
      </w:r>
      <w:r w:rsidRPr="003708D0">
        <w:rPr>
          <w:rFonts w:ascii="GHEA Grapalat" w:hAnsi="GHEA Grapalat" w:cs="Sylfaen"/>
          <w:b/>
          <w:sz w:val="24"/>
          <w:szCs w:val="24"/>
        </w:rPr>
        <w:br/>
      </w:r>
      <w:r w:rsidRPr="003708D0">
        <w:rPr>
          <w:rFonts w:ascii="GHEA Grapalat" w:hAnsi="GHEA Grapalat"/>
          <w:b/>
          <w:sz w:val="24"/>
          <w:szCs w:val="24"/>
        </w:rPr>
        <w:t>под кодом "</w:t>
      </w:r>
      <w:r w:rsidR="00244E20" w:rsidRPr="003708D0">
        <w:rPr>
          <w:rFonts w:ascii="GHEA Grapalat" w:hAnsi="GHEA Grapalat"/>
          <w:b/>
          <w:sz w:val="24"/>
        </w:rPr>
        <w:t xml:space="preserve"> </w:t>
      </w:r>
      <w:r w:rsidR="004D20FC">
        <w:rPr>
          <w:rFonts w:ascii="GHEA Grapalat" w:hAnsi="GHEA Grapalat"/>
          <w:b/>
          <w:sz w:val="24"/>
        </w:rPr>
        <w:t>BGO-GHAPDZB-03/2026</w:t>
      </w:r>
      <w:r w:rsidRPr="003708D0">
        <w:rPr>
          <w:rFonts w:ascii="GHEA Grapalat" w:hAnsi="GHEA Grapalat"/>
          <w:b/>
          <w:sz w:val="24"/>
          <w:szCs w:val="24"/>
        </w:rPr>
        <w:t>"</w:t>
      </w:r>
    </w:p>
    <w:p w14:paraId="7DEF8045" w14:textId="77777777" w:rsidR="008D352C" w:rsidRPr="003708D0" w:rsidRDefault="008D352C" w:rsidP="00B46D58">
      <w:pPr>
        <w:widowControl w:val="0"/>
        <w:spacing w:after="160"/>
        <w:ind w:left="-142" w:firstLine="142"/>
        <w:jc w:val="center"/>
        <w:rPr>
          <w:rFonts w:ascii="GHEA Grapalat" w:hAnsi="GHEA Grapalat"/>
          <w:i/>
        </w:rPr>
      </w:pPr>
    </w:p>
    <w:p w14:paraId="6818DD30" w14:textId="77777777" w:rsidR="00071D1C" w:rsidRPr="003708D0" w:rsidRDefault="00071D1C" w:rsidP="00B46D58">
      <w:pPr>
        <w:widowControl w:val="0"/>
        <w:spacing w:after="160"/>
        <w:ind w:left="-142" w:firstLine="142"/>
        <w:jc w:val="center"/>
        <w:rPr>
          <w:rFonts w:ascii="GHEA Grapalat" w:hAnsi="GHEA Grapalat"/>
          <w:b/>
        </w:rPr>
      </w:pPr>
      <w:r w:rsidRPr="003708D0">
        <w:rPr>
          <w:rFonts w:ascii="GHEA Grapalat" w:hAnsi="GHEA Grapalat"/>
          <w:b/>
        </w:rPr>
        <w:t xml:space="preserve">ДОГОВОР </w:t>
      </w:r>
    </w:p>
    <w:p w14:paraId="1CEA59AC" w14:textId="77777777" w:rsidR="00071D1C" w:rsidRPr="003708D0" w:rsidRDefault="00071D1C" w:rsidP="00B46D58">
      <w:pPr>
        <w:widowControl w:val="0"/>
        <w:spacing w:after="160"/>
        <w:ind w:left="-142" w:firstLine="142"/>
        <w:jc w:val="center"/>
        <w:rPr>
          <w:rFonts w:ascii="GHEA Grapalat" w:hAnsi="GHEA Grapalat" w:cs="Times Armenian"/>
          <w:b/>
        </w:rPr>
      </w:pPr>
      <w:r w:rsidRPr="003708D0">
        <w:rPr>
          <w:rFonts w:ascii="GHEA Grapalat" w:hAnsi="GHEA Grapalat"/>
          <w:b/>
        </w:rPr>
        <w:t>ПОСТАВК</w:t>
      </w:r>
      <w:r w:rsidR="00F15CED" w:rsidRPr="003708D0">
        <w:rPr>
          <w:rFonts w:ascii="GHEA Grapalat" w:hAnsi="GHEA Grapalat"/>
          <w:b/>
        </w:rPr>
        <w:t>И ТОВАРА ДЛЯ НУЖД ГОСУДАРСТВА</w:t>
      </w:r>
    </w:p>
    <w:p w14:paraId="657EF027" w14:textId="77777777" w:rsidR="00071D1C" w:rsidRPr="003708D0" w:rsidRDefault="00071D1C" w:rsidP="00B46D58">
      <w:pPr>
        <w:widowControl w:val="0"/>
        <w:spacing w:after="160"/>
        <w:ind w:left="-142" w:firstLine="142"/>
        <w:jc w:val="center"/>
        <w:rPr>
          <w:rFonts w:ascii="GHEA Grapalat" w:hAnsi="GHEA Grapalat"/>
          <w:b/>
          <w:u w:val="single"/>
        </w:rPr>
      </w:pPr>
      <w:r w:rsidRPr="003708D0">
        <w:rPr>
          <w:rFonts w:ascii="GHEA Grapalat" w:hAnsi="GHEA Grapalat"/>
          <w:b/>
        </w:rPr>
        <w:t>№ ____________________</w:t>
      </w:r>
    </w:p>
    <w:p w14:paraId="51CFEBBF" w14:textId="77777777" w:rsidR="00071D1C" w:rsidRPr="003708D0"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708D0" w14:paraId="6434EFFF" w14:textId="77777777" w:rsidTr="00F15CED">
        <w:tc>
          <w:tcPr>
            <w:tcW w:w="4643" w:type="dxa"/>
          </w:tcPr>
          <w:p w14:paraId="3093E796" w14:textId="77777777" w:rsidR="00F15CED" w:rsidRPr="003708D0" w:rsidRDefault="00F83E0A" w:rsidP="00B46D58">
            <w:pPr>
              <w:widowControl w:val="0"/>
              <w:spacing w:after="160"/>
              <w:rPr>
                <w:rFonts w:ascii="GHEA Grapalat" w:hAnsi="GHEA Grapalat" w:cs="Sylfaen"/>
                <w:lang w:val="en-US"/>
              </w:rPr>
            </w:pPr>
            <w:r w:rsidRPr="003708D0">
              <w:rPr>
                <w:rFonts w:ascii="GHEA Grapalat" w:hAnsi="GHEA Grapalat"/>
                <w:lang w:val="en-US"/>
              </w:rPr>
              <w:tab/>
            </w:r>
            <w:r w:rsidR="00F15CED" w:rsidRPr="003708D0">
              <w:rPr>
                <w:rFonts w:ascii="GHEA Grapalat" w:hAnsi="GHEA Grapalat"/>
              </w:rPr>
              <w:t>г</w:t>
            </w:r>
          </w:p>
        </w:tc>
        <w:tc>
          <w:tcPr>
            <w:tcW w:w="4643" w:type="dxa"/>
          </w:tcPr>
          <w:p w14:paraId="3528403B" w14:textId="77777777" w:rsidR="00F15CED" w:rsidRPr="003708D0" w:rsidRDefault="00F15CED" w:rsidP="00B46D58">
            <w:pPr>
              <w:widowControl w:val="0"/>
              <w:spacing w:after="160"/>
              <w:jc w:val="right"/>
              <w:rPr>
                <w:rFonts w:ascii="GHEA Grapalat" w:hAnsi="GHEA Grapalat" w:cs="Sylfaen"/>
                <w:lang w:val="en-US"/>
              </w:rPr>
            </w:pPr>
            <w:r w:rsidRPr="003708D0">
              <w:rPr>
                <w:rFonts w:ascii="GHEA Grapalat" w:hAnsi="GHEA Grapalat"/>
              </w:rPr>
              <w:t>"</w:t>
            </w:r>
            <w:r w:rsidR="00F83E0A" w:rsidRPr="003708D0">
              <w:rPr>
                <w:rFonts w:ascii="GHEA Grapalat" w:hAnsi="GHEA Grapalat"/>
                <w:lang w:val="en-US"/>
              </w:rPr>
              <w:tab/>
            </w:r>
            <w:r w:rsidRPr="003708D0">
              <w:rPr>
                <w:rFonts w:ascii="GHEA Grapalat" w:hAnsi="GHEA Grapalat"/>
              </w:rPr>
              <w:t xml:space="preserve">" </w:t>
            </w:r>
            <w:r w:rsidR="00F83E0A" w:rsidRPr="003708D0">
              <w:rPr>
                <w:rFonts w:ascii="GHEA Grapalat" w:hAnsi="GHEA Grapalat"/>
                <w:lang w:val="en-US"/>
              </w:rPr>
              <w:tab/>
            </w:r>
            <w:r w:rsidRPr="003708D0">
              <w:rPr>
                <w:rFonts w:ascii="GHEA Grapalat" w:hAnsi="GHEA Grapalat"/>
                <w:lang w:val="en-US"/>
              </w:rPr>
              <w:t xml:space="preserve"> </w:t>
            </w:r>
            <w:r w:rsidRPr="003708D0">
              <w:rPr>
                <w:rFonts w:ascii="GHEA Grapalat" w:hAnsi="GHEA Grapalat"/>
              </w:rPr>
              <w:t>20</w:t>
            </w:r>
            <w:r w:rsidR="00F83E0A" w:rsidRPr="003708D0">
              <w:rPr>
                <w:rFonts w:ascii="GHEA Grapalat" w:hAnsi="GHEA Grapalat"/>
                <w:lang w:val="en-US"/>
              </w:rPr>
              <w:tab/>
            </w:r>
            <w:r w:rsidRPr="003708D0">
              <w:rPr>
                <w:rFonts w:ascii="GHEA Grapalat" w:hAnsi="GHEA Grapalat"/>
              </w:rPr>
              <w:t>г.</w:t>
            </w:r>
          </w:p>
        </w:tc>
      </w:tr>
    </w:tbl>
    <w:p w14:paraId="5DE7FE4C" w14:textId="77777777" w:rsidR="00071D1C" w:rsidRPr="003708D0" w:rsidRDefault="00071D1C" w:rsidP="00B46D58">
      <w:pPr>
        <w:widowControl w:val="0"/>
        <w:tabs>
          <w:tab w:val="left" w:pos="720"/>
          <w:tab w:val="left" w:pos="1440"/>
          <w:tab w:val="left" w:pos="8865"/>
        </w:tabs>
        <w:spacing w:after="160"/>
        <w:jc w:val="center"/>
        <w:rPr>
          <w:rFonts w:ascii="GHEA Grapalat" w:hAnsi="GHEA Grapalat" w:cs="Sylfaen"/>
        </w:rPr>
      </w:pPr>
    </w:p>
    <w:p w14:paraId="2813A2B2" w14:textId="77777777" w:rsidR="00071D1C" w:rsidRPr="003708D0" w:rsidRDefault="006B3AE3" w:rsidP="00B46D58">
      <w:pPr>
        <w:widowControl w:val="0"/>
        <w:spacing w:after="160"/>
        <w:jc w:val="both"/>
        <w:rPr>
          <w:rFonts w:ascii="GHEA Grapalat" w:hAnsi="GHEA Grapalat"/>
        </w:rPr>
      </w:pPr>
      <w:r w:rsidRPr="003708D0">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3708D0">
        <w:rPr>
          <w:rFonts w:ascii="GHEA Grapalat" w:hAnsi="GHEA Grapalat"/>
        </w:rPr>
        <w:t xml:space="preserve"> </w:t>
      </w:r>
      <w:r w:rsidRPr="003708D0">
        <w:rPr>
          <w:rFonts w:ascii="GHEA Grapalat" w:hAnsi="GHEA Grapalat"/>
        </w:rPr>
        <w:t>__________________, в лице директора</w:t>
      </w:r>
      <w:r w:rsidR="00D5443D" w:rsidRPr="003708D0">
        <w:rPr>
          <w:rFonts w:ascii="GHEA Grapalat" w:hAnsi="GHEA Grapalat"/>
        </w:rPr>
        <w:t xml:space="preserve"> </w:t>
      </w:r>
      <w:r w:rsidRPr="003708D0">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4554E86" w14:textId="77777777" w:rsidR="00071D1C" w:rsidRPr="003708D0" w:rsidRDefault="00071D1C" w:rsidP="00B46D58">
      <w:pPr>
        <w:widowControl w:val="0"/>
        <w:spacing w:after="160"/>
        <w:ind w:firstLine="709"/>
        <w:jc w:val="both"/>
        <w:rPr>
          <w:rFonts w:ascii="GHEA Grapalat" w:hAnsi="GHEA Grapalat"/>
          <w:b/>
        </w:rPr>
      </w:pPr>
    </w:p>
    <w:p w14:paraId="27B22593" w14:textId="77777777" w:rsidR="00071D1C" w:rsidRPr="003708D0" w:rsidRDefault="00071D1C" w:rsidP="00B46D58">
      <w:pPr>
        <w:widowControl w:val="0"/>
        <w:spacing w:after="160"/>
        <w:jc w:val="center"/>
        <w:rPr>
          <w:rFonts w:ascii="GHEA Grapalat" w:hAnsi="GHEA Grapalat" w:cs="Times Armenian"/>
          <w:b/>
        </w:rPr>
      </w:pPr>
      <w:r w:rsidRPr="003708D0">
        <w:rPr>
          <w:rFonts w:ascii="GHEA Grapalat" w:hAnsi="GHEA Grapalat"/>
          <w:b/>
        </w:rPr>
        <w:t>1. ПРЕДМЕТ ДОГОВОРА</w:t>
      </w:r>
    </w:p>
    <w:p w14:paraId="78584966" w14:textId="77777777" w:rsidR="00071D1C" w:rsidRPr="003708D0" w:rsidRDefault="00071D1C" w:rsidP="00B46D58">
      <w:pPr>
        <w:widowControl w:val="0"/>
        <w:tabs>
          <w:tab w:val="left" w:pos="1134"/>
        </w:tabs>
        <w:spacing w:after="160"/>
        <w:ind w:firstLine="567"/>
        <w:jc w:val="both"/>
        <w:rPr>
          <w:rFonts w:ascii="GHEA Grapalat" w:hAnsi="GHEA Grapalat" w:cs="Times Armenian"/>
        </w:rPr>
      </w:pPr>
      <w:r w:rsidRPr="003708D0">
        <w:rPr>
          <w:rFonts w:ascii="GHEA Grapalat" w:hAnsi="GHEA Grapalat"/>
        </w:rPr>
        <w:t>1.1.</w:t>
      </w:r>
      <w:r w:rsidR="00F15CED" w:rsidRPr="003708D0">
        <w:rPr>
          <w:rFonts w:ascii="GHEA Grapalat" w:hAnsi="GHEA Grapalat"/>
        </w:rPr>
        <w:tab/>
      </w:r>
      <w:r w:rsidRPr="003708D0">
        <w:rPr>
          <w:rFonts w:ascii="GHEA Grapalat" w:hAnsi="GHEA Grapalat"/>
          <w:spacing w:val="6"/>
        </w:rPr>
        <w:t>Продавец обязуется в установленном настоящим Договором (далее</w:t>
      </w:r>
      <w:r w:rsidR="00F15CED" w:rsidRPr="003708D0">
        <w:rPr>
          <w:rFonts w:ascii="Courier New" w:hAnsi="Courier New" w:cs="Courier New"/>
          <w:spacing w:val="6"/>
          <w:lang w:val="en-US"/>
        </w:rPr>
        <w:t> </w:t>
      </w:r>
      <w:r w:rsidRPr="003708D0">
        <w:rPr>
          <w:rFonts w:ascii="GHEA Grapalat" w:hAnsi="GHEA Grapalat"/>
          <w:spacing w:val="6"/>
        </w:rPr>
        <w:t xml:space="preserve">— договор) </w:t>
      </w:r>
      <w:r w:rsidRPr="003708D0">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E04B574" w14:textId="77777777" w:rsidR="00071D1C" w:rsidRPr="003708D0" w:rsidRDefault="00071D1C" w:rsidP="00B46D58">
      <w:pPr>
        <w:widowControl w:val="0"/>
        <w:spacing w:after="160"/>
        <w:ind w:firstLine="709"/>
        <w:jc w:val="both"/>
        <w:rPr>
          <w:rFonts w:ascii="GHEA Grapalat" w:hAnsi="GHEA Grapalat" w:cs="Times Armenian"/>
        </w:rPr>
      </w:pPr>
    </w:p>
    <w:p w14:paraId="45B21675"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2.ПРАВА И ОБЯЗАННОСТИ СТОРОН</w:t>
      </w:r>
    </w:p>
    <w:p w14:paraId="5C144EF5"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9D71F8" w:rsidRPr="003708D0">
        <w:rPr>
          <w:rFonts w:ascii="GHEA Grapalat" w:hAnsi="GHEA Grapalat"/>
          <w:b/>
        </w:rPr>
        <w:t>1.</w:t>
      </w:r>
      <w:r w:rsidR="009D71F8" w:rsidRPr="003708D0">
        <w:rPr>
          <w:rFonts w:ascii="GHEA Grapalat" w:hAnsi="GHEA Grapalat"/>
          <w:b/>
        </w:rPr>
        <w:tab/>
      </w:r>
      <w:r w:rsidRPr="003708D0">
        <w:rPr>
          <w:rFonts w:ascii="GHEA Grapalat" w:hAnsi="GHEA Grapalat"/>
          <w:b/>
        </w:rPr>
        <w:t>Покупатель имеет право:</w:t>
      </w:r>
    </w:p>
    <w:p w14:paraId="1225FFA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Отказываться от товара в случае непоставки товара Продавцом в</w:t>
      </w:r>
      <w:r w:rsidR="005250C2" w:rsidRPr="003708D0">
        <w:rPr>
          <w:rFonts w:ascii="Courier New" w:hAnsi="Courier New" w:cs="Courier New"/>
          <w:lang w:val="en-US"/>
        </w:rPr>
        <w:t> </w:t>
      </w:r>
      <w:r w:rsidRPr="003708D0">
        <w:rPr>
          <w:rFonts w:ascii="GHEA Grapalat" w:hAnsi="GHEA Grapalat"/>
        </w:rPr>
        <w:t>установленный договором срок, если сроки поставки были нарушены более чем на _</w:t>
      </w:r>
      <w:r w:rsidR="006C700D" w:rsidRPr="003708D0">
        <w:rPr>
          <w:rFonts w:ascii="GHEA Grapalat" w:hAnsi="GHEA Grapalat"/>
        </w:rPr>
        <w:t>10</w:t>
      </w:r>
      <w:r w:rsidRPr="003708D0">
        <w:rPr>
          <w:rFonts w:ascii="GHEA Grapalat" w:hAnsi="GHEA Grapalat"/>
        </w:rPr>
        <w:t xml:space="preserve"> дней.</w:t>
      </w:r>
    </w:p>
    <w:p w14:paraId="56CD3355"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9372E48"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требовать возмещения расходов, произведенных им по причине ненадлежащего качества товара;</w:t>
      </w:r>
    </w:p>
    <w:p w14:paraId="74F730EF"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3708D0">
        <w:rPr>
          <w:rFonts w:ascii="GHEA Grapalat" w:hAnsi="GHEA Grapalat"/>
        </w:rPr>
        <w:lastRenderedPageBreak/>
        <w:t xml:space="preserve">предусмотренного пунктом 6.3 договора; </w:t>
      </w:r>
    </w:p>
    <w:p w14:paraId="4A1D242E"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в)</w:t>
      </w:r>
      <w:r w:rsidR="005250C2" w:rsidRPr="003708D0">
        <w:rPr>
          <w:rFonts w:ascii="GHEA Grapalat" w:hAnsi="GHEA Grapalat"/>
        </w:rPr>
        <w:tab/>
      </w:r>
      <w:r w:rsidRPr="003708D0">
        <w:rPr>
          <w:rFonts w:ascii="GHEA Grapalat" w:hAnsi="GHEA Grapalat"/>
        </w:rPr>
        <w:t>отказываться от исполнения договора и требовать возврата уплаченной за товар суммы.</w:t>
      </w:r>
    </w:p>
    <w:p w14:paraId="5B01CD27"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 xml:space="preserve">Если передан товар в количестве меньше оговоренного в договоре, то: </w:t>
      </w:r>
    </w:p>
    <w:p w14:paraId="6F284634"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требовать восполнения недопереданного количества</w:t>
      </w:r>
      <w:r w:rsidR="00AA7117" w:rsidRPr="003708D0">
        <w:rPr>
          <w:rFonts w:ascii="GHEA Grapalat" w:hAnsi="GHEA Grapalat"/>
        </w:rPr>
        <w:t xml:space="preserve"> </w:t>
      </w:r>
      <w:r w:rsidRPr="003708D0">
        <w:rPr>
          <w:rFonts w:ascii="GHEA Grapalat" w:hAnsi="GHEA Grapalat"/>
        </w:rPr>
        <w:t>товара;</w:t>
      </w:r>
    </w:p>
    <w:p w14:paraId="771A2E73"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274F1D4"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2.1.4</w:t>
      </w:r>
      <w:r w:rsidR="005250C2" w:rsidRPr="003708D0">
        <w:rPr>
          <w:rFonts w:ascii="GHEA Grapalat" w:hAnsi="GHEA Grapalat"/>
        </w:rPr>
        <w:t>.</w:t>
      </w:r>
      <w:r w:rsidR="005250C2" w:rsidRPr="003708D0">
        <w:rPr>
          <w:rFonts w:ascii="GHEA Grapalat" w:hAnsi="GHEA Grapalat"/>
        </w:rPr>
        <w:tab/>
      </w:r>
      <w:r w:rsidRPr="003708D0">
        <w:rPr>
          <w:rFonts w:ascii="GHEA Grapalat" w:hAnsi="GHEA Grapalat"/>
        </w:rPr>
        <w:t>Если передан товар с нарушением условия его вида, по своему усмотрению:</w:t>
      </w:r>
    </w:p>
    <w:p w14:paraId="1B6E3C31"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принимать товар, соответствующий условию относительно его вида, и отказываться от остальных товаров;</w:t>
      </w:r>
    </w:p>
    <w:p w14:paraId="6F07E609"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D10D6FD"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в)</w:t>
      </w:r>
      <w:r w:rsidR="005250C2" w:rsidRPr="003708D0">
        <w:rPr>
          <w:rFonts w:ascii="GHEA Grapalat" w:hAnsi="GHEA Grapalat"/>
        </w:rPr>
        <w:tab/>
      </w:r>
      <w:r w:rsidRPr="003708D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708D0">
        <w:rPr>
          <w:rFonts w:ascii="Courier New" w:hAnsi="Courier New" w:cs="Courier New"/>
          <w:lang w:val="en-US"/>
        </w:rPr>
        <w:t> </w:t>
      </w:r>
      <w:r w:rsidRPr="003708D0">
        <w:rPr>
          <w:rFonts w:ascii="GHEA Grapalat" w:hAnsi="GHEA Grapalat"/>
        </w:rPr>
        <w:t>виду.</w:t>
      </w:r>
    </w:p>
    <w:p w14:paraId="2A147B28" w14:textId="77777777" w:rsidR="009E45F3"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EC57FCD"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Требовать у Продавца возмещения убытков, если Покупатель в</w:t>
      </w:r>
      <w:r w:rsidR="005250C2" w:rsidRPr="003708D0">
        <w:rPr>
          <w:rFonts w:ascii="Courier New" w:hAnsi="Courier New" w:cs="Courier New"/>
          <w:lang w:val="en-US"/>
        </w:rPr>
        <w:t> </w:t>
      </w:r>
      <w:r w:rsidRPr="003708D0">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9C4C63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CF63294"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2.1.7.</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Нарушение договора Продавцом считается существенным, если:</w:t>
      </w:r>
    </w:p>
    <w:p w14:paraId="0BFF53DA"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был поставлен товар ненадлежащего качества, который не может быть заменен в приемлемый для Покупателя срок;</w:t>
      </w:r>
    </w:p>
    <w:p w14:paraId="5D407DE1"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сроки поставки товара нарушены более чем на </w:t>
      </w:r>
      <w:r w:rsidR="006C700D" w:rsidRPr="003708D0">
        <w:rPr>
          <w:rFonts w:ascii="GHEA Grapalat" w:hAnsi="GHEA Grapalat"/>
        </w:rPr>
        <w:t>10</w:t>
      </w:r>
      <w:r w:rsidRPr="003708D0">
        <w:rPr>
          <w:rFonts w:ascii="GHEA Grapalat" w:hAnsi="GHEA Grapalat"/>
        </w:rPr>
        <w:t xml:space="preserve"> дней;</w:t>
      </w:r>
    </w:p>
    <w:p w14:paraId="0E29F69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Осматривать товар и незамедлительно уведомлять Продавца о</w:t>
      </w:r>
      <w:r w:rsidR="005250C2" w:rsidRPr="003708D0">
        <w:rPr>
          <w:rFonts w:ascii="Courier New" w:hAnsi="Courier New" w:cs="Courier New"/>
          <w:lang w:val="en-US"/>
        </w:rPr>
        <w:t> </w:t>
      </w:r>
      <w:r w:rsidRPr="003708D0">
        <w:rPr>
          <w:rFonts w:ascii="GHEA Grapalat" w:hAnsi="GHEA Grapalat"/>
        </w:rPr>
        <w:t>выявленных дефектах.</w:t>
      </w:r>
    </w:p>
    <w:p w14:paraId="7AE6784A"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9D71F8" w:rsidRPr="003708D0">
        <w:rPr>
          <w:rFonts w:ascii="GHEA Grapalat" w:hAnsi="GHEA Grapalat"/>
          <w:b/>
        </w:rPr>
        <w:t>2.</w:t>
      </w:r>
      <w:r w:rsidR="009D71F8" w:rsidRPr="003708D0">
        <w:rPr>
          <w:rFonts w:ascii="GHEA Grapalat" w:hAnsi="GHEA Grapalat"/>
          <w:b/>
        </w:rPr>
        <w:tab/>
      </w:r>
      <w:r w:rsidRPr="003708D0">
        <w:rPr>
          <w:rFonts w:ascii="GHEA Grapalat" w:hAnsi="GHEA Grapalat"/>
          <w:b/>
        </w:rPr>
        <w:t>Покупатель обязан:</w:t>
      </w:r>
    </w:p>
    <w:p w14:paraId="76A1A2DE"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2.2.</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Выполнять все необходимые действия, обеспечивающие прием товара, поставленного в соответствии с договором.</w:t>
      </w:r>
    </w:p>
    <w:p w14:paraId="31F225B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19ED70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5ACA5DA"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636267" w14:textId="77777777" w:rsidR="00C45B20"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EC2EAD2" w14:textId="77777777" w:rsidR="00071D1C" w:rsidRPr="003708D0" w:rsidRDefault="00071D1C" w:rsidP="00B46D58">
      <w:pPr>
        <w:widowControl w:val="0"/>
        <w:tabs>
          <w:tab w:val="left" w:pos="1276"/>
        </w:tabs>
        <w:spacing w:after="160"/>
        <w:ind w:firstLine="567"/>
        <w:jc w:val="both"/>
        <w:rPr>
          <w:rFonts w:ascii="GHEA Grapalat" w:hAnsi="GHEA Grapalat"/>
          <w:b/>
        </w:rPr>
      </w:pPr>
      <w:r w:rsidRPr="003708D0">
        <w:rPr>
          <w:rFonts w:ascii="GHEA Grapalat" w:hAnsi="GHEA Grapalat"/>
          <w:b/>
        </w:rPr>
        <w:t>2.</w:t>
      </w:r>
      <w:r w:rsidR="005B2A24" w:rsidRPr="003708D0">
        <w:rPr>
          <w:rFonts w:ascii="GHEA Grapalat" w:hAnsi="GHEA Grapalat"/>
          <w:b/>
        </w:rPr>
        <w:t>3.</w:t>
      </w:r>
      <w:r w:rsidR="005B2A24" w:rsidRPr="003708D0">
        <w:rPr>
          <w:rFonts w:ascii="GHEA Grapalat" w:hAnsi="GHEA Grapalat"/>
          <w:b/>
        </w:rPr>
        <w:tab/>
      </w:r>
      <w:r w:rsidRPr="003708D0">
        <w:rPr>
          <w:rFonts w:ascii="GHEA Grapalat" w:hAnsi="GHEA Grapalat"/>
          <w:b/>
        </w:rPr>
        <w:t>Продавец имеет право:</w:t>
      </w:r>
    </w:p>
    <w:p w14:paraId="46B77F9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8A67CBB"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60BC03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BDAC7BE" w14:textId="77777777" w:rsidR="00071D1C" w:rsidRPr="003708D0" w:rsidRDefault="00071D1C" w:rsidP="00B46D58">
      <w:pPr>
        <w:widowControl w:val="0"/>
        <w:tabs>
          <w:tab w:val="left" w:pos="1560"/>
        </w:tabs>
        <w:spacing w:after="160"/>
        <w:ind w:firstLine="567"/>
        <w:jc w:val="both"/>
        <w:rPr>
          <w:rFonts w:ascii="GHEA Grapalat" w:hAnsi="GHEA Grapalat"/>
        </w:rPr>
      </w:pPr>
      <w:r w:rsidRPr="003708D0">
        <w:rPr>
          <w:rFonts w:ascii="GHEA Grapalat" w:hAnsi="GHEA Grapalat"/>
        </w:rPr>
        <w:t>2.3.3.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Нарушение договора Покупателем считается существенным, если сроки оплаты товара нарушены неоднократно.</w:t>
      </w:r>
    </w:p>
    <w:p w14:paraId="532D86E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Досрочно поставля</w:t>
      </w:r>
      <w:r w:rsidR="00C45B20" w:rsidRPr="003708D0">
        <w:rPr>
          <w:rFonts w:ascii="GHEA Grapalat" w:hAnsi="GHEA Grapalat"/>
        </w:rPr>
        <w:t>ть товар с согласия Покупателя.</w:t>
      </w:r>
    </w:p>
    <w:p w14:paraId="149E6089"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552934" w:rsidRPr="003708D0">
        <w:rPr>
          <w:rFonts w:ascii="GHEA Grapalat" w:hAnsi="GHEA Grapalat"/>
          <w:b/>
        </w:rPr>
        <w:t>4.</w:t>
      </w:r>
      <w:r w:rsidR="00552934" w:rsidRPr="003708D0">
        <w:rPr>
          <w:rFonts w:ascii="GHEA Grapalat" w:hAnsi="GHEA Grapalat"/>
          <w:b/>
        </w:rPr>
        <w:tab/>
      </w:r>
      <w:r w:rsidRPr="003708D0">
        <w:rPr>
          <w:rFonts w:ascii="GHEA Grapalat" w:hAnsi="GHEA Grapalat"/>
          <w:b/>
        </w:rPr>
        <w:t>Продавец обязан:</w:t>
      </w:r>
    </w:p>
    <w:p w14:paraId="1AEA15DA"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Передавать товар Покупателю в порядке, объемах, сроки и по адресу, предусмотренные договором.</w:t>
      </w:r>
    </w:p>
    <w:p w14:paraId="21551ADF"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Обеспечивать поставку товара в соответствии с подпунктом б) пункта 2.1.2 и (или) пунктом 2.1.5 договора в ус</w:t>
      </w:r>
      <w:r w:rsidR="00C45B20" w:rsidRPr="003708D0">
        <w:rPr>
          <w:rFonts w:ascii="GHEA Grapalat" w:hAnsi="GHEA Grapalat"/>
        </w:rPr>
        <w:t>тановленные Покупателем сроки.</w:t>
      </w:r>
    </w:p>
    <w:p w14:paraId="58F4AC3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Передавать Покупателю товар, свободный от прав третьих лиц.</w:t>
      </w:r>
    </w:p>
    <w:p w14:paraId="3D7F6D3B"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Передавать Покупателю товар предусмотренного</w:t>
      </w:r>
      <w:r w:rsidR="00AA7117" w:rsidRPr="003708D0">
        <w:rPr>
          <w:rFonts w:ascii="GHEA Grapalat" w:hAnsi="GHEA Grapalat"/>
        </w:rPr>
        <w:t xml:space="preserve"> </w:t>
      </w:r>
      <w:r w:rsidRPr="003708D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C8E5390"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2.4.</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В случае допущения недопоставки, в установленном договором порядке восполнять недопоставку.</w:t>
      </w:r>
    </w:p>
    <w:p w14:paraId="5B28A110"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0B7D647"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В предусмотренных договором случаях уплачивать предусмотренные пунктами 6.2 и 6.3 договора пеню и штраф.</w:t>
      </w:r>
    </w:p>
    <w:p w14:paraId="67A4381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6E15CD" w:rsidRPr="003708D0">
        <w:rPr>
          <w:rFonts w:ascii="GHEA Grapalat" w:hAnsi="GHEA Grapalat"/>
        </w:rPr>
        <w:t>9.</w:t>
      </w:r>
      <w:r w:rsidR="006E15CD" w:rsidRPr="003708D0">
        <w:rPr>
          <w:rFonts w:ascii="GHEA Grapalat" w:hAnsi="GHEA Grapalat"/>
        </w:rPr>
        <w:tab/>
      </w:r>
      <w:r w:rsidRPr="003708D0">
        <w:rPr>
          <w:rFonts w:ascii="GHEA Grapalat" w:hAnsi="GHEA Grapalat"/>
        </w:rPr>
        <w:t>Передавать Покупателю принадлежности товара и соответствующие документы.</w:t>
      </w:r>
    </w:p>
    <w:p w14:paraId="22096D9B"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2.4.1</w:t>
      </w:r>
      <w:r w:rsidR="006E15CD" w:rsidRPr="003708D0">
        <w:rPr>
          <w:rFonts w:ascii="GHEA Grapalat" w:hAnsi="GHEA Grapalat"/>
        </w:rPr>
        <w:t>0.</w:t>
      </w:r>
      <w:r w:rsidR="006E15CD" w:rsidRPr="003708D0">
        <w:rPr>
          <w:rFonts w:ascii="GHEA Grapalat" w:hAnsi="GHEA Grapalat"/>
        </w:rPr>
        <w:tab/>
      </w:r>
      <w:r w:rsidRPr="003708D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EBE8835" w14:textId="77777777" w:rsidR="00C45B20" w:rsidRPr="003708D0" w:rsidRDefault="00071D1C" w:rsidP="00011CB9">
      <w:pPr>
        <w:widowControl w:val="0"/>
        <w:tabs>
          <w:tab w:val="left" w:pos="1418"/>
        </w:tabs>
        <w:spacing w:after="160"/>
        <w:ind w:firstLine="567"/>
        <w:jc w:val="both"/>
        <w:rPr>
          <w:rFonts w:ascii="GHEA Grapalat" w:hAnsi="GHEA Grapalat"/>
        </w:rPr>
      </w:pPr>
      <w:r w:rsidRPr="003708D0">
        <w:rPr>
          <w:rFonts w:ascii="GHEA Grapalat" w:hAnsi="GHEA Grapalat"/>
        </w:rPr>
        <w:t>2.4.1</w:t>
      </w:r>
      <w:r w:rsidR="009D71F8" w:rsidRPr="003708D0">
        <w:rPr>
          <w:rFonts w:ascii="GHEA Grapalat" w:hAnsi="GHEA Grapalat"/>
        </w:rPr>
        <w:t>1.</w:t>
      </w:r>
      <w:r w:rsidR="009D71F8" w:rsidRPr="003708D0">
        <w:rPr>
          <w:rFonts w:ascii="GHEA Grapalat" w:hAnsi="GHEA Grapalat"/>
        </w:rPr>
        <w:tab/>
      </w:r>
      <w:r w:rsidR="00011CB9" w:rsidRPr="003708D0">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E7C3C3C"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3. ЦЕНА ДОГОВОРА И ПОРЯДОК ОПЛАТЫ</w:t>
      </w:r>
    </w:p>
    <w:p w14:paraId="0F1FA19E"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Цена договора составляет ________</w:t>
      </w:r>
      <w:r w:rsidR="00C45B20" w:rsidRPr="003708D0">
        <w:rPr>
          <w:rFonts w:ascii="GHEA Grapalat" w:hAnsi="GHEA Grapalat"/>
        </w:rPr>
        <w:t>_____</w:t>
      </w:r>
      <w:r w:rsidRPr="003708D0">
        <w:rPr>
          <w:rFonts w:ascii="GHEA Grapalat" w:hAnsi="GHEA Grapalat"/>
        </w:rPr>
        <w:t>________ драмов Республики Армения, включая НДС</w:t>
      </w:r>
      <w:r w:rsidR="00D043FA" w:rsidRPr="003708D0">
        <w:rPr>
          <w:rStyle w:val="FootnoteReference"/>
          <w:rFonts w:ascii="GHEA Grapalat" w:hAnsi="GHEA Grapalat"/>
        </w:rPr>
        <w:footnoteReference w:customMarkFollows="1" w:id="10"/>
        <w:t>17</w:t>
      </w:r>
      <w:r w:rsidRPr="003708D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B87D961"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Цена поставки товара стабильна, и Продавец не вправе требовать увеличения, а Покупатель — снижения этой цены.</w:t>
      </w:r>
    </w:p>
    <w:p w14:paraId="35AB33CF"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3.</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Покупатель перечи</w:t>
      </w:r>
      <w:r w:rsidR="00C45B20" w:rsidRPr="003708D0">
        <w:rPr>
          <w:rFonts w:ascii="GHEA Grapalat" w:hAnsi="GHEA Grapalat"/>
        </w:rPr>
        <w:t>сляет сумму в размере до ______</w:t>
      </w:r>
      <w:r w:rsidRPr="003708D0">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708D0">
        <w:rPr>
          <w:rFonts w:ascii="GHEA Grapalat" w:hAnsi="GHEA Grapalat"/>
        </w:rPr>
        <w:t xml:space="preserve">При этом до полного погашения предоплаты платежи </w:t>
      </w:r>
      <w:r w:rsidR="00EC00EF" w:rsidRPr="003708D0">
        <w:rPr>
          <w:rFonts w:ascii="GHEA Grapalat" w:hAnsi="GHEA Grapalat"/>
        </w:rPr>
        <w:t>Продавцу</w:t>
      </w:r>
      <w:r w:rsidR="0072587C" w:rsidRPr="003708D0">
        <w:rPr>
          <w:rFonts w:ascii="GHEA Grapalat" w:hAnsi="GHEA Grapalat"/>
        </w:rPr>
        <w:t xml:space="preserve"> не производятся.</w:t>
      </w:r>
      <w:r w:rsidR="003C61D5" w:rsidRPr="003708D0">
        <w:rPr>
          <w:rStyle w:val="FootnoteReference"/>
          <w:rFonts w:ascii="GHEA Grapalat" w:hAnsi="GHEA Grapalat"/>
        </w:rPr>
        <w:footnoteReference w:customMarkFollows="1" w:id="11"/>
        <w:t>18</w:t>
      </w:r>
      <w:r w:rsidR="00C45B20" w:rsidRPr="003708D0">
        <w:rPr>
          <w:rFonts w:ascii="GHEA Grapalat" w:hAnsi="GHEA Grapalat"/>
        </w:rPr>
        <w:t>.</w:t>
      </w:r>
    </w:p>
    <w:p w14:paraId="03EF5050" w14:textId="77777777" w:rsidR="00071D1C" w:rsidRPr="003708D0" w:rsidRDefault="00071D1C" w:rsidP="00B46D58">
      <w:pPr>
        <w:widowControl w:val="0"/>
        <w:tabs>
          <w:tab w:val="left" w:pos="1134"/>
        </w:tabs>
        <w:spacing w:after="160"/>
        <w:ind w:firstLine="567"/>
        <w:jc w:val="both"/>
        <w:rPr>
          <w:rFonts w:ascii="GHEA Grapalat" w:hAnsi="GHEA Grapalat"/>
          <w:lang w:val="hy-AM"/>
        </w:rPr>
      </w:pPr>
      <w:r w:rsidRPr="003708D0">
        <w:rPr>
          <w:rFonts w:ascii="GHEA Grapalat" w:hAnsi="GHEA Grapalat"/>
        </w:rPr>
        <w:lastRenderedPageBreak/>
        <w:t>3.</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708D0">
        <w:rPr>
          <w:rFonts w:ascii="Courier New" w:hAnsi="Courier New" w:cs="Courier New"/>
          <w:lang w:val="en-US"/>
        </w:rPr>
        <w:t> </w:t>
      </w:r>
      <w:r w:rsidRPr="003708D0">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3708D0">
        <w:rPr>
          <w:rFonts w:ascii="GHEA Grapalat" w:hAnsi="GHEA Grapalat"/>
        </w:rPr>
        <w:t>в течение месяцев, предусмотренных</w:t>
      </w:r>
      <w:r w:rsidR="0044370A" w:rsidRPr="003708D0" w:rsidDel="0044370A">
        <w:rPr>
          <w:rFonts w:ascii="GHEA Grapalat" w:hAnsi="GHEA Grapalat"/>
        </w:rPr>
        <w:t xml:space="preserve"> </w:t>
      </w:r>
      <w:r w:rsidRPr="003708D0">
        <w:rPr>
          <w:rFonts w:ascii="GHEA Grapalat" w:hAnsi="GHEA Grapalat"/>
        </w:rPr>
        <w:t>графиком оплаты договора (Приложение № 2, но</w:t>
      </w:r>
      <w:r w:rsidR="00C45B20" w:rsidRPr="003708D0">
        <w:rPr>
          <w:rFonts w:ascii="Courier New" w:hAnsi="Courier New" w:cs="Courier New"/>
          <w:lang w:val="en-US"/>
        </w:rPr>
        <w:t> </w:t>
      </w:r>
      <w:r w:rsidRPr="003708D0">
        <w:rPr>
          <w:rFonts w:ascii="GHEA Grapalat" w:hAnsi="GHEA Grapalat"/>
        </w:rPr>
        <w:t xml:space="preserve">не позднее чем до </w:t>
      </w:r>
      <w:r w:rsidR="001762F4" w:rsidRPr="003708D0">
        <w:rPr>
          <w:rFonts w:ascii="GHEA Grapalat" w:hAnsi="GHEA Grapalat"/>
        </w:rPr>
        <w:t xml:space="preserve"> ---</w:t>
      </w:r>
      <w:r w:rsidR="0044370A" w:rsidRPr="003708D0">
        <w:rPr>
          <w:rFonts w:ascii="GHEA Grapalat" w:hAnsi="GHEA Grapalat"/>
        </w:rPr>
        <w:t>ого</w:t>
      </w:r>
      <w:r w:rsidR="0044370A" w:rsidRPr="003708D0">
        <w:rPr>
          <w:rFonts w:ascii="GHEA Grapalat" w:hAnsi="GHEA Grapalat"/>
          <w:lang w:val="hy-AM"/>
        </w:rPr>
        <w:t xml:space="preserve"> </w:t>
      </w:r>
      <w:r w:rsidRPr="003708D0">
        <w:rPr>
          <w:rFonts w:ascii="GHEA Grapalat" w:hAnsi="GHEA Grapalat"/>
        </w:rPr>
        <w:t xml:space="preserve">декабря данного года. </w:t>
      </w:r>
    </w:p>
    <w:p w14:paraId="0EE8C4D0" w14:textId="77777777" w:rsidR="00232E31" w:rsidRPr="003708D0" w:rsidRDefault="00232E31" w:rsidP="00B46D58">
      <w:pPr>
        <w:widowControl w:val="0"/>
        <w:tabs>
          <w:tab w:val="left" w:pos="1134"/>
        </w:tabs>
        <w:spacing w:after="160"/>
        <w:ind w:firstLine="567"/>
        <w:jc w:val="both"/>
        <w:rPr>
          <w:rFonts w:ascii="GHEA Grapalat" w:hAnsi="GHEA Grapalat"/>
          <w:lang w:val="hy-AM"/>
        </w:rPr>
      </w:pPr>
      <w:r w:rsidRPr="003708D0">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708D0">
        <w:rPr>
          <w:rFonts w:ascii="GHEA Grapalat" w:hAnsi="GHEA Grapalat"/>
          <w:vertAlign w:val="superscript"/>
          <w:lang w:val="hy-AM"/>
        </w:rPr>
        <w:t>17,1</w:t>
      </w:r>
      <w:r w:rsidRPr="003708D0">
        <w:rPr>
          <w:rFonts w:ascii="GHEA Grapalat" w:hAnsi="GHEA Grapalat"/>
          <w:lang w:val="hy-AM"/>
        </w:rPr>
        <w:t>.</w:t>
      </w:r>
    </w:p>
    <w:p w14:paraId="12D31870" w14:textId="77777777" w:rsidR="00071D1C" w:rsidRPr="003708D0" w:rsidRDefault="00071D1C" w:rsidP="00B46D58">
      <w:pPr>
        <w:widowControl w:val="0"/>
        <w:spacing w:after="160"/>
        <w:ind w:firstLine="720"/>
        <w:jc w:val="both"/>
        <w:rPr>
          <w:rFonts w:ascii="GHEA Grapalat" w:hAnsi="GHEA Grapalat" w:cs="Sylfaen"/>
          <w:i/>
          <w:u w:val="single"/>
          <w:lang w:val="hy-AM"/>
        </w:rPr>
      </w:pPr>
    </w:p>
    <w:p w14:paraId="475D2EFE"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4. КАЧЕСТВО И ГАРАНТИЯ ТОВАРА</w:t>
      </w:r>
    </w:p>
    <w:p w14:paraId="5CE0A9DA"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4.</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Продавец гарантирует соответствие качества поставленного товара требованиям государственного стандарта.</w:t>
      </w:r>
    </w:p>
    <w:p w14:paraId="31E0F965" w14:textId="77777777" w:rsidR="009E45F3"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4.</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Для товаров, являющихся основным средством, гарантийным сроком устанавливается _____</w:t>
      </w:r>
      <w:r w:rsidR="00C45B20" w:rsidRPr="003708D0">
        <w:rPr>
          <w:rFonts w:ascii="GHEA Grapalat" w:hAnsi="GHEA Grapalat"/>
        </w:rPr>
        <w:t>________</w:t>
      </w:r>
      <w:r w:rsidRPr="003708D0">
        <w:rPr>
          <w:rFonts w:ascii="GHEA Grapalat" w:hAnsi="GHEA Grapalat"/>
        </w:rPr>
        <w:t>___ календарных дней со дня, следующего за днем принятия товара Покупателем.</w:t>
      </w:r>
      <w:r w:rsidR="00AA7117" w:rsidRPr="003708D0">
        <w:rPr>
          <w:rFonts w:ascii="GHEA Grapalat" w:hAnsi="GHEA Grapalat"/>
        </w:rPr>
        <w:t xml:space="preserve"> </w:t>
      </w:r>
      <w:r w:rsidRPr="003708D0">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708D0">
        <w:rPr>
          <w:rStyle w:val="FootnoteReference"/>
          <w:rFonts w:ascii="GHEA Grapalat" w:hAnsi="GHEA Grapalat"/>
        </w:rPr>
        <w:footnoteReference w:customMarkFollows="1" w:id="12"/>
        <w:t>19</w:t>
      </w:r>
      <w:r w:rsidRPr="003708D0">
        <w:rPr>
          <w:rFonts w:ascii="GHEA Grapalat" w:hAnsi="GHEA Grapalat"/>
        </w:rPr>
        <w:t>.</w:t>
      </w:r>
    </w:p>
    <w:p w14:paraId="1ECC726F" w14:textId="77777777" w:rsidR="009E45F3" w:rsidRPr="003708D0" w:rsidRDefault="009E45F3" w:rsidP="00B46D58">
      <w:pPr>
        <w:widowControl w:val="0"/>
        <w:spacing w:after="160"/>
        <w:jc w:val="center"/>
        <w:rPr>
          <w:rFonts w:ascii="GHEA Grapalat" w:hAnsi="GHEA Grapalat"/>
          <w:b/>
        </w:rPr>
      </w:pPr>
      <w:r w:rsidRPr="003708D0">
        <w:rPr>
          <w:rFonts w:ascii="GHEA Grapalat" w:hAnsi="GHEA Grapalat"/>
          <w:b/>
        </w:rPr>
        <w:t>5. ПЕРЕДАЧА И ПРИЕМ ТОВАРА</w:t>
      </w:r>
    </w:p>
    <w:p w14:paraId="244EBE87" w14:textId="77777777" w:rsidR="009E45F3" w:rsidRPr="003708D0" w:rsidRDefault="009E45F3" w:rsidP="00B46D58">
      <w:pPr>
        <w:widowControl w:val="0"/>
        <w:tabs>
          <w:tab w:val="left" w:pos="1134"/>
        </w:tabs>
        <w:spacing w:after="160"/>
        <w:ind w:firstLine="567"/>
        <w:jc w:val="both"/>
        <w:rPr>
          <w:rFonts w:ascii="GHEA Grapalat" w:hAnsi="GHEA Grapalat"/>
        </w:rPr>
      </w:pPr>
      <w:r w:rsidRPr="003708D0">
        <w:rPr>
          <w:rFonts w:ascii="GHEA Grapalat" w:hAnsi="GHEA Grapalat"/>
        </w:rPr>
        <w:t>5.</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708D0">
        <w:rPr>
          <w:rFonts w:ascii="GHEA Grapalat" w:hAnsi="GHEA Grapalat"/>
        </w:rPr>
        <w:t>ием даты составления документа.</w:t>
      </w:r>
    </w:p>
    <w:p w14:paraId="7BF00F57" w14:textId="77777777" w:rsidR="00CE1E11" w:rsidRPr="003708D0" w:rsidRDefault="00CE1E11" w:rsidP="00CE1E11">
      <w:pPr>
        <w:widowControl w:val="0"/>
        <w:spacing w:after="160"/>
        <w:ind w:firstLine="567"/>
        <w:jc w:val="both"/>
        <w:rPr>
          <w:rFonts w:ascii="GHEA Grapalat" w:hAnsi="GHEA Grapalat" w:cs="Sylfaen"/>
        </w:rPr>
      </w:pPr>
      <w:r w:rsidRPr="003708D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438975B1" w14:textId="77777777" w:rsidR="001E4776" w:rsidRPr="003708D0" w:rsidRDefault="001E4776" w:rsidP="00CE1E11">
      <w:pPr>
        <w:widowControl w:val="0"/>
        <w:tabs>
          <w:tab w:val="left" w:pos="1134"/>
        </w:tabs>
        <w:spacing w:after="160"/>
        <w:ind w:firstLine="567"/>
        <w:jc w:val="both"/>
        <w:rPr>
          <w:rFonts w:ascii="GHEA Grapalat" w:hAnsi="GHEA Grapalat" w:cs="Sylfaen"/>
        </w:rPr>
      </w:pPr>
      <w:r w:rsidRPr="003708D0">
        <w:rPr>
          <w:rFonts w:ascii="GHEA Grapalat" w:hAnsi="GHEA Grapalat"/>
        </w:rPr>
        <w:t>5.2.</w:t>
      </w:r>
      <w:r w:rsidRPr="003708D0">
        <w:rPr>
          <w:rFonts w:ascii="GHEA Grapalat" w:hAnsi="GHEA Grapalat"/>
        </w:rPr>
        <w:tab/>
        <w:t xml:space="preserve">Акт приема-передачи подписывается, если поставленный товар </w:t>
      </w:r>
      <w:r w:rsidRPr="003708D0">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B74CF29" w14:textId="77777777" w:rsidR="001E4776" w:rsidRPr="003708D0" w:rsidRDefault="001E4776" w:rsidP="00AA6428">
      <w:pPr>
        <w:widowControl w:val="0"/>
        <w:tabs>
          <w:tab w:val="left" w:pos="1134"/>
        </w:tabs>
        <w:spacing w:after="160"/>
        <w:ind w:firstLine="567"/>
        <w:jc w:val="both"/>
        <w:rPr>
          <w:rFonts w:ascii="GHEA Grapalat" w:hAnsi="GHEA Grapalat" w:cs="Sylfaen"/>
        </w:rPr>
      </w:pPr>
      <w:r w:rsidRPr="003708D0">
        <w:rPr>
          <w:rFonts w:ascii="GHEA Grapalat" w:hAnsi="GHEA Grapalat"/>
        </w:rPr>
        <w:t>а)</w:t>
      </w:r>
      <w:r w:rsidRPr="003708D0">
        <w:rPr>
          <w:rFonts w:ascii="GHEA Grapalat" w:hAnsi="GHEA Grapalat"/>
        </w:rPr>
        <w:tab/>
        <w:t>для урегулирования вопроса предпринимает меры, предусмотренные договором для подобной ситуации;</w:t>
      </w:r>
    </w:p>
    <w:p w14:paraId="1B3C12CA" w14:textId="77777777" w:rsidR="001E4776" w:rsidRPr="003708D0" w:rsidRDefault="001E4776" w:rsidP="00AA6428">
      <w:pPr>
        <w:widowControl w:val="0"/>
        <w:tabs>
          <w:tab w:val="left" w:pos="1134"/>
        </w:tabs>
        <w:spacing w:after="160"/>
        <w:ind w:firstLine="567"/>
        <w:jc w:val="both"/>
        <w:rPr>
          <w:rFonts w:ascii="GHEA Grapalat" w:hAnsi="GHEA Grapalat" w:cs="Sylfaen"/>
        </w:rPr>
      </w:pPr>
      <w:r w:rsidRPr="003708D0">
        <w:rPr>
          <w:rFonts w:ascii="GHEA Grapalat" w:hAnsi="GHEA Grapalat"/>
        </w:rPr>
        <w:t>б)</w:t>
      </w:r>
      <w:r w:rsidRPr="003708D0">
        <w:rPr>
          <w:rFonts w:ascii="GHEA Grapalat" w:hAnsi="GHEA Grapalat"/>
        </w:rPr>
        <w:tab/>
        <w:t>в отношении Продавца применяет меры ответственности, предусмотренные договором.</w:t>
      </w:r>
    </w:p>
    <w:p w14:paraId="6AA9A061" w14:textId="77777777" w:rsidR="00371CF8" w:rsidRPr="003708D0" w:rsidRDefault="00CB1211" w:rsidP="00371CF8">
      <w:pPr>
        <w:widowControl w:val="0"/>
        <w:tabs>
          <w:tab w:val="left" w:pos="1134"/>
        </w:tabs>
        <w:spacing w:after="160"/>
        <w:ind w:firstLine="567"/>
        <w:jc w:val="both"/>
        <w:rPr>
          <w:rFonts w:ascii="GHEA Grapalat" w:hAnsi="GHEA Grapalat"/>
        </w:rPr>
      </w:pPr>
      <w:r w:rsidRPr="003708D0">
        <w:rPr>
          <w:rFonts w:ascii="GHEA Grapalat" w:hAnsi="GHEA Grapalat"/>
        </w:rPr>
        <w:t>5</w:t>
      </w:r>
      <w:r w:rsidR="009123CA" w:rsidRPr="003708D0">
        <w:rPr>
          <w:rFonts w:ascii="GHEA Grapalat" w:hAnsi="GHEA Grapalat"/>
        </w:rPr>
        <w:t>.</w:t>
      </w:r>
      <w:r w:rsidR="005B2A24" w:rsidRPr="003708D0">
        <w:rPr>
          <w:rFonts w:ascii="GHEA Grapalat" w:hAnsi="GHEA Grapalat"/>
        </w:rPr>
        <w:t>3.</w:t>
      </w:r>
      <w:r w:rsidR="005B2A24" w:rsidRPr="003708D0">
        <w:rPr>
          <w:rFonts w:ascii="GHEA Grapalat" w:hAnsi="GHEA Grapalat"/>
        </w:rPr>
        <w:tab/>
      </w:r>
      <w:r w:rsidR="00371CF8" w:rsidRPr="003708D0">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87A90A5" w14:textId="77777777" w:rsidR="00371CF8" w:rsidRPr="003708D0" w:rsidRDefault="00371CF8" w:rsidP="00371CF8">
      <w:pPr>
        <w:widowControl w:val="0"/>
        <w:tabs>
          <w:tab w:val="left" w:pos="1134"/>
        </w:tabs>
        <w:spacing w:after="160"/>
        <w:ind w:firstLine="567"/>
        <w:jc w:val="both"/>
        <w:rPr>
          <w:rFonts w:ascii="GHEA Grapalat" w:hAnsi="GHEA Grapalat" w:cs="Sylfaen"/>
        </w:rPr>
      </w:pPr>
      <w:r w:rsidRPr="003708D0">
        <w:rPr>
          <w:rFonts w:ascii="GHEA Grapalat" w:hAnsi="GHEA Grapalat"/>
        </w:rPr>
        <w:t>5.4.</w:t>
      </w:r>
      <w:r w:rsidRPr="003708D0">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10BB087" w14:textId="77777777" w:rsidR="00BE5F44" w:rsidRPr="003708D0" w:rsidRDefault="00BE5F44" w:rsidP="00B46D58">
      <w:pPr>
        <w:widowControl w:val="0"/>
        <w:tabs>
          <w:tab w:val="left" w:pos="1134"/>
        </w:tabs>
        <w:spacing w:after="160"/>
        <w:ind w:firstLine="567"/>
        <w:jc w:val="both"/>
        <w:rPr>
          <w:rFonts w:ascii="GHEA Grapalat" w:hAnsi="GHEA Grapalat"/>
        </w:rPr>
      </w:pPr>
    </w:p>
    <w:p w14:paraId="188019CA" w14:textId="77777777" w:rsidR="009123CA" w:rsidRPr="003708D0" w:rsidRDefault="009123CA" w:rsidP="00B46D58">
      <w:pPr>
        <w:widowControl w:val="0"/>
        <w:spacing w:after="160"/>
        <w:jc w:val="center"/>
        <w:rPr>
          <w:rFonts w:ascii="GHEA Grapalat" w:hAnsi="GHEA Grapalat"/>
          <w:b/>
        </w:rPr>
      </w:pPr>
      <w:r w:rsidRPr="003708D0">
        <w:rPr>
          <w:rFonts w:ascii="GHEA Grapalat" w:hAnsi="GHEA Grapalat"/>
          <w:b/>
        </w:rPr>
        <w:t>6. ОТВЕТСТВЕННОСТЬ СТОРОН</w:t>
      </w:r>
    </w:p>
    <w:p w14:paraId="056A1FB2"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34EA3D0"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3708D0">
        <w:rPr>
          <w:rFonts w:ascii="GHEA Grapalat" w:hAnsi="GHEA Grapalat"/>
        </w:rPr>
        <w:t xml:space="preserve"> рабочий</w:t>
      </w:r>
      <w:r w:rsidRPr="003708D0">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AEF4C97"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каждом случае поставки товара, не соответствующего указанной в</w:t>
      </w:r>
      <w:r w:rsidR="00D52566" w:rsidRPr="003708D0">
        <w:rPr>
          <w:rFonts w:ascii="Courier New" w:hAnsi="Courier New" w:cs="Courier New"/>
          <w:lang w:val="en-US"/>
        </w:rPr>
        <w:t> </w:t>
      </w:r>
      <w:r w:rsidRPr="003708D0">
        <w:rPr>
          <w:rFonts w:ascii="GHEA Grapalat" w:hAnsi="GHEA Grapalat"/>
        </w:rPr>
        <w:t>пункте 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3708D0">
        <w:rPr>
          <w:rStyle w:val="FootnoteReference"/>
          <w:rFonts w:ascii="GHEA Grapalat" w:hAnsi="GHEA Grapalat"/>
        </w:rPr>
        <w:footnoteReference w:customMarkFollows="1" w:id="13"/>
        <w:t>20</w:t>
      </w:r>
      <w:r w:rsidRPr="003708D0">
        <w:rPr>
          <w:rFonts w:ascii="GHEA Grapalat" w:hAnsi="GHEA Grapalat"/>
        </w:rPr>
        <w:t>.</w:t>
      </w:r>
      <w:r w:rsidR="00DF0BD2" w:rsidRPr="003708D0">
        <w:rPr>
          <w:rFonts w:ascii="GHEA Grapalat" w:hAnsi="GHEA Grapalat"/>
        </w:rPr>
        <w:t xml:space="preserve"> При этом</w:t>
      </w:r>
      <w:r w:rsidR="00DF0BD2" w:rsidRPr="003708D0">
        <w:rPr>
          <w:rFonts w:ascii="GHEA Grapalat" w:hAnsi="GHEA Grapalat"/>
          <w:lang w:val="hy-AM"/>
        </w:rPr>
        <w:t>,</w:t>
      </w:r>
      <w:r w:rsidR="00DF0BD2" w:rsidRPr="003708D0">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959F128"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A855D21"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 xml:space="preserve">За нарушение Покупателем предусмотренного пунктом 3.3 договора </w:t>
      </w:r>
      <w:r w:rsidRPr="003708D0">
        <w:rPr>
          <w:rFonts w:ascii="GHEA Grapalat" w:hAnsi="GHEA Grapalat"/>
        </w:rPr>
        <w:lastRenderedPageBreak/>
        <w:t xml:space="preserve">срока, в отношении Покупателя за каждый просроченный </w:t>
      </w:r>
      <w:r w:rsidR="00E17450" w:rsidRPr="003708D0">
        <w:rPr>
          <w:rFonts w:ascii="GHEA Grapalat" w:hAnsi="GHEA Grapalat"/>
        </w:rPr>
        <w:t xml:space="preserve">рабочий </w:t>
      </w:r>
      <w:r w:rsidRPr="003708D0">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59528D68"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F07C77D" w14:textId="77777777" w:rsidR="0094684E" w:rsidRPr="003708D0" w:rsidRDefault="00BE5525"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4684E" w:rsidRPr="003708D0">
        <w:rPr>
          <w:rFonts w:ascii="GHEA Grapalat" w:hAnsi="GHEA Grapalat"/>
        </w:rPr>
        <w:t>.</w:t>
      </w:r>
      <w:r w:rsidR="00AC30D5" w:rsidRPr="003708D0">
        <w:rPr>
          <w:rFonts w:ascii="GHEA Grapalat" w:hAnsi="GHEA Grapalat"/>
        </w:rPr>
        <w:t>7.</w:t>
      </w:r>
      <w:r w:rsidR="00AC30D5" w:rsidRPr="003708D0">
        <w:rPr>
          <w:rFonts w:ascii="GHEA Grapalat" w:hAnsi="GHEA Grapalat"/>
        </w:rPr>
        <w:tab/>
      </w:r>
      <w:r w:rsidR="0094684E" w:rsidRPr="003708D0">
        <w:rPr>
          <w:rFonts w:ascii="GHEA Grapalat" w:hAnsi="GHEA Grapalat"/>
        </w:rPr>
        <w:t>Уплата пеней и (или) штрафов не освобождает стороны от полного исполнения своих договорных обязательств.</w:t>
      </w:r>
    </w:p>
    <w:p w14:paraId="787CF826" w14:textId="77777777" w:rsidR="00D52566" w:rsidRPr="003708D0" w:rsidRDefault="00D52566" w:rsidP="00B46D58">
      <w:pPr>
        <w:rPr>
          <w:rFonts w:ascii="GHEA Grapalat" w:hAnsi="GHEA Grapalat"/>
          <w:lang w:val="hy-AM"/>
        </w:rPr>
      </w:pPr>
    </w:p>
    <w:p w14:paraId="6D48BFAA" w14:textId="77777777" w:rsidR="009F337A" w:rsidRPr="003708D0" w:rsidRDefault="009F337A" w:rsidP="00B46D58">
      <w:pPr>
        <w:widowControl w:val="0"/>
        <w:spacing w:after="160"/>
        <w:jc w:val="center"/>
        <w:rPr>
          <w:rFonts w:ascii="GHEA Grapalat" w:hAnsi="GHEA Grapalat"/>
          <w:b/>
        </w:rPr>
      </w:pPr>
      <w:r w:rsidRPr="003708D0">
        <w:rPr>
          <w:rFonts w:ascii="GHEA Grapalat" w:hAnsi="GHEA Grapalat"/>
          <w:b/>
        </w:rPr>
        <w:t>7. ДЕЙСТВИЕ НЕПРЕОДОЛИМОЙ СИЛЫ (ФОРС-МАЖОР)</w:t>
      </w:r>
    </w:p>
    <w:p w14:paraId="1AEDD253" w14:textId="77777777" w:rsidR="009F337A" w:rsidRPr="003708D0" w:rsidRDefault="009F337A" w:rsidP="00B46D58">
      <w:pPr>
        <w:widowControl w:val="0"/>
        <w:spacing w:after="160"/>
        <w:ind w:firstLine="567"/>
        <w:jc w:val="both"/>
        <w:rPr>
          <w:rFonts w:ascii="GHEA Grapalat" w:hAnsi="GHEA Grapalat"/>
        </w:rPr>
      </w:pPr>
      <w:r w:rsidRPr="003708D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BEB0289" w14:textId="77777777" w:rsidR="0002301F" w:rsidRPr="00B138F3" w:rsidRDefault="0002301F" w:rsidP="0002301F">
      <w:pPr>
        <w:widowControl w:val="0"/>
        <w:spacing w:after="160"/>
        <w:jc w:val="center"/>
        <w:rPr>
          <w:rFonts w:ascii="GHEA Grapalat" w:hAnsi="GHEA Grapalat"/>
          <w:b/>
        </w:rPr>
      </w:pPr>
      <w:r w:rsidRPr="00B138F3">
        <w:rPr>
          <w:rFonts w:ascii="GHEA Grapalat" w:hAnsi="GHEA Grapalat"/>
          <w:b/>
        </w:rPr>
        <w:t>8. ИНЫЕ УСЛОВИЯ</w:t>
      </w:r>
    </w:p>
    <w:p w14:paraId="61CD35E8" w14:textId="77777777" w:rsidR="0002301F" w:rsidRPr="00B138F3" w:rsidRDefault="0002301F" w:rsidP="0002301F">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899F3F4" w14:textId="77777777" w:rsidR="0002301F" w:rsidRPr="00B138F3" w:rsidRDefault="0002301F" w:rsidP="0002301F">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14"/>
        <w:t>21</w:t>
      </w:r>
      <w:r w:rsidRPr="00B138F3">
        <w:rPr>
          <w:rFonts w:ascii="GHEA Grapalat" w:hAnsi="GHEA Grapalat"/>
        </w:rPr>
        <w:t>.</w:t>
      </w:r>
    </w:p>
    <w:p w14:paraId="653095FB"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13F69CD2"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w:t>
      </w:r>
      <w:r w:rsidRPr="00B138F3">
        <w:rPr>
          <w:rFonts w:ascii="GHEA Grapalat" w:hAnsi="GHEA Grapalat"/>
        </w:rPr>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6EAE792"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2CC2D097" w14:textId="77777777" w:rsidR="0002301F" w:rsidRPr="00B138F3" w:rsidRDefault="0002301F" w:rsidP="0002301F">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48C8F0C5" w14:textId="77777777" w:rsidR="0002301F" w:rsidRPr="00B138F3" w:rsidRDefault="0002301F" w:rsidP="0002301F">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FC98D15" w14:textId="77777777" w:rsidR="0002301F" w:rsidRPr="00B138F3" w:rsidRDefault="0002301F" w:rsidP="0002301F">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2363E76"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06071AEC"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59A09258"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FootnoteReference"/>
          <w:rFonts w:ascii="GHEA Grapalat" w:hAnsi="GHEA Grapalat"/>
        </w:rPr>
        <w:footnoteReference w:customMarkFollows="1" w:id="15"/>
        <w:t>22</w:t>
      </w:r>
    </w:p>
    <w:p w14:paraId="001B262B"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14:paraId="2C93FE30"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48B449D" w14:textId="77777777" w:rsidR="0002301F" w:rsidRPr="00B138F3" w:rsidRDefault="0002301F" w:rsidP="0002301F">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DD426B5" w14:textId="77777777" w:rsidR="0002301F" w:rsidRPr="00B138F3" w:rsidRDefault="0002301F" w:rsidP="0002301F">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3EDDC845" w14:textId="77777777" w:rsidR="0002301F" w:rsidRDefault="0002301F" w:rsidP="0002301F">
      <w:pPr>
        <w:widowControl w:val="0"/>
        <w:tabs>
          <w:tab w:val="left" w:pos="1276"/>
        </w:tabs>
        <w:spacing w:after="160"/>
        <w:ind w:firstLine="567"/>
        <w:jc w:val="both"/>
        <w:rPr>
          <w:ins w:id="7" w:author="Inesa Kocharyan" w:date="2025-02-19T10:27:00Z"/>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5D58C2BA" w14:textId="77777777" w:rsidR="0002301F" w:rsidRPr="00FB29E1" w:rsidRDefault="0002301F" w:rsidP="0002301F">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133343C" w14:textId="77777777" w:rsidR="0002301F" w:rsidRPr="00B138F3" w:rsidRDefault="0002301F" w:rsidP="0002301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467B366" w14:textId="77777777" w:rsidR="0002301F" w:rsidRPr="00B138F3" w:rsidRDefault="0002301F" w:rsidP="0002301F">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959FC1C" w14:textId="77777777" w:rsidR="0002301F" w:rsidRPr="00B138F3" w:rsidRDefault="0002301F" w:rsidP="0002301F">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79641A69"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708D0" w14:paraId="2D91E35D" w14:textId="77777777" w:rsidTr="0016519F">
        <w:tc>
          <w:tcPr>
            <w:tcW w:w="4536" w:type="dxa"/>
          </w:tcPr>
          <w:p w14:paraId="105632D9" w14:textId="77777777" w:rsidR="00071D1C" w:rsidRPr="003708D0" w:rsidRDefault="00071D1C"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55E95651" w14:textId="77777777" w:rsidR="00071D1C" w:rsidRPr="003708D0" w:rsidRDefault="006C700D" w:rsidP="006C700D">
            <w:pPr>
              <w:widowControl w:val="0"/>
              <w:rPr>
                <w:rFonts w:ascii="GHEA Grapalat" w:hAnsi="GHEA Grapalat"/>
                <w:sz w:val="20"/>
                <w:szCs w:val="20"/>
              </w:rPr>
            </w:pPr>
            <w:r w:rsidRPr="003708D0">
              <w:rPr>
                <w:rFonts w:ascii="GHEA Grapalat" w:hAnsi="GHEA Grapalat"/>
                <w:b/>
                <w:sz w:val="20"/>
                <w:szCs w:val="20"/>
                <w:vertAlign w:val="superscript"/>
              </w:rPr>
              <w:t>.</w:t>
            </w:r>
            <w:r w:rsidR="00F83E0A" w:rsidRPr="003708D0">
              <w:rPr>
                <w:rFonts w:ascii="GHEA Grapalat" w:hAnsi="GHEA Grapalat"/>
                <w:sz w:val="20"/>
                <w:szCs w:val="20"/>
              </w:rPr>
              <w:t>________</w:t>
            </w:r>
          </w:p>
          <w:p w14:paraId="73A1570F" w14:textId="77777777" w:rsidR="00071D1C" w:rsidRPr="003708D0" w:rsidRDefault="00071D1C"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0F95E166" w14:textId="77777777" w:rsidR="00071D1C" w:rsidRPr="003708D0" w:rsidRDefault="00071D1C" w:rsidP="006C700D">
            <w:pPr>
              <w:widowControl w:val="0"/>
              <w:spacing w:after="160"/>
              <w:rPr>
                <w:rFonts w:ascii="GHEA Grapalat" w:hAnsi="GHEA Grapalat"/>
              </w:rPr>
            </w:pPr>
            <w:r w:rsidRPr="003708D0">
              <w:rPr>
                <w:rFonts w:ascii="GHEA Grapalat" w:hAnsi="GHEA Grapalat"/>
                <w:sz w:val="20"/>
                <w:szCs w:val="20"/>
              </w:rPr>
              <w:t>М. П.</w:t>
            </w:r>
          </w:p>
        </w:tc>
        <w:tc>
          <w:tcPr>
            <w:tcW w:w="760" w:type="dxa"/>
          </w:tcPr>
          <w:p w14:paraId="03F4BEC8" w14:textId="77777777" w:rsidR="00071D1C" w:rsidRPr="003708D0" w:rsidRDefault="00071D1C" w:rsidP="00B46D58">
            <w:pPr>
              <w:widowControl w:val="0"/>
              <w:spacing w:after="160"/>
              <w:jc w:val="center"/>
              <w:rPr>
                <w:rFonts w:ascii="GHEA Grapalat" w:hAnsi="GHEA Grapalat"/>
              </w:rPr>
            </w:pPr>
          </w:p>
        </w:tc>
        <w:tc>
          <w:tcPr>
            <w:tcW w:w="4343" w:type="dxa"/>
          </w:tcPr>
          <w:p w14:paraId="5F479F06"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b/>
              </w:rPr>
              <w:t>ПРОДАВЕЦ</w:t>
            </w:r>
          </w:p>
          <w:p w14:paraId="59AC9500" w14:textId="77777777" w:rsidR="00071D1C" w:rsidRPr="003708D0" w:rsidRDefault="00F83E0A" w:rsidP="00B46D58">
            <w:pPr>
              <w:widowControl w:val="0"/>
              <w:jc w:val="center"/>
              <w:rPr>
                <w:rFonts w:ascii="GHEA Grapalat" w:hAnsi="GHEA Grapalat"/>
                <w:lang w:val="en-US"/>
              </w:rPr>
            </w:pPr>
            <w:r w:rsidRPr="003708D0">
              <w:rPr>
                <w:rFonts w:ascii="GHEA Grapalat" w:hAnsi="GHEA Grapalat"/>
                <w:lang w:val="en-US"/>
              </w:rPr>
              <w:t>______________________</w:t>
            </w:r>
          </w:p>
          <w:p w14:paraId="4CDD0973" w14:textId="77777777" w:rsidR="00071D1C" w:rsidRPr="003708D0" w:rsidRDefault="00071D1C" w:rsidP="00B46D58">
            <w:pPr>
              <w:widowControl w:val="0"/>
              <w:spacing w:after="160"/>
              <w:jc w:val="center"/>
              <w:rPr>
                <w:rFonts w:ascii="GHEA Grapalat" w:hAnsi="GHEA Grapalat"/>
                <w:sz w:val="16"/>
                <w:szCs w:val="16"/>
              </w:rPr>
            </w:pPr>
            <w:r w:rsidRPr="003708D0">
              <w:rPr>
                <w:rFonts w:ascii="GHEA Grapalat" w:hAnsi="GHEA Grapalat"/>
                <w:sz w:val="16"/>
                <w:szCs w:val="16"/>
              </w:rPr>
              <w:t>/подпись/</w:t>
            </w:r>
          </w:p>
          <w:p w14:paraId="56C0628F"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М. П.</w:t>
            </w:r>
          </w:p>
        </w:tc>
      </w:tr>
    </w:tbl>
    <w:p w14:paraId="50CC3157" w14:textId="77777777" w:rsidR="00382B60" w:rsidRPr="003708D0" w:rsidRDefault="00382B60" w:rsidP="00B46D58">
      <w:pPr>
        <w:widowControl w:val="0"/>
        <w:spacing w:after="160"/>
        <w:ind w:firstLine="567"/>
        <w:jc w:val="both"/>
        <w:rPr>
          <w:rFonts w:ascii="GHEA Grapalat" w:hAnsi="GHEA Grapalat"/>
          <w:i/>
          <w:lang w:val="hy-AM"/>
        </w:rPr>
      </w:pPr>
    </w:p>
    <w:p w14:paraId="448DA62E" w14:textId="77777777" w:rsidR="00071D1C" w:rsidRPr="003708D0" w:rsidRDefault="00071D1C" w:rsidP="00B46D58">
      <w:pPr>
        <w:widowControl w:val="0"/>
        <w:spacing w:after="160"/>
        <w:ind w:firstLine="567"/>
        <w:jc w:val="both"/>
        <w:rPr>
          <w:rFonts w:ascii="GHEA Grapalat" w:hAnsi="GHEA Grapalat"/>
        </w:rPr>
      </w:pPr>
      <w:r w:rsidRPr="003708D0">
        <w:rPr>
          <w:rFonts w:ascii="GHEA Grapalat" w:hAnsi="GHEA Grapalat"/>
          <w:i/>
        </w:rPr>
        <w:t>В случае необходимости в договор могут быть включены не</w:t>
      </w:r>
      <w:r w:rsidR="001D0249" w:rsidRPr="003708D0">
        <w:rPr>
          <w:rFonts w:ascii="Courier New" w:hAnsi="Courier New" w:cs="Courier New"/>
          <w:i/>
          <w:lang w:val="en-US"/>
        </w:rPr>
        <w:t> </w:t>
      </w:r>
      <w:r w:rsidRPr="003708D0">
        <w:rPr>
          <w:rFonts w:ascii="GHEA Grapalat" w:hAnsi="GHEA Grapalat"/>
          <w:i/>
        </w:rPr>
        <w:t>противоречащие законодательству Республики Армения положения.</w:t>
      </w:r>
    </w:p>
    <w:p w14:paraId="092D08CF" w14:textId="77777777" w:rsidR="00071D1C" w:rsidRPr="003708D0" w:rsidRDefault="00071D1C" w:rsidP="00B46D58">
      <w:pPr>
        <w:widowControl w:val="0"/>
        <w:spacing w:after="160"/>
        <w:rPr>
          <w:rFonts w:ascii="GHEA Grapalat" w:hAnsi="GHEA Grapalat"/>
        </w:rPr>
      </w:pPr>
    </w:p>
    <w:p w14:paraId="1FB7955D" w14:textId="77777777" w:rsidR="00071D1C" w:rsidRPr="003708D0" w:rsidRDefault="00071D1C" w:rsidP="00B46D58">
      <w:pPr>
        <w:widowControl w:val="0"/>
        <w:spacing w:after="160"/>
        <w:jc w:val="right"/>
        <w:rPr>
          <w:rFonts w:ascii="GHEA Grapalat" w:hAnsi="GHEA Grapalat"/>
        </w:rPr>
        <w:sectPr w:rsidR="00071D1C" w:rsidRPr="003708D0" w:rsidSect="000811C1">
          <w:footerReference w:type="default" r:id="rId10"/>
          <w:footnotePr>
            <w:pos w:val="beneathText"/>
          </w:footnotePr>
          <w:pgSz w:w="11906" w:h="16838" w:code="9"/>
          <w:pgMar w:top="993" w:right="1418" w:bottom="1418" w:left="1418" w:header="561" w:footer="561" w:gutter="0"/>
          <w:cols w:space="720"/>
          <w:docGrid w:linePitch="326"/>
        </w:sectPr>
      </w:pPr>
    </w:p>
    <w:p w14:paraId="60E9D20C"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lastRenderedPageBreak/>
        <w:t>Приложение № 1</w:t>
      </w:r>
    </w:p>
    <w:p w14:paraId="052BF838"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1D0249"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02DE385E"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ТЕХНИЧЕСКА</w:t>
      </w:r>
      <w:r w:rsidR="001D0249" w:rsidRPr="003708D0">
        <w:rPr>
          <w:rFonts w:ascii="GHEA Grapalat" w:hAnsi="GHEA Grapalat"/>
        </w:rPr>
        <w:t>Я ХАРАКТЕРИСТИКА-ГРАФИК ЗАКУПКИ</w:t>
      </w:r>
      <w:r w:rsidR="001D0249" w:rsidRPr="003708D0">
        <w:rPr>
          <w:rStyle w:val="FootnoteReference"/>
          <w:rFonts w:ascii="GHEA Grapalat" w:hAnsi="GHEA Grapalat"/>
        </w:rPr>
        <w:footnoteReference w:customMarkFollows="1" w:id="17"/>
        <w:t>*</w:t>
      </w:r>
    </w:p>
    <w:p w14:paraId="22250E38" w14:textId="77777777" w:rsidR="00071D1C" w:rsidRPr="003708D0" w:rsidRDefault="00071D1C" w:rsidP="00B46D58">
      <w:pPr>
        <w:widowControl w:val="0"/>
        <w:spacing w:after="160"/>
        <w:jc w:val="right"/>
        <w:rPr>
          <w:rFonts w:ascii="GHEA Grapalat" w:hAnsi="GHEA Grapalat"/>
        </w:rPr>
      </w:pPr>
      <w:r w:rsidRPr="003708D0">
        <w:rPr>
          <w:rFonts w:ascii="GHEA Grapalat" w:hAnsi="GHEA Grapalat"/>
        </w:rPr>
        <w:t>Драмов РА</w:t>
      </w:r>
    </w:p>
    <w:tbl>
      <w:tblPr>
        <w:tblW w:w="15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73"/>
        <w:gridCol w:w="1376"/>
        <w:gridCol w:w="1244"/>
        <w:gridCol w:w="2158"/>
        <w:gridCol w:w="851"/>
        <w:gridCol w:w="1134"/>
        <w:gridCol w:w="1134"/>
        <w:gridCol w:w="850"/>
        <w:gridCol w:w="1098"/>
        <w:gridCol w:w="1158"/>
        <w:gridCol w:w="1788"/>
        <w:gridCol w:w="13"/>
        <w:gridCol w:w="13"/>
      </w:tblGrid>
      <w:tr w:rsidR="00B138F3" w:rsidRPr="003708D0" w14:paraId="33F208D2" w14:textId="77777777" w:rsidTr="006F7450">
        <w:trPr>
          <w:jc w:val="center"/>
        </w:trPr>
        <w:tc>
          <w:tcPr>
            <w:tcW w:w="15932" w:type="dxa"/>
            <w:gridSpan w:val="14"/>
          </w:tcPr>
          <w:p w14:paraId="029F4A4C"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Товар</w:t>
            </w:r>
          </w:p>
        </w:tc>
      </w:tr>
      <w:tr w:rsidR="00B138F3" w:rsidRPr="003708D0" w14:paraId="4126ED30" w14:textId="77777777" w:rsidTr="006F7450">
        <w:trPr>
          <w:gridAfter w:val="1"/>
          <w:wAfter w:w="13" w:type="dxa"/>
          <w:trHeight w:val="219"/>
          <w:jc w:val="center"/>
        </w:trPr>
        <w:tc>
          <w:tcPr>
            <w:tcW w:w="1242" w:type="dxa"/>
            <w:vMerge w:val="restart"/>
            <w:vAlign w:val="center"/>
          </w:tcPr>
          <w:p w14:paraId="67493782"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 xml:space="preserve">номер предусмотренного </w:t>
            </w:r>
            <w:r w:rsidRPr="003708D0">
              <w:rPr>
                <w:rFonts w:ascii="GHEA Grapalat" w:hAnsi="GHEA Grapalat"/>
                <w:spacing w:val="-6"/>
                <w:sz w:val="16"/>
                <w:szCs w:val="16"/>
              </w:rPr>
              <w:t>приглашением</w:t>
            </w:r>
            <w:r w:rsidRPr="003708D0">
              <w:rPr>
                <w:rFonts w:ascii="GHEA Grapalat" w:hAnsi="GHEA Grapalat"/>
                <w:sz w:val="16"/>
                <w:szCs w:val="16"/>
              </w:rPr>
              <w:t xml:space="preserve"> лота</w:t>
            </w:r>
          </w:p>
        </w:tc>
        <w:tc>
          <w:tcPr>
            <w:tcW w:w="1873" w:type="dxa"/>
            <w:vMerge w:val="restart"/>
            <w:vAlign w:val="center"/>
          </w:tcPr>
          <w:p w14:paraId="7EE35130"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промежуточный код, предусмотренный планом закупок по классификации ЕЗК (CPV)</w:t>
            </w:r>
          </w:p>
        </w:tc>
        <w:tc>
          <w:tcPr>
            <w:tcW w:w="1376" w:type="dxa"/>
            <w:vMerge w:val="restart"/>
            <w:vAlign w:val="center"/>
          </w:tcPr>
          <w:p w14:paraId="71AE8BE8" w14:textId="77777777" w:rsidR="00071D1C" w:rsidRPr="003708D0" w:rsidRDefault="001D0249" w:rsidP="00B64ECA">
            <w:pPr>
              <w:widowControl w:val="0"/>
              <w:jc w:val="center"/>
              <w:rPr>
                <w:rFonts w:ascii="GHEA Grapalat" w:hAnsi="GHEA Grapalat"/>
                <w:sz w:val="16"/>
                <w:szCs w:val="16"/>
                <w:lang w:val="en-US"/>
              </w:rPr>
            </w:pPr>
            <w:r w:rsidRPr="003708D0">
              <w:rPr>
                <w:rFonts w:ascii="GHEA Grapalat" w:hAnsi="GHEA Grapalat"/>
                <w:sz w:val="16"/>
                <w:szCs w:val="16"/>
              </w:rPr>
              <w:t xml:space="preserve">наименование </w:t>
            </w:r>
          </w:p>
        </w:tc>
        <w:tc>
          <w:tcPr>
            <w:tcW w:w="1244" w:type="dxa"/>
            <w:vMerge w:val="restart"/>
            <w:vAlign w:val="center"/>
          </w:tcPr>
          <w:p w14:paraId="503A2BA8" w14:textId="77777777" w:rsidR="00071D1C" w:rsidRPr="003708D0" w:rsidRDefault="00A205BF" w:rsidP="00B64ECA">
            <w:pPr>
              <w:widowControl w:val="0"/>
              <w:ind w:left="-96" w:right="-108"/>
              <w:jc w:val="center"/>
              <w:rPr>
                <w:rFonts w:ascii="GHEA Grapalat" w:hAnsi="GHEA Grapalat"/>
                <w:sz w:val="16"/>
                <w:szCs w:val="16"/>
              </w:rPr>
            </w:pPr>
            <w:r w:rsidRPr="003708D0">
              <w:rPr>
                <w:rFonts w:ascii="GHEA Grapalat" w:hAnsi="GHEA Grapalat"/>
                <w:sz w:val="16"/>
                <w:szCs w:val="16"/>
              </w:rPr>
              <w:t>товарный знак,</w:t>
            </w:r>
            <w:r w:rsidRPr="003708D0">
              <w:rPr>
                <w:rFonts w:ascii="GHEA Grapalat" w:hAnsi="GHEA Grapalat"/>
                <w:sz w:val="16"/>
                <w:szCs w:val="16"/>
                <w:lang w:val="hy-AM"/>
              </w:rPr>
              <w:t xml:space="preserve"> </w:t>
            </w:r>
            <w:r w:rsidRPr="003708D0">
              <w:rPr>
                <w:rFonts w:ascii="GHEA Grapalat" w:hAnsi="GHEA Grapalat"/>
                <w:sz w:val="16"/>
                <w:szCs w:val="16"/>
              </w:rPr>
              <w:t>марка</w:t>
            </w:r>
            <w:r w:rsidR="00317BD2" w:rsidRPr="003708D0">
              <w:rPr>
                <w:rFonts w:ascii="GHEA Grapalat" w:hAnsi="GHEA Grapalat"/>
                <w:sz w:val="16"/>
                <w:szCs w:val="16"/>
                <w:lang w:val="hy-AM"/>
              </w:rPr>
              <w:t xml:space="preserve"> </w:t>
            </w:r>
            <w:r w:rsidR="00CC6362" w:rsidRPr="003708D0">
              <w:rPr>
                <w:rFonts w:ascii="GHEA Grapalat" w:hAnsi="GHEA Grapalat"/>
                <w:sz w:val="16"/>
                <w:szCs w:val="16"/>
              </w:rPr>
              <w:t xml:space="preserve">и </w:t>
            </w:r>
            <w:r w:rsidR="009F06BA" w:rsidRPr="003708D0">
              <w:rPr>
                <w:rFonts w:ascii="GHEA Grapalat" w:hAnsi="GHEA Grapalat"/>
                <w:sz w:val="16"/>
                <w:szCs w:val="16"/>
              </w:rPr>
              <w:t xml:space="preserve">наименование производителя </w:t>
            </w:r>
            <w:r w:rsidR="00B64ECA" w:rsidRPr="003708D0">
              <w:rPr>
                <w:rStyle w:val="FootnoteReference"/>
                <w:rFonts w:ascii="GHEA Grapalat" w:hAnsi="GHEA Grapalat"/>
                <w:sz w:val="16"/>
                <w:szCs w:val="16"/>
              </w:rPr>
              <w:footnoteReference w:customMarkFollows="1" w:id="18"/>
              <w:t>**</w:t>
            </w:r>
          </w:p>
        </w:tc>
        <w:tc>
          <w:tcPr>
            <w:tcW w:w="2158" w:type="dxa"/>
            <w:vMerge w:val="restart"/>
            <w:vAlign w:val="center"/>
          </w:tcPr>
          <w:p w14:paraId="62A9A6EB" w14:textId="77777777" w:rsidR="00071D1C" w:rsidRPr="003708D0" w:rsidRDefault="00071D1C" w:rsidP="00B46D58">
            <w:pPr>
              <w:widowControl w:val="0"/>
              <w:ind w:left="-108" w:right="-59"/>
              <w:jc w:val="center"/>
              <w:rPr>
                <w:rFonts w:ascii="GHEA Grapalat" w:hAnsi="GHEA Grapalat"/>
                <w:sz w:val="16"/>
                <w:szCs w:val="16"/>
              </w:rPr>
            </w:pPr>
            <w:r w:rsidRPr="003708D0">
              <w:rPr>
                <w:rFonts w:ascii="GHEA Grapalat" w:hAnsi="GHEA Grapalat"/>
                <w:sz w:val="16"/>
                <w:szCs w:val="16"/>
              </w:rPr>
              <w:t>техническая характеристика</w:t>
            </w:r>
          </w:p>
        </w:tc>
        <w:tc>
          <w:tcPr>
            <w:tcW w:w="851" w:type="dxa"/>
            <w:vMerge w:val="restart"/>
            <w:vAlign w:val="center"/>
          </w:tcPr>
          <w:p w14:paraId="21756BE0" w14:textId="77777777" w:rsidR="00071D1C" w:rsidRPr="003708D0" w:rsidRDefault="00071D1C" w:rsidP="00B46D58">
            <w:pPr>
              <w:widowControl w:val="0"/>
              <w:ind w:left="-48" w:right="-108"/>
              <w:jc w:val="center"/>
              <w:rPr>
                <w:rFonts w:ascii="GHEA Grapalat" w:hAnsi="GHEA Grapalat"/>
                <w:sz w:val="16"/>
                <w:szCs w:val="16"/>
              </w:rPr>
            </w:pPr>
            <w:r w:rsidRPr="003708D0">
              <w:rPr>
                <w:rFonts w:ascii="GHEA Grapalat" w:hAnsi="GHEA Grapalat"/>
                <w:sz w:val="16"/>
                <w:szCs w:val="16"/>
              </w:rPr>
              <w:t>единица измерения</w:t>
            </w:r>
          </w:p>
        </w:tc>
        <w:tc>
          <w:tcPr>
            <w:tcW w:w="1134" w:type="dxa"/>
            <w:vMerge w:val="restart"/>
            <w:vAlign w:val="center"/>
          </w:tcPr>
          <w:p w14:paraId="30B8366F"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цена единицы/драмов РА</w:t>
            </w:r>
          </w:p>
        </w:tc>
        <w:tc>
          <w:tcPr>
            <w:tcW w:w="1134" w:type="dxa"/>
            <w:vMerge w:val="restart"/>
            <w:vAlign w:val="center"/>
          </w:tcPr>
          <w:p w14:paraId="260D13CC"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общая цена/драмов РА</w:t>
            </w:r>
          </w:p>
        </w:tc>
        <w:tc>
          <w:tcPr>
            <w:tcW w:w="850" w:type="dxa"/>
            <w:vMerge w:val="restart"/>
            <w:vAlign w:val="center"/>
          </w:tcPr>
          <w:p w14:paraId="5EBD39EC" w14:textId="77777777" w:rsidR="00071D1C" w:rsidRPr="003708D0" w:rsidRDefault="00071D1C" w:rsidP="00B46D58">
            <w:pPr>
              <w:widowControl w:val="0"/>
              <w:ind w:left="-126" w:right="-108"/>
              <w:jc w:val="center"/>
              <w:rPr>
                <w:rFonts w:ascii="GHEA Grapalat" w:hAnsi="GHEA Grapalat"/>
                <w:sz w:val="16"/>
                <w:szCs w:val="16"/>
              </w:rPr>
            </w:pPr>
            <w:r w:rsidRPr="003708D0">
              <w:rPr>
                <w:rFonts w:ascii="GHEA Grapalat" w:hAnsi="GHEA Grapalat"/>
                <w:sz w:val="16"/>
                <w:szCs w:val="16"/>
              </w:rPr>
              <w:t>общий объем</w:t>
            </w:r>
          </w:p>
        </w:tc>
        <w:tc>
          <w:tcPr>
            <w:tcW w:w="4057" w:type="dxa"/>
            <w:gridSpan w:val="4"/>
            <w:vAlign w:val="center"/>
          </w:tcPr>
          <w:p w14:paraId="1C63F126"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поставки</w:t>
            </w:r>
          </w:p>
        </w:tc>
      </w:tr>
      <w:tr w:rsidR="00B138F3" w:rsidRPr="003708D0" w14:paraId="0F83F738" w14:textId="77777777" w:rsidTr="006F7450">
        <w:trPr>
          <w:gridAfter w:val="2"/>
          <w:wAfter w:w="26" w:type="dxa"/>
          <w:trHeight w:val="445"/>
          <w:jc w:val="center"/>
        </w:trPr>
        <w:tc>
          <w:tcPr>
            <w:tcW w:w="1242" w:type="dxa"/>
            <w:vMerge/>
            <w:vAlign w:val="center"/>
          </w:tcPr>
          <w:p w14:paraId="0D660EA0" w14:textId="77777777" w:rsidR="00071D1C" w:rsidRPr="003708D0" w:rsidRDefault="00071D1C" w:rsidP="00B46D58">
            <w:pPr>
              <w:widowControl w:val="0"/>
              <w:jc w:val="center"/>
              <w:rPr>
                <w:rFonts w:ascii="GHEA Grapalat" w:hAnsi="GHEA Grapalat"/>
                <w:sz w:val="16"/>
                <w:szCs w:val="16"/>
              </w:rPr>
            </w:pPr>
          </w:p>
        </w:tc>
        <w:tc>
          <w:tcPr>
            <w:tcW w:w="1873" w:type="dxa"/>
            <w:vMerge/>
            <w:vAlign w:val="center"/>
          </w:tcPr>
          <w:p w14:paraId="1F4BCED8" w14:textId="77777777" w:rsidR="00071D1C" w:rsidRPr="003708D0" w:rsidRDefault="00071D1C" w:rsidP="00B46D58">
            <w:pPr>
              <w:widowControl w:val="0"/>
              <w:jc w:val="center"/>
              <w:rPr>
                <w:rFonts w:ascii="GHEA Grapalat" w:hAnsi="GHEA Grapalat"/>
                <w:sz w:val="16"/>
                <w:szCs w:val="16"/>
              </w:rPr>
            </w:pPr>
          </w:p>
        </w:tc>
        <w:tc>
          <w:tcPr>
            <w:tcW w:w="1376" w:type="dxa"/>
            <w:vMerge/>
            <w:vAlign w:val="center"/>
          </w:tcPr>
          <w:p w14:paraId="3A4AE938" w14:textId="77777777" w:rsidR="00071D1C" w:rsidRPr="003708D0" w:rsidRDefault="00071D1C" w:rsidP="00B46D58">
            <w:pPr>
              <w:widowControl w:val="0"/>
              <w:jc w:val="center"/>
              <w:rPr>
                <w:rFonts w:ascii="GHEA Grapalat" w:hAnsi="GHEA Grapalat"/>
                <w:sz w:val="16"/>
                <w:szCs w:val="16"/>
              </w:rPr>
            </w:pPr>
          </w:p>
        </w:tc>
        <w:tc>
          <w:tcPr>
            <w:tcW w:w="1244" w:type="dxa"/>
            <w:vMerge/>
            <w:vAlign w:val="center"/>
          </w:tcPr>
          <w:p w14:paraId="66E1DE63" w14:textId="77777777" w:rsidR="00071D1C" w:rsidRPr="003708D0" w:rsidRDefault="00071D1C" w:rsidP="00B46D58">
            <w:pPr>
              <w:widowControl w:val="0"/>
              <w:jc w:val="center"/>
              <w:rPr>
                <w:rFonts w:ascii="GHEA Grapalat" w:hAnsi="GHEA Grapalat"/>
                <w:sz w:val="16"/>
                <w:szCs w:val="16"/>
              </w:rPr>
            </w:pPr>
          </w:p>
        </w:tc>
        <w:tc>
          <w:tcPr>
            <w:tcW w:w="2158" w:type="dxa"/>
            <w:vMerge/>
            <w:vAlign w:val="center"/>
          </w:tcPr>
          <w:p w14:paraId="021D5C07" w14:textId="77777777" w:rsidR="00071D1C" w:rsidRPr="003708D0" w:rsidRDefault="00071D1C" w:rsidP="00B46D58">
            <w:pPr>
              <w:widowControl w:val="0"/>
              <w:jc w:val="center"/>
              <w:rPr>
                <w:rFonts w:ascii="GHEA Grapalat" w:hAnsi="GHEA Grapalat"/>
                <w:sz w:val="16"/>
                <w:szCs w:val="16"/>
              </w:rPr>
            </w:pPr>
          </w:p>
        </w:tc>
        <w:tc>
          <w:tcPr>
            <w:tcW w:w="851" w:type="dxa"/>
            <w:vMerge/>
            <w:vAlign w:val="center"/>
          </w:tcPr>
          <w:p w14:paraId="3B6026C6" w14:textId="77777777" w:rsidR="00071D1C" w:rsidRPr="003708D0" w:rsidRDefault="00071D1C" w:rsidP="00B46D58">
            <w:pPr>
              <w:widowControl w:val="0"/>
              <w:jc w:val="center"/>
              <w:rPr>
                <w:rFonts w:ascii="GHEA Grapalat" w:hAnsi="GHEA Grapalat"/>
                <w:sz w:val="16"/>
                <w:szCs w:val="16"/>
              </w:rPr>
            </w:pPr>
          </w:p>
        </w:tc>
        <w:tc>
          <w:tcPr>
            <w:tcW w:w="1134" w:type="dxa"/>
            <w:vMerge/>
            <w:vAlign w:val="center"/>
          </w:tcPr>
          <w:p w14:paraId="72BC568A" w14:textId="77777777" w:rsidR="00071D1C" w:rsidRPr="003708D0" w:rsidRDefault="00071D1C" w:rsidP="00B46D58">
            <w:pPr>
              <w:widowControl w:val="0"/>
              <w:jc w:val="center"/>
              <w:rPr>
                <w:rFonts w:ascii="GHEA Grapalat" w:hAnsi="GHEA Grapalat"/>
                <w:sz w:val="16"/>
                <w:szCs w:val="16"/>
              </w:rPr>
            </w:pPr>
          </w:p>
        </w:tc>
        <w:tc>
          <w:tcPr>
            <w:tcW w:w="1134" w:type="dxa"/>
            <w:vMerge/>
            <w:vAlign w:val="center"/>
          </w:tcPr>
          <w:p w14:paraId="3E50F075" w14:textId="77777777" w:rsidR="00071D1C" w:rsidRPr="003708D0" w:rsidRDefault="00071D1C" w:rsidP="00B46D58">
            <w:pPr>
              <w:widowControl w:val="0"/>
              <w:jc w:val="center"/>
              <w:rPr>
                <w:rFonts w:ascii="GHEA Grapalat" w:hAnsi="GHEA Grapalat"/>
                <w:sz w:val="16"/>
                <w:szCs w:val="16"/>
              </w:rPr>
            </w:pPr>
          </w:p>
        </w:tc>
        <w:tc>
          <w:tcPr>
            <w:tcW w:w="850" w:type="dxa"/>
            <w:vMerge/>
            <w:vAlign w:val="center"/>
          </w:tcPr>
          <w:p w14:paraId="422589F3" w14:textId="77777777" w:rsidR="00071D1C" w:rsidRPr="003708D0" w:rsidRDefault="00071D1C" w:rsidP="00B46D58">
            <w:pPr>
              <w:widowControl w:val="0"/>
              <w:jc w:val="center"/>
              <w:rPr>
                <w:rFonts w:ascii="GHEA Grapalat" w:hAnsi="GHEA Grapalat"/>
                <w:sz w:val="16"/>
                <w:szCs w:val="16"/>
              </w:rPr>
            </w:pPr>
          </w:p>
        </w:tc>
        <w:tc>
          <w:tcPr>
            <w:tcW w:w="1098" w:type="dxa"/>
            <w:vAlign w:val="center"/>
          </w:tcPr>
          <w:p w14:paraId="352A1A20"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адрес</w:t>
            </w:r>
          </w:p>
        </w:tc>
        <w:tc>
          <w:tcPr>
            <w:tcW w:w="1158" w:type="dxa"/>
            <w:vAlign w:val="center"/>
          </w:tcPr>
          <w:p w14:paraId="2B391837" w14:textId="77777777" w:rsidR="00071D1C" w:rsidRPr="003708D0" w:rsidRDefault="00071D1C" w:rsidP="00B46D58">
            <w:pPr>
              <w:widowControl w:val="0"/>
              <w:ind w:left="-46" w:right="-84"/>
              <w:jc w:val="center"/>
              <w:rPr>
                <w:rFonts w:ascii="GHEA Grapalat" w:hAnsi="GHEA Grapalat"/>
                <w:sz w:val="16"/>
                <w:szCs w:val="16"/>
              </w:rPr>
            </w:pPr>
            <w:r w:rsidRPr="003708D0">
              <w:rPr>
                <w:rFonts w:ascii="GHEA Grapalat" w:hAnsi="GHEA Grapalat"/>
                <w:sz w:val="16"/>
                <w:szCs w:val="16"/>
              </w:rPr>
              <w:t>подлежащее поставке количество товара</w:t>
            </w:r>
          </w:p>
        </w:tc>
        <w:tc>
          <w:tcPr>
            <w:tcW w:w="1788" w:type="dxa"/>
            <w:vAlign w:val="center"/>
          </w:tcPr>
          <w:p w14:paraId="4862C09C" w14:textId="77777777" w:rsidR="00700C81" w:rsidRPr="003708D0" w:rsidRDefault="005646FC" w:rsidP="00B46D58">
            <w:pPr>
              <w:widowControl w:val="0"/>
              <w:ind w:left="-132" w:right="-129"/>
              <w:jc w:val="center"/>
              <w:rPr>
                <w:rFonts w:ascii="GHEA Grapalat" w:hAnsi="GHEA Grapalat"/>
                <w:sz w:val="16"/>
                <w:szCs w:val="16"/>
                <w:lang w:val="en-US"/>
              </w:rPr>
            </w:pPr>
            <w:r w:rsidRPr="003708D0">
              <w:rPr>
                <w:rFonts w:ascii="GHEA Grapalat" w:hAnsi="GHEA Grapalat"/>
                <w:sz w:val="16"/>
                <w:szCs w:val="16"/>
              </w:rPr>
              <w:t>с</w:t>
            </w:r>
            <w:r w:rsidR="00700C81" w:rsidRPr="003708D0">
              <w:rPr>
                <w:rFonts w:ascii="GHEA Grapalat" w:hAnsi="GHEA Grapalat"/>
                <w:sz w:val="16"/>
                <w:szCs w:val="16"/>
              </w:rPr>
              <w:t>рок</w:t>
            </w:r>
            <w:r w:rsidR="005A57B8" w:rsidRPr="003708D0">
              <w:rPr>
                <w:rStyle w:val="FootnoteReference"/>
                <w:rFonts w:ascii="GHEA Grapalat" w:hAnsi="GHEA Grapalat"/>
                <w:sz w:val="16"/>
                <w:szCs w:val="16"/>
              </w:rPr>
              <w:footnoteReference w:customMarkFollows="1" w:id="19"/>
              <w:t>***</w:t>
            </w:r>
          </w:p>
        </w:tc>
      </w:tr>
      <w:tr w:rsidR="005B2FE0" w:rsidRPr="003708D0" w14:paraId="177E2ACB" w14:textId="77777777" w:rsidTr="00FE13B2">
        <w:trPr>
          <w:gridAfter w:val="2"/>
          <w:wAfter w:w="26" w:type="dxa"/>
          <w:trHeight w:val="246"/>
          <w:jc w:val="center"/>
        </w:trPr>
        <w:tc>
          <w:tcPr>
            <w:tcW w:w="1242" w:type="dxa"/>
            <w:vAlign w:val="center"/>
          </w:tcPr>
          <w:p w14:paraId="54AFCAF3" w14:textId="4E2815FF" w:rsidR="005B2FE0" w:rsidRPr="00E213CF" w:rsidRDefault="005B2FE0" w:rsidP="005B2FE0">
            <w:pPr>
              <w:pStyle w:val="BodyTextIndent2"/>
              <w:spacing w:line="240" w:lineRule="auto"/>
              <w:ind w:firstLine="0"/>
              <w:jc w:val="center"/>
              <w:rPr>
                <w:rFonts w:ascii="GHEA Grapalat" w:hAnsi="GHEA Grapalat"/>
              </w:rPr>
            </w:pPr>
            <w:r>
              <w:rPr>
                <w:rFonts w:ascii="GHEA Grapalat" w:hAnsi="GHEA Grapalat"/>
              </w:rPr>
              <w:t>1</w:t>
            </w:r>
          </w:p>
        </w:tc>
        <w:tc>
          <w:tcPr>
            <w:tcW w:w="1873" w:type="dxa"/>
            <w:vAlign w:val="center"/>
          </w:tcPr>
          <w:p w14:paraId="4C52AF3D" w14:textId="6EFBCF46" w:rsidR="005B2FE0" w:rsidRPr="005B2FE0" w:rsidRDefault="005B2FE0" w:rsidP="005B2FE0">
            <w:pPr>
              <w:jc w:val="center"/>
              <w:rPr>
                <w:rFonts w:ascii="GHEA Grapalat" w:hAnsi="GHEA Grapalat"/>
                <w:color w:val="FF0000"/>
                <w:sz w:val="20"/>
                <w:lang w:val="en-US"/>
              </w:rPr>
            </w:pPr>
            <w:r>
              <w:rPr>
                <w:rFonts w:ascii="GHEA Grapalat" w:hAnsi="GHEA Grapalat"/>
                <w:color w:val="000000"/>
                <w:sz w:val="20"/>
                <w:szCs w:val="20"/>
                <w:shd w:val="clear" w:color="auto" w:fill="FFFFFF"/>
              </w:rPr>
              <w:t>44112530</w:t>
            </w:r>
            <w:r>
              <w:rPr>
                <w:rFonts w:ascii="GHEA Grapalat" w:hAnsi="GHEA Grapalat"/>
                <w:color w:val="000000"/>
                <w:sz w:val="20"/>
                <w:szCs w:val="20"/>
                <w:shd w:val="clear" w:color="auto" w:fill="FFFFFF"/>
                <w:lang w:val="en-US"/>
              </w:rPr>
              <w:t>/1</w:t>
            </w:r>
          </w:p>
        </w:tc>
        <w:tc>
          <w:tcPr>
            <w:tcW w:w="1376" w:type="dxa"/>
          </w:tcPr>
          <w:p w14:paraId="1B19846A" w14:textId="7915C824" w:rsidR="005B2FE0" w:rsidRPr="00E213CF" w:rsidRDefault="005B2FE0" w:rsidP="005B2FE0">
            <w:pPr>
              <w:pStyle w:val="BodyTextIndent2"/>
              <w:spacing w:line="240" w:lineRule="auto"/>
              <w:ind w:firstLine="0"/>
              <w:rPr>
                <w:rFonts w:ascii="GHEA Grapalat" w:hAnsi="GHEA Grapalat"/>
              </w:rPr>
            </w:pPr>
            <w:r>
              <w:rPr>
                <w:rFonts w:ascii="GHEA Grapalat" w:hAnsi="GHEA Grapalat"/>
                <w:i/>
                <w:iCs/>
              </w:rPr>
              <w:t>Брусчатка</w:t>
            </w:r>
            <w:r>
              <w:rPr>
                <w:rFonts w:ascii="GHEA Grapalat" w:hAnsi="GHEA Grapalat"/>
                <w:i/>
                <w:iCs/>
                <w:lang w:val="en-US"/>
              </w:rPr>
              <w:t xml:space="preserve"> </w:t>
            </w:r>
            <w:proofErr w:type="spellStart"/>
            <w:r>
              <w:rPr>
                <w:rFonts w:ascii="GHEA Grapalat" w:hAnsi="GHEA Grapalat"/>
                <w:i/>
                <w:iCs/>
                <w:lang w:val="en-US"/>
              </w:rPr>
              <w:t>серая</w:t>
            </w:r>
            <w:proofErr w:type="spellEnd"/>
          </w:p>
        </w:tc>
        <w:tc>
          <w:tcPr>
            <w:tcW w:w="1244" w:type="dxa"/>
            <w:vAlign w:val="center"/>
          </w:tcPr>
          <w:p w14:paraId="3CF99466" w14:textId="77777777" w:rsidR="005B2FE0" w:rsidRPr="00E213CF" w:rsidRDefault="005B2FE0" w:rsidP="005B2FE0">
            <w:pPr>
              <w:widowControl w:val="0"/>
              <w:jc w:val="center"/>
              <w:rPr>
                <w:rFonts w:ascii="GHEA Grapalat" w:hAnsi="GHEA Grapalat"/>
                <w:sz w:val="20"/>
                <w:szCs w:val="20"/>
              </w:rPr>
            </w:pPr>
          </w:p>
        </w:tc>
        <w:tc>
          <w:tcPr>
            <w:tcW w:w="2158" w:type="dxa"/>
            <w:vAlign w:val="center"/>
          </w:tcPr>
          <w:p w14:paraId="09E55C26"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Размеры՝</w:t>
            </w:r>
          </w:p>
          <w:p w14:paraId="3F0CD866"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Высота-60 мм</w:t>
            </w:r>
          </w:p>
          <w:p w14:paraId="6AD69C8A"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Длина-200 мм</w:t>
            </w:r>
          </w:p>
          <w:p w14:paraId="46405205"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Ширина-100 мм</w:t>
            </w:r>
          </w:p>
          <w:p w14:paraId="2C975545"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Марка плитки-M-400 (B 30)</w:t>
            </w:r>
          </w:p>
          <w:p w14:paraId="44AF0E89"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 xml:space="preserve">Марка бетона, используемого для </w:t>
            </w:r>
            <w:r>
              <w:rPr>
                <w:rFonts w:ascii="GHEA Grapalat" w:hAnsi="GHEA Grapalat"/>
                <w:color w:val="000000"/>
                <w:sz w:val="18"/>
                <w:szCs w:val="18"/>
              </w:rPr>
              <w:lastRenderedPageBreak/>
              <w:t>изготовления плитки-масса M-400 (P 30) (1 м.) кв. футов. для поверхности) - 100-110 кг</w:t>
            </w:r>
          </w:p>
          <w:p w14:paraId="0ACD68C7"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Средняя плотность, полученная методом прессования, - 1600 кг/м. глубокий.</w:t>
            </w:r>
          </w:p>
          <w:p w14:paraId="053946F4"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Морозостойкость-F 50</w:t>
            </w:r>
          </w:p>
          <w:p w14:paraId="0163BC03"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1 м: 1 м. кв. футов. количество плитки, используемой для покрытия-50 штук</w:t>
            </w:r>
          </w:p>
          <w:p w14:paraId="6A30697F"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Тип-серый</w:t>
            </w:r>
          </w:p>
          <w:p w14:paraId="5E4C25FF" w14:textId="77777777" w:rsidR="005B2FE0" w:rsidRDefault="005B2FE0" w:rsidP="005B2FE0">
            <w:pPr>
              <w:jc w:val="center"/>
              <w:rPr>
                <w:rFonts w:ascii="GHEA Grapalat" w:hAnsi="GHEA Grapalat"/>
                <w:color w:val="000000"/>
                <w:sz w:val="18"/>
                <w:szCs w:val="18"/>
              </w:rPr>
            </w:pPr>
            <w:r>
              <w:rPr>
                <w:rFonts w:ascii="GHEA Grapalat" w:hAnsi="GHEA Grapalat"/>
                <w:color w:val="000000"/>
                <w:sz w:val="18"/>
                <w:szCs w:val="18"/>
              </w:rPr>
              <w:t>Обязательное условие: продукт должен быть неиспользованным:</w:t>
            </w:r>
          </w:p>
          <w:p w14:paraId="2FE06E89" w14:textId="2A5A8C6B" w:rsidR="005B2FE0" w:rsidRPr="00E213CF" w:rsidRDefault="005B2FE0" w:rsidP="005B2FE0">
            <w:pPr>
              <w:jc w:val="center"/>
              <w:rPr>
                <w:rFonts w:ascii="GHEA Grapalat" w:hAnsi="GHEA Grapalat"/>
                <w:color w:val="FF0000"/>
                <w:sz w:val="20"/>
              </w:rPr>
            </w:pPr>
            <w:r>
              <w:rPr>
                <w:rFonts w:ascii="GHEA Grapalat" w:hAnsi="GHEA Grapalat"/>
                <w:color w:val="000000"/>
                <w:sz w:val="18"/>
                <w:szCs w:val="18"/>
              </w:rPr>
              <w:t xml:space="preserve">   Поставка и обработка продукта осуществляется поставщиком:</w:t>
            </w:r>
          </w:p>
        </w:tc>
        <w:tc>
          <w:tcPr>
            <w:tcW w:w="851" w:type="dxa"/>
          </w:tcPr>
          <w:p w14:paraId="4FFD59B5" w14:textId="5485ABE0" w:rsidR="005B2FE0" w:rsidRPr="008F5180" w:rsidRDefault="005B2FE0" w:rsidP="005B2FE0">
            <w:pPr>
              <w:jc w:val="center"/>
              <w:rPr>
                <w:rFonts w:ascii="GHEA Grapalat" w:hAnsi="GHEA Grapalat"/>
                <w:color w:val="FF0000"/>
                <w:sz w:val="20"/>
              </w:rPr>
            </w:pPr>
            <w:r w:rsidRPr="008F5180">
              <w:rPr>
                <w:rFonts w:ascii="GHEA Grapalat" w:hAnsi="GHEA Grapalat" w:cs="Arial"/>
                <w:sz w:val="20"/>
                <w:szCs w:val="20"/>
              </w:rPr>
              <w:lastRenderedPageBreak/>
              <w:t>шт</w:t>
            </w:r>
            <w:r w:rsidRPr="008F5180">
              <w:rPr>
                <w:rFonts w:ascii="GHEA Grapalat" w:hAnsi="GHEA Grapalat"/>
                <w:sz w:val="20"/>
                <w:szCs w:val="20"/>
                <w:lang w:val="hy-AM"/>
              </w:rPr>
              <w:t>у</w:t>
            </w:r>
            <w:r w:rsidRPr="008F5180">
              <w:rPr>
                <w:rFonts w:ascii="GHEA Grapalat" w:hAnsi="GHEA Grapalat" w:cs="Arial"/>
                <w:sz w:val="20"/>
                <w:szCs w:val="20"/>
              </w:rPr>
              <w:t>к</w:t>
            </w:r>
          </w:p>
        </w:tc>
        <w:tc>
          <w:tcPr>
            <w:tcW w:w="1134" w:type="dxa"/>
            <w:vAlign w:val="center"/>
          </w:tcPr>
          <w:p w14:paraId="456749B9" w14:textId="77777777" w:rsidR="005B2FE0" w:rsidRPr="00E213CF" w:rsidRDefault="005B2FE0" w:rsidP="005B2FE0">
            <w:pPr>
              <w:widowControl w:val="0"/>
              <w:jc w:val="center"/>
              <w:rPr>
                <w:rFonts w:ascii="GHEA Grapalat" w:hAnsi="GHEA Grapalat"/>
                <w:sz w:val="20"/>
                <w:szCs w:val="20"/>
              </w:rPr>
            </w:pPr>
          </w:p>
        </w:tc>
        <w:tc>
          <w:tcPr>
            <w:tcW w:w="1134" w:type="dxa"/>
            <w:vAlign w:val="center"/>
          </w:tcPr>
          <w:p w14:paraId="2684174C" w14:textId="77777777" w:rsidR="005B2FE0" w:rsidRPr="00E213CF" w:rsidRDefault="005B2FE0" w:rsidP="005B2FE0">
            <w:pPr>
              <w:widowControl w:val="0"/>
              <w:jc w:val="center"/>
              <w:rPr>
                <w:rFonts w:ascii="GHEA Grapalat" w:hAnsi="GHEA Grapalat"/>
                <w:sz w:val="20"/>
                <w:szCs w:val="20"/>
              </w:rPr>
            </w:pPr>
          </w:p>
        </w:tc>
        <w:tc>
          <w:tcPr>
            <w:tcW w:w="850" w:type="dxa"/>
            <w:vAlign w:val="center"/>
          </w:tcPr>
          <w:p w14:paraId="347E9753" w14:textId="68313C2E" w:rsidR="005B2FE0" w:rsidRPr="00E213CF" w:rsidRDefault="005B2FE0" w:rsidP="005B2FE0">
            <w:pPr>
              <w:jc w:val="center"/>
              <w:rPr>
                <w:rFonts w:ascii="GHEA Grapalat" w:hAnsi="GHEA Grapalat"/>
                <w:color w:val="FF0000"/>
                <w:sz w:val="20"/>
              </w:rPr>
            </w:pPr>
            <w:r>
              <w:rPr>
                <w:rFonts w:ascii="Arial Unicode" w:hAnsi="Arial Unicode"/>
                <w:sz w:val="20"/>
                <w:szCs w:val="20"/>
                <w:lang w:val="af-ZA"/>
              </w:rPr>
              <w:t>850</w:t>
            </w:r>
          </w:p>
        </w:tc>
        <w:tc>
          <w:tcPr>
            <w:tcW w:w="1098" w:type="dxa"/>
          </w:tcPr>
          <w:p w14:paraId="77802763" w14:textId="14742ABE" w:rsidR="005B2FE0" w:rsidRPr="00E213CF" w:rsidRDefault="005B2FE0" w:rsidP="005B2FE0">
            <w:pPr>
              <w:rPr>
                <w:rFonts w:ascii="GHEA Grapalat" w:hAnsi="GHEA Grapalat"/>
                <w:sz w:val="20"/>
                <w:szCs w:val="20"/>
              </w:rPr>
            </w:pPr>
            <w:r>
              <w:rPr>
                <w:rFonts w:ascii="GHEA Grapalat" w:hAnsi="GHEA Grapalat" w:cs="Sylfaen"/>
                <w:iCs/>
                <w:sz w:val="20"/>
                <w:szCs w:val="20"/>
              </w:rPr>
              <w:t>РА г. Горис  Арцахское шоссе 8</w:t>
            </w:r>
          </w:p>
        </w:tc>
        <w:tc>
          <w:tcPr>
            <w:tcW w:w="1158" w:type="dxa"/>
            <w:vAlign w:val="center"/>
          </w:tcPr>
          <w:p w14:paraId="0A73F1CF" w14:textId="45C05E4E" w:rsidR="005B2FE0" w:rsidRPr="00E213CF" w:rsidRDefault="005B2FE0" w:rsidP="005B2FE0">
            <w:pPr>
              <w:jc w:val="center"/>
              <w:rPr>
                <w:rFonts w:ascii="GHEA Grapalat" w:hAnsi="GHEA Grapalat"/>
                <w:color w:val="FF0000"/>
                <w:sz w:val="20"/>
                <w:szCs w:val="20"/>
              </w:rPr>
            </w:pPr>
            <w:r>
              <w:rPr>
                <w:rFonts w:ascii="Arial Unicode" w:hAnsi="Arial Unicode"/>
                <w:sz w:val="20"/>
                <w:szCs w:val="20"/>
                <w:lang w:val="af-ZA"/>
              </w:rPr>
              <w:t>850</w:t>
            </w:r>
          </w:p>
        </w:tc>
        <w:tc>
          <w:tcPr>
            <w:tcW w:w="1788" w:type="dxa"/>
          </w:tcPr>
          <w:p w14:paraId="1D105AF5" w14:textId="1BBA567E" w:rsidR="005B2FE0" w:rsidRPr="005B2FE0" w:rsidRDefault="005B2FE0" w:rsidP="005B2FE0">
            <w:pPr>
              <w:jc w:val="center"/>
              <w:rPr>
                <w:rFonts w:ascii="GHEA Grapalat" w:hAnsi="GHEA Grapalat"/>
                <w:color w:val="000000"/>
                <w:sz w:val="18"/>
                <w:szCs w:val="18"/>
              </w:rPr>
            </w:pPr>
            <w:r w:rsidRPr="005B2FE0">
              <w:rPr>
                <w:rFonts w:ascii="GHEA Grapalat" w:hAnsi="GHEA Grapalat"/>
                <w:color w:val="000000"/>
                <w:sz w:val="18"/>
                <w:szCs w:val="18"/>
              </w:rPr>
              <w:t>Начиная с 20-го календарного дня со дня заключения договора, по требованию заказчика /2026 год. март-июнь/</w:t>
            </w:r>
          </w:p>
        </w:tc>
      </w:tr>
      <w:tr w:rsidR="005B2FE0" w:rsidRPr="003708D0" w14:paraId="6B0A1128" w14:textId="77777777" w:rsidTr="00FE13B2">
        <w:trPr>
          <w:gridAfter w:val="2"/>
          <w:wAfter w:w="26" w:type="dxa"/>
          <w:trHeight w:val="246"/>
          <w:jc w:val="center"/>
        </w:trPr>
        <w:tc>
          <w:tcPr>
            <w:tcW w:w="1242" w:type="dxa"/>
            <w:vAlign w:val="center"/>
          </w:tcPr>
          <w:p w14:paraId="5E3C73A7" w14:textId="48A9ABB3" w:rsidR="005B2FE0" w:rsidRPr="00E213CF" w:rsidRDefault="005B2FE0" w:rsidP="005B2FE0">
            <w:pPr>
              <w:pStyle w:val="BodyTextIndent2"/>
              <w:spacing w:line="240" w:lineRule="auto"/>
              <w:ind w:firstLine="0"/>
              <w:jc w:val="center"/>
              <w:rPr>
                <w:rFonts w:ascii="GHEA Grapalat" w:hAnsi="GHEA Grapalat"/>
              </w:rPr>
            </w:pPr>
            <w:r>
              <w:rPr>
                <w:rFonts w:ascii="GHEA Grapalat" w:hAnsi="GHEA Grapalat"/>
              </w:rPr>
              <w:lastRenderedPageBreak/>
              <w:t>2</w:t>
            </w:r>
          </w:p>
        </w:tc>
        <w:tc>
          <w:tcPr>
            <w:tcW w:w="1873" w:type="dxa"/>
            <w:vAlign w:val="center"/>
          </w:tcPr>
          <w:p w14:paraId="502DB990" w14:textId="2D3B645F" w:rsidR="005B2FE0" w:rsidRPr="005B2FE0" w:rsidRDefault="005B2FE0" w:rsidP="005B2FE0">
            <w:pPr>
              <w:jc w:val="center"/>
              <w:rPr>
                <w:rFonts w:ascii="GHEA Grapalat" w:hAnsi="GHEA Grapalat"/>
                <w:color w:val="FF0000"/>
                <w:sz w:val="20"/>
                <w:lang w:val="en-US"/>
              </w:rPr>
            </w:pPr>
            <w:r>
              <w:rPr>
                <w:rFonts w:ascii="GHEA Grapalat" w:hAnsi="GHEA Grapalat"/>
                <w:color w:val="000000"/>
                <w:sz w:val="20"/>
                <w:szCs w:val="20"/>
                <w:shd w:val="clear" w:color="auto" w:fill="FFFFFF"/>
              </w:rPr>
              <w:t>44112530</w:t>
            </w:r>
            <w:r>
              <w:rPr>
                <w:rFonts w:ascii="GHEA Grapalat" w:hAnsi="GHEA Grapalat"/>
                <w:color w:val="000000"/>
                <w:sz w:val="20"/>
                <w:szCs w:val="20"/>
                <w:shd w:val="clear" w:color="auto" w:fill="FFFFFF"/>
                <w:lang w:val="en-US"/>
              </w:rPr>
              <w:t>/2</w:t>
            </w:r>
          </w:p>
        </w:tc>
        <w:tc>
          <w:tcPr>
            <w:tcW w:w="1376" w:type="dxa"/>
          </w:tcPr>
          <w:p w14:paraId="0534B8BC" w14:textId="0960B3EB" w:rsidR="005B2FE0" w:rsidRPr="00E213CF" w:rsidRDefault="005B2FE0" w:rsidP="005B2FE0">
            <w:pPr>
              <w:pStyle w:val="BodyTextIndent2"/>
              <w:spacing w:line="240" w:lineRule="auto"/>
              <w:ind w:firstLine="0"/>
              <w:rPr>
                <w:rFonts w:ascii="GHEA Grapalat" w:hAnsi="GHEA Grapalat"/>
              </w:rPr>
            </w:pPr>
            <w:r>
              <w:rPr>
                <w:rFonts w:ascii="GHEA Grapalat" w:hAnsi="GHEA Grapalat"/>
                <w:i/>
                <w:iCs/>
                <w:lang w:val="en-US"/>
              </w:rPr>
              <w:t>Б</w:t>
            </w:r>
            <w:r>
              <w:rPr>
                <w:rFonts w:ascii="GHEA Grapalat" w:hAnsi="GHEA Grapalat"/>
                <w:i/>
                <w:iCs/>
              </w:rPr>
              <w:t>русчатка</w:t>
            </w:r>
            <w:r>
              <w:rPr>
                <w:rFonts w:ascii="GHEA Grapalat" w:hAnsi="GHEA Grapalat"/>
                <w:i/>
                <w:iCs/>
                <w:lang w:val="en-US"/>
              </w:rPr>
              <w:t xml:space="preserve"> </w:t>
            </w:r>
            <w:proofErr w:type="spellStart"/>
            <w:r>
              <w:rPr>
                <w:rFonts w:ascii="GHEA Grapalat" w:hAnsi="GHEA Grapalat"/>
                <w:i/>
                <w:iCs/>
                <w:lang w:val="en-US"/>
              </w:rPr>
              <w:t>разноцветная</w:t>
            </w:r>
            <w:proofErr w:type="spellEnd"/>
          </w:p>
        </w:tc>
        <w:tc>
          <w:tcPr>
            <w:tcW w:w="1244" w:type="dxa"/>
            <w:vAlign w:val="center"/>
          </w:tcPr>
          <w:p w14:paraId="529FBB98" w14:textId="77777777" w:rsidR="005B2FE0" w:rsidRPr="00E213CF" w:rsidRDefault="005B2FE0" w:rsidP="005B2FE0">
            <w:pPr>
              <w:widowControl w:val="0"/>
              <w:jc w:val="center"/>
              <w:rPr>
                <w:rFonts w:ascii="GHEA Grapalat" w:hAnsi="GHEA Grapalat"/>
                <w:sz w:val="20"/>
                <w:szCs w:val="20"/>
              </w:rPr>
            </w:pPr>
          </w:p>
        </w:tc>
        <w:tc>
          <w:tcPr>
            <w:tcW w:w="2158" w:type="dxa"/>
          </w:tcPr>
          <w:p w14:paraId="6500738A"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Размеры՝</w:t>
            </w:r>
          </w:p>
          <w:p w14:paraId="5D5D5ACF"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Высота-60 мм</w:t>
            </w:r>
          </w:p>
          <w:p w14:paraId="6171A3B2"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Длина-200 мм</w:t>
            </w:r>
          </w:p>
          <w:p w14:paraId="5FA1BE1A"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Ширина-100 мм</w:t>
            </w:r>
          </w:p>
          <w:p w14:paraId="5B06CE80"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Марка плитки-M-400 (B 30)</w:t>
            </w:r>
          </w:p>
          <w:p w14:paraId="2F2CE349"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Марка бетона, используемого для изготовления плитки-M-400 (P 30)</w:t>
            </w:r>
          </w:p>
          <w:p w14:paraId="681838BD"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Масса (1 м) кв. футов. для поверхности) - 100-110 кг</w:t>
            </w:r>
          </w:p>
          <w:p w14:paraId="0445A6F8"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 xml:space="preserve">Средняя плотность, полученная методом </w:t>
            </w:r>
            <w:r>
              <w:rPr>
                <w:rFonts w:ascii="GHEA Grapalat" w:hAnsi="GHEA Grapalat" w:cs="Calibri"/>
                <w:color w:val="000000"/>
                <w:sz w:val="18"/>
                <w:szCs w:val="18"/>
              </w:rPr>
              <w:lastRenderedPageBreak/>
              <w:t>прессования, - 1600 кг/м. глубокий.</w:t>
            </w:r>
          </w:p>
          <w:p w14:paraId="7F2338AE"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Морозостойкость-F 50</w:t>
            </w:r>
          </w:p>
          <w:p w14:paraId="05425B15"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1 м: 1 м. кв. футов. количество плитки, используемой для покрытия-50 штук</w:t>
            </w:r>
          </w:p>
          <w:p w14:paraId="5DACEF72"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Тип-цвет</w:t>
            </w:r>
          </w:p>
          <w:p w14:paraId="4E6AD8CE" w14:textId="77777777" w:rsidR="005B2FE0" w:rsidRDefault="005B2FE0" w:rsidP="005B2FE0">
            <w:pPr>
              <w:jc w:val="center"/>
              <w:rPr>
                <w:rFonts w:ascii="GHEA Grapalat" w:hAnsi="GHEA Grapalat" w:cs="Calibri"/>
                <w:color w:val="000000"/>
                <w:sz w:val="18"/>
                <w:szCs w:val="18"/>
              </w:rPr>
            </w:pPr>
            <w:r>
              <w:rPr>
                <w:rFonts w:ascii="GHEA Grapalat" w:hAnsi="GHEA Grapalat" w:cs="Calibri"/>
                <w:color w:val="000000"/>
                <w:sz w:val="18"/>
                <w:szCs w:val="18"/>
              </w:rPr>
              <w:t>Обязательное условие: продукт должен быть неиспользованным:</w:t>
            </w:r>
          </w:p>
          <w:p w14:paraId="54EC9201" w14:textId="740C425B" w:rsidR="005B2FE0" w:rsidRPr="008F5180" w:rsidRDefault="005B2FE0" w:rsidP="005B2FE0">
            <w:pPr>
              <w:jc w:val="center"/>
              <w:rPr>
                <w:rFonts w:ascii="GHEA Grapalat" w:hAnsi="GHEA Grapalat"/>
                <w:color w:val="FF0000"/>
                <w:sz w:val="20"/>
                <w:lang w:val="hy-AM"/>
              </w:rPr>
            </w:pPr>
            <w:r>
              <w:rPr>
                <w:rFonts w:ascii="GHEA Grapalat" w:hAnsi="GHEA Grapalat" w:cs="Calibri"/>
                <w:color w:val="000000"/>
                <w:sz w:val="18"/>
                <w:szCs w:val="18"/>
              </w:rPr>
              <w:t xml:space="preserve">    Поставка и обработка продукта осуществляется поставщиком:</w:t>
            </w:r>
          </w:p>
        </w:tc>
        <w:tc>
          <w:tcPr>
            <w:tcW w:w="851" w:type="dxa"/>
          </w:tcPr>
          <w:p w14:paraId="12AA1DC3" w14:textId="75BFA764" w:rsidR="005B2FE0" w:rsidRPr="008F5180" w:rsidRDefault="005B2FE0" w:rsidP="005B2FE0">
            <w:pPr>
              <w:jc w:val="center"/>
              <w:rPr>
                <w:rFonts w:ascii="GHEA Grapalat" w:hAnsi="GHEA Grapalat"/>
                <w:color w:val="FF0000"/>
                <w:sz w:val="20"/>
                <w:lang w:val="hy-AM"/>
              </w:rPr>
            </w:pPr>
            <w:r w:rsidRPr="008F5180">
              <w:rPr>
                <w:rFonts w:ascii="GHEA Grapalat" w:hAnsi="GHEA Grapalat" w:cs="Arial"/>
                <w:sz w:val="20"/>
                <w:szCs w:val="20"/>
              </w:rPr>
              <w:lastRenderedPageBreak/>
              <w:t>шт</w:t>
            </w:r>
            <w:r w:rsidRPr="008F5180">
              <w:rPr>
                <w:rFonts w:ascii="GHEA Grapalat" w:hAnsi="GHEA Grapalat"/>
                <w:sz w:val="20"/>
                <w:szCs w:val="20"/>
                <w:lang w:val="hy-AM"/>
              </w:rPr>
              <w:t>у</w:t>
            </w:r>
            <w:r w:rsidRPr="008F5180">
              <w:rPr>
                <w:rFonts w:ascii="GHEA Grapalat" w:hAnsi="GHEA Grapalat" w:cs="Arial"/>
                <w:sz w:val="20"/>
                <w:szCs w:val="20"/>
              </w:rPr>
              <w:t>к</w:t>
            </w:r>
          </w:p>
        </w:tc>
        <w:tc>
          <w:tcPr>
            <w:tcW w:w="1134" w:type="dxa"/>
            <w:vAlign w:val="center"/>
          </w:tcPr>
          <w:p w14:paraId="23447CCF" w14:textId="77777777" w:rsidR="005B2FE0" w:rsidRPr="008F5180" w:rsidRDefault="005B2FE0" w:rsidP="005B2FE0">
            <w:pPr>
              <w:widowControl w:val="0"/>
              <w:jc w:val="center"/>
              <w:rPr>
                <w:rFonts w:ascii="GHEA Grapalat" w:hAnsi="GHEA Grapalat"/>
                <w:sz w:val="20"/>
                <w:szCs w:val="20"/>
                <w:lang w:val="hy-AM"/>
              </w:rPr>
            </w:pPr>
          </w:p>
        </w:tc>
        <w:tc>
          <w:tcPr>
            <w:tcW w:w="1134" w:type="dxa"/>
            <w:vAlign w:val="center"/>
          </w:tcPr>
          <w:p w14:paraId="1574E92B" w14:textId="77777777" w:rsidR="005B2FE0" w:rsidRPr="008F5180" w:rsidRDefault="005B2FE0" w:rsidP="005B2FE0">
            <w:pPr>
              <w:widowControl w:val="0"/>
              <w:jc w:val="center"/>
              <w:rPr>
                <w:rFonts w:ascii="GHEA Grapalat" w:hAnsi="GHEA Grapalat"/>
                <w:sz w:val="20"/>
                <w:szCs w:val="20"/>
                <w:lang w:val="hy-AM"/>
              </w:rPr>
            </w:pPr>
          </w:p>
        </w:tc>
        <w:tc>
          <w:tcPr>
            <w:tcW w:w="850" w:type="dxa"/>
            <w:vAlign w:val="center"/>
          </w:tcPr>
          <w:p w14:paraId="58147BEE" w14:textId="4F3BF714" w:rsidR="005B2FE0" w:rsidRPr="00E213CF" w:rsidRDefault="005B2FE0" w:rsidP="005B2FE0">
            <w:pPr>
              <w:jc w:val="center"/>
              <w:rPr>
                <w:rFonts w:ascii="GHEA Grapalat" w:hAnsi="GHEA Grapalat"/>
                <w:color w:val="FF0000"/>
                <w:sz w:val="20"/>
              </w:rPr>
            </w:pPr>
            <w:r>
              <w:rPr>
                <w:rFonts w:ascii="Arial Unicode" w:hAnsi="Arial Unicode"/>
                <w:sz w:val="20"/>
                <w:szCs w:val="20"/>
                <w:lang w:val="af-ZA"/>
              </w:rPr>
              <w:t>150</w:t>
            </w:r>
          </w:p>
        </w:tc>
        <w:tc>
          <w:tcPr>
            <w:tcW w:w="1098" w:type="dxa"/>
          </w:tcPr>
          <w:p w14:paraId="24E3352D" w14:textId="404C59B8" w:rsidR="005B2FE0" w:rsidRPr="00E213CF" w:rsidRDefault="005B2FE0" w:rsidP="005B2FE0">
            <w:pPr>
              <w:rPr>
                <w:rFonts w:ascii="GHEA Grapalat" w:hAnsi="GHEA Grapalat"/>
                <w:sz w:val="20"/>
                <w:szCs w:val="20"/>
              </w:rPr>
            </w:pPr>
            <w:r>
              <w:rPr>
                <w:rFonts w:ascii="GHEA Grapalat" w:hAnsi="GHEA Grapalat" w:cs="Sylfaen"/>
                <w:iCs/>
                <w:sz w:val="20"/>
                <w:szCs w:val="20"/>
              </w:rPr>
              <w:t>РА г. Горис  Арцахское шоссе 8</w:t>
            </w:r>
          </w:p>
        </w:tc>
        <w:tc>
          <w:tcPr>
            <w:tcW w:w="1158" w:type="dxa"/>
            <w:vAlign w:val="center"/>
          </w:tcPr>
          <w:p w14:paraId="4D7008CD" w14:textId="029623C6" w:rsidR="005B2FE0" w:rsidRPr="00E213CF" w:rsidRDefault="005B2FE0" w:rsidP="005B2FE0">
            <w:pPr>
              <w:jc w:val="center"/>
              <w:rPr>
                <w:rFonts w:ascii="GHEA Grapalat" w:hAnsi="GHEA Grapalat"/>
                <w:color w:val="FF0000"/>
                <w:sz w:val="20"/>
                <w:szCs w:val="20"/>
              </w:rPr>
            </w:pPr>
            <w:r>
              <w:rPr>
                <w:rFonts w:ascii="Arial Unicode" w:hAnsi="Arial Unicode"/>
                <w:sz w:val="20"/>
                <w:szCs w:val="20"/>
                <w:lang w:val="af-ZA"/>
              </w:rPr>
              <w:t>150</w:t>
            </w:r>
          </w:p>
        </w:tc>
        <w:tc>
          <w:tcPr>
            <w:tcW w:w="1788" w:type="dxa"/>
          </w:tcPr>
          <w:p w14:paraId="5E0E70CB" w14:textId="5038DBCC" w:rsidR="005B2FE0" w:rsidRPr="005B2FE0" w:rsidRDefault="005B2FE0" w:rsidP="005B2FE0">
            <w:pPr>
              <w:jc w:val="center"/>
              <w:rPr>
                <w:rFonts w:ascii="GHEA Grapalat" w:hAnsi="GHEA Grapalat"/>
                <w:color w:val="000000"/>
                <w:sz w:val="18"/>
                <w:szCs w:val="18"/>
              </w:rPr>
            </w:pPr>
            <w:r w:rsidRPr="005B2FE0">
              <w:rPr>
                <w:rFonts w:ascii="GHEA Grapalat" w:hAnsi="GHEA Grapalat"/>
                <w:color w:val="000000"/>
                <w:sz w:val="18"/>
                <w:szCs w:val="18"/>
              </w:rPr>
              <w:t>Начиная с 20-го календарного дня со дня заключения договора, по требованию заказчика /2026 год. март-июнь/</w:t>
            </w:r>
          </w:p>
        </w:tc>
      </w:tr>
    </w:tbl>
    <w:p w14:paraId="0A45674B" w14:textId="77777777" w:rsidR="00244E20" w:rsidRPr="003708D0" w:rsidRDefault="00244E20" w:rsidP="004B0AA0">
      <w:pPr>
        <w:widowControl w:val="0"/>
        <w:ind w:firstLine="708"/>
        <w:jc w:val="both"/>
        <w:rPr>
          <w:rFonts w:ascii="GHEA Grapalat" w:hAnsi="GHEA Grapalat"/>
        </w:rPr>
      </w:pPr>
    </w:p>
    <w:p w14:paraId="239862D8" w14:textId="77777777" w:rsidR="00244E20" w:rsidRPr="003708D0" w:rsidRDefault="00244E20" w:rsidP="004B0AA0">
      <w:pPr>
        <w:widowControl w:val="0"/>
        <w:ind w:firstLine="708"/>
        <w:jc w:val="both"/>
        <w:rPr>
          <w:rFonts w:ascii="GHEA Grapalat" w:hAnsi="GHEA Grapalat"/>
        </w:rPr>
      </w:pPr>
    </w:p>
    <w:p w14:paraId="2814AD98" w14:textId="77777777" w:rsidR="001419D1" w:rsidRDefault="001419D1" w:rsidP="004B0AA0">
      <w:pPr>
        <w:widowControl w:val="0"/>
        <w:ind w:firstLine="708"/>
        <w:jc w:val="both"/>
        <w:rPr>
          <w:rFonts w:ascii="GHEA Grapalat" w:hAnsi="GHEA Grapalat"/>
        </w:rPr>
      </w:pPr>
    </w:p>
    <w:p w14:paraId="3C5471BE" w14:textId="77777777" w:rsidR="00F954E8" w:rsidRPr="003708D0" w:rsidRDefault="004B0AA0" w:rsidP="004B0AA0">
      <w:pPr>
        <w:widowControl w:val="0"/>
        <w:ind w:firstLine="708"/>
        <w:jc w:val="both"/>
        <w:rPr>
          <w:rFonts w:ascii="GHEA Grapalat" w:hAnsi="GHEA Grapalat"/>
        </w:rPr>
      </w:pPr>
      <w:r w:rsidRPr="003708D0">
        <w:rPr>
          <w:rFonts w:ascii="GHEA Grapalat" w:hAnsi="GHEA Grapalat"/>
        </w:rPr>
        <w:t>перевозка грузов автомобильным транспортом, разгрузка рабочей силой осуществляется поставщиком / 3-6 лот/</w:t>
      </w:r>
    </w:p>
    <w:p w14:paraId="0E9C517B" w14:textId="77777777" w:rsidR="004B0AA0" w:rsidRPr="003708D0" w:rsidRDefault="004B0AA0" w:rsidP="004B0AA0">
      <w:pPr>
        <w:widowControl w:val="0"/>
        <w:ind w:firstLine="708"/>
        <w:jc w:val="both"/>
        <w:rPr>
          <w:rFonts w:ascii="GHEA Grapalat" w:hAnsi="GHEA Grapalat"/>
        </w:rPr>
      </w:pPr>
    </w:p>
    <w:p w14:paraId="1DEE8BCA" w14:textId="77777777" w:rsidR="004B0AA0" w:rsidRPr="003708D0" w:rsidRDefault="004B0AA0" w:rsidP="004B0AA0">
      <w:pPr>
        <w:widowControl w:val="0"/>
        <w:ind w:firstLine="708"/>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3708D0" w14:paraId="2C3553DF" w14:textId="77777777" w:rsidTr="00E22E51">
        <w:trPr>
          <w:jc w:val="center"/>
        </w:trPr>
        <w:tc>
          <w:tcPr>
            <w:tcW w:w="4536" w:type="dxa"/>
          </w:tcPr>
          <w:p w14:paraId="63758F62" w14:textId="77777777" w:rsidR="006C700D" w:rsidRPr="003708D0" w:rsidRDefault="006C700D"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300A9BFD" w14:textId="77777777" w:rsidR="006C700D" w:rsidRPr="003708D0" w:rsidRDefault="006C700D" w:rsidP="006C700D">
            <w:pPr>
              <w:widowControl w:val="0"/>
              <w:rPr>
                <w:rFonts w:ascii="GHEA Grapalat" w:hAnsi="GHEA Grapalat"/>
                <w:b/>
                <w:sz w:val="20"/>
                <w:szCs w:val="20"/>
              </w:rPr>
            </w:pPr>
          </w:p>
          <w:p w14:paraId="220EF647" w14:textId="77777777" w:rsidR="006C700D" w:rsidRPr="003708D0" w:rsidRDefault="006C700D" w:rsidP="006C700D">
            <w:pPr>
              <w:widowControl w:val="0"/>
              <w:rPr>
                <w:rFonts w:ascii="GHEA Grapalat" w:hAnsi="GHEA Grapalat"/>
                <w:sz w:val="20"/>
                <w:szCs w:val="20"/>
              </w:rPr>
            </w:pPr>
            <w:r w:rsidRPr="003708D0">
              <w:rPr>
                <w:rFonts w:ascii="GHEA Grapalat" w:hAnsi="GHEA Grapalat"/>
                <w:sz w:val="20"/>
                <w:szCs w:val="20"/>
              </w:rPr>
              <w:t>_______</w:t>
            </w:r>
          </w:p>
          <w:p w14:paraId="330AD291" w14:textId="77777777" w:rsidR="006C700D" w:rsidRPr="003708D0" w:rsidRDefault="006C700D"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413CD72C" w14:textId="77777777" w:rsidR="00071D1C" w:rsidRPr="003708D0" w:rsidRDefault="006C700D" w:rsidP="006C700D">
            <w:pPr>
              <w:widowControl w:val="0"/>
              <w:jc w:val="center"/>
              <w:rPr>
                <w:rFonts w:ascii="GHEA Grapalat" w:hAnsi="GHEA Grapalat"/>
              </w:rPr>
            </w:pPr>
            <w:r w:rsidRPr="003708D0">
              <w:rPr>
                <w:rFonts w:ascii="GHEA Grapalat" w:hAnsi="GHEA Grapalat"/>
                <w:sz w:val="20"/>
                <w:szCs w:val="20"/>
              </w:rPr>
              <w:t>М. П.</w:t>
            </w:r>
            <w:r w:rsidR="00071D1C" w:rsidRPr="003708D0">
              <w:rPr>
                <w:rFonts w:ascii="GHEA Grapalat" w:hAnsi="GHEA Grapalat"/>
              </w:rPr>
              <w:t>.</w:t>
            </w:r>
          </w:p>
        </w:tc>
        <w:tc>
          <w:tcPr>
            <w:tcW w:w="760" w:type="dxa"/>
          </w:tcPr>
          <w:p w14:paraId="56178C4C" w14:textId="77777777" w:rsidR="00071D1C" w:rsidRPr="003708D0" w:rsidRDefault="00071D1C" w:rsidP="00B46D58">
            <w:pPr>
              <w:widowControl w:val="0"/>
              <w:jc w:val="center"/>
              <w:rPr>
                <w:rFonts w:ascii="GHEA Grapalat" w:hAnsi="GHEA Grapalat"/>
              </w:rPr>
            </w:pPr>
          </w:p>
        </w:tc>
        <w:tc>
          <w:tcPr>
            <w:tcW w:w="4343" w:type="dxa"/>
          </w:tcPr>
          <w:p w14:paraId="606E2D3A" w14:textId="77777777" w:rsidR="00071D1C" w:rsidRPr="003708D0" w:rsidRDefault="00071D1C" w:rsidP="00B46D58">
            <w:pPr>
              <w:widowControl w:val="0"/>
              <w:jc w:val="center"/>
              <w:rPr>
                <w:rFonts w:ascii="GHEA Grapalat" w:hAnsi="GHEA Grapalat" w:cs="Sylfaen"/>
                <w:b/>
                <w:bCs/>
              </w:rPr>
            </w:pPr>
            <w:r w:rsidRPr="003708D0">
              <w:rPr>
                <w:rFonts w:ascii="GHEA Grapalat" w:hAnsi="GHEA Grapalat"/>
                <w:b/>
              </w:rPr>
              <w:t>ПРОДАВЕЦ</w:t>
            </w:r>
          </w:p>
          <w:p w14:paraId="7DCA004E" w14:textId="77777777" w:rsidR="00071D1C" w:rsidRPr="003708D0" w:rsidRDefault="00AB4EAB" w:rsidP="00B46D58">
            <w:pPr>
              <w:widowControl w:val="0"/>
              <w:jc w:val="center"/>
              <w:rPr>
                <w:rFonts w:ascii="GHEA Grapalat" w:hAnsi="GHEA Grapalat"/>
                <w:lang w:val="en-US"/>
              </w:rPr>
            </w:pPr>
            <w:r w:rsidRPr="003708D0">
              <w:rPr>
                <w:rFonts w:ascii="GHEA Grapalat" w:hAnsi="GHEA Grapalat"/>
                <w:lang w:val="en-US"/>
              </w:rPr>
              <w:t>______________________</w:t>
            </w:r>
          </w:p>
          <w:p w14:paraId="497AA24D"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/подпись/</w:t>
            </w:r>
          </w:p>
          <w:p w14:paraId="00B14875" w14:textId="77777777" w:rsidR="00071D1C" w:rsidRPr="003708D0" w:rsidRDefault="00071D1C" w:rsidP="00B46D58">
            <w:pPr>
              <w:widowControl w:val="0"/>
              <w:jc w:val="center"/>
              <w:rPr>
                <w:rFonts w:ascii="GHEA Grapalat" w:hAnsi="GHEA Grapalat"/>
              </w:rPr>
            </w:pPr>
            <w:r w:rsidRPr="003708D0">
              <w:rPr>
                <w:rFonts w:ascii="GHEA Grapalat" w:hAnsi="GHEA Grapalat"/>
              </w:rPr>
              <w:t>М. П.</w:t>
            </w:r>
          </w:p>
        </w:tc>
      </w:tr>
    </w:tbl>
    <w:p w14:paraId="14DF61AA"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rPr>
        <w:br w:type="page"/>
      </w:r>
      <w:r w:rsidRPr="003708D0">
        <w:rPr>
          <w:rFonts w:ascii="GHEA Grapalat" w:hAnsi="GHEA Grapalat"/>
          <w:i/>
        </w:rPr>
        <w:lastRenderedPageBreak/>
        <w:t>Приложение № 2</w:t>
      </w:r>
    </w:p>
    <w:p w14:paraId="58B278F5"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5A57B8"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51D7280E"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ГРАФИК ОПЛАТЫ</w:t>
      </w:r>
      <w:r w:rsidR="00E67FD5" w:rsidRPr="003708D0">
        <w:rPr>
          <w:rStyle w:val="FootnoteReference"/>
          <w:rFonts w:ascii="GHEA Grapalat" w:hAnsi="GHEA Grapalat"/>
        </w:rPr>
        <w:footnoteReference w:customMarkFollows="1" w:id="20"/>
        <w:t>*</w:t>
      </w:r>
    </w:p>
    <w:p w14:paraId="46288989" w14:textId="77777777" w:rsidR="00071D1C" w:rsidRPr="003708D0" w:rsidRDefault="00071D1C" w:rsidP="00B46D58">
      <w:pPr>
        <w:widowControl w:val="0"/>
        <w:spacing w:after="160"/>
        <w:jc w:val="right"/>
        <w:rPr>
          <w:rFonts w:ascii="GHEA Grapalat" w:hAnsi="GHEA Grapalat"/>
        </w:rPr>
      </w:pPr>
      <w:r w:rsidRPr="003708D0">
        <w:rPr>
          <w:rFonts w:ascii="GHEA Grapalat" w:hAnsi="GHEA Grapalat"/>
        </w:rPr>
        <w:t>Драмов РА</w:t>
      </w:r>
    </w:p>
    <w:tbl>
      <w:tblPr>
        <w:tblW w:w="14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555"/>
        <w:gridCol w:w="1735"/>
        <w:gridCol w:w="712"/>
        <w:gridCol w:w="830"/>
        <w:gridCol w:w="616"/>
        <w:gridCol w:w="706"/>
        <w:gridCol w:w="794"/>
        <w:gridCol w:w="817"/>
        <w:gridCol w:w="690"/>
        <w:gridCol w:w="685"/>
        <w:gridCol w:w="859"/>
        <w:gridCol w:w="800"/>
        <w:gridCol w:w="788"/>
        <w:gridCol w:w="808"/>
        <w:gridCol w:w="926"/>
        <w:gridCol w:w="24"/>
      </w:tblGrid>
      <w:tr w:rsidR="00B138F3" w:rsidRPr="003708D0" w14:paraId="25D3B2A3" w14:textId="77777777" w:rsidTr="00C533EA">
        <w:trPr>
          <w:trHeight w:val="305"/>
          <w:jc w:val="center"/>
        </w:trPr>
        <w:tc>
          <w:tcPr>
            <w:tcW w:w="14893" w:type="dxa"/>
            <w:gridSpan w:val="17"/>
          </w:tcPr>
          <w:p w14:paraId="1C312E8E"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Товар</w:t>
            </w:r>
          </w:p>
        </w:tc>
      </w:tr>
      <w:tr w:rsidR="00C533EA" w:rsidRPr="003708D0" w14:paraId="31A21DDB" w14:textId="77777777" w:rsidTr="005B2FE0">
        <w:trPr>
          <w:trHeight w:val="747"/>
          <w:jc w:val="center"/>
        </w:trPr>
        <w:tc>
          <w:tcPr>
            <w:tcW w:w="1548" w:type="dxa"/>
            <w:vAlign w:val="center"/>
          </w:tcPr>
          <w:p w14:paraId="4578E1C5"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номер предусмотренного приглашением лота</w:t>
            </w:r>
          </w:p>
        </w:tc>
        <w:tc>
          <w:tcPr>
            <w:tcW w:w="1555" w:type="dxa"/>
            <w:vAlign w:val="center"/>
          </w:tcPr>
          <w:p w14:paraId="497A1224"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промежуточный код, предусмотренный планом закупок по классификации ЕЗК (CPV)</w:t>
            </w:r>
          </w:p>
        </w:tc>
        <w:tc>
          <w:tcPr>
            <w:tcW w:w="1735" w:type="dxa"/>
            <w:vAlign w:val="center"/>
          </w:tcPr>
          <w:p w14:paraId="6B16C52B"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наименование</w:t>
            </w:r>
          </w:p>
        </w:tc>
        <w:tc>
          <w:tcPr>
            <w:tcW w:w="10055" w:type="dxa"/>
            <w:gridSpan w:val="14"/>
            <w:vAlign w:val="center"/>
          </w:tcPr>
          <w:p w14:paraId="6396F782" w14:textId="08CC13F1" w:rsidR="00071D1C" w:rsidRPr="003708D0" w:rsidRDefault="00071D1C" w:rsidP="0002301F">
            <w:pPr>
              <w:widowControl w:val="0"/>
              <w:jc w:val="both"/>
              <w:rPr>
                <w:rFonts w:ascii="GHEA Grapalat" w:hAnsi="GHEA Grapalat"/>
                <w:sz w:val="16"/>
                <w:szCs w:val="16"/>
              </w:rPr>
            </w:pPr>
            <w:r w:rsidRPr="003708D0">
              <w:rPr>
                <w:rFonts w:ascii="GHEA Grapalat" w:hAnsi="GHEA Grapalat"/>
                <w:sz w:val="16"/>
                <w:szCs w:val="16"/>
              </w:rPr>
              <w:t>Оплату товара предусматривается произвести в 2</w:t>
            </w:r>
            <w:r w:rsidR="00E67FD5" w:rsidRPr="003708D0">
              <w:rPr>
                <w:rFonts w:ascii="GHEA Grapalat" w:hAnsi="GHEA Grapalat"/>
                <w:sz w:val="16"/>
                <w:szCs w:val="16"/>
              </w:rPr>
              <w:t>0</w:t>
            </w:r>
            <w:r w:rsidR="00316B99" w:rsidRPr="003708D0">
              <w:rPr>
                <w:rFonts w:ascii="GHEA Grapalat" w:hAnsi="GHEA Grapalat"/>
                <w:sz w:val="16"/>
                <w:szCs w:val="16"/>
              </w:rPr>
              <w:t>2</w:t>
            </w:r>
            <w:r w:rsidR="0002301F">
              <w:rPr>
                <w:rFonts w:ascii="GHEA Grapalat" w:hAnsi="GHEA Grapalat"/>
                <w:sz w:val="16"/>
                <w:szCs w:val="16"/>
                <w:lang w:val="hy-AM"/>
              </w:rPr>
              <w:t>6</w:t>
            </w:r>
            <w:r w:rsidR="00E67FD5" w:rsidRPr="003708D0">
              <w:rPr>
                <w:rFonts w:ascii="GHEA Grapalat" w:hAnsi="GHEA Grapalat"/>
                <w:sz w:val="16"/>
                <w:szCs w:val="16"/>
              </w:rPr>
              <w:t>г., по месяцам, в том числе</w:t>
            </w:r>
            <w:r w:rsidR="00E67FD5" w:rsidRPr="003708D0">
              <w:rPr>
                <w:rStyle w:val="FootnoteReference"/>
                <w:rFonts w:ascii="GHEA Grapalat" w:hAnsi="GHEA Grapalat"/>
                <w:sz w:val="16"/>
                <w:szCs w:val="16"/>
              </w:rPr>
              <w:footnoteReference w:customMarkFollows="1" w:id="21"/>
              <w:t>**</w:t>
            </w:r>
          </w:p>
        </w:tc>
      </w:tr>
      <w:tr w:rsidR="00C533EA" w:rsidRPr="003708D0" w14:paraId="38B9C95D" w14:textId="77777777" w:rsidTr="005B2FE0">
        <w:trPr>
          <w:trHeight w:val="594"/>
          <w:jc w:val="center"/>
        </w:trPr>
        <w:tc>
          <w:tcPr>
            <w:tcW w:w="1548" w:type="dxa"/>
          </w:tcPr>
          <w:p w14:paraId="3360160E" w14:textId="77777777" w:rsidR="00071D1C" w:rsidRPr="003708D0" w:rsidRDefault="00071D1C" w:rsidP="00B46D58">
            <w:pPr>
              <w:widowControl w:val="0"/>
              <w:jc w:val="center"/>
              <w:rPr>
                <w:rFonts w:ascii="GHEA Grapalat" w:hAnsi="GHEA Grapalat"/>
                <w:sz w:val="16"/>
                <w:szCs w:val="16"/>
              </w:rPr>
            </w:pPr>
          </w:p>
        </w:tc>
        <w:tc>
          <w:tcPr>
            <w:tcW w:w="1555" w:type="dxa"/>
          </w:tcPr>
          <w:p w14:paraId="083AD31B" w14:textId="77777777" w:rsidR="00071D1C" w:rsidRPr="003708D0" w:rsidRDefault="00071D1C" w:rsidP="00B46D58">
            <w:pPr>
              <w:widowControl w:val="0"/>
              <w:jc w:val="center"/>
              <w:rPr>
                <w:rFonts w:ascii="GHEA Grapalat" w:hAnsi="GHEA Grapalat"/>
                <w:sz w:val="16"/>
                <w:szCs w:val="16"/>
              </w:rPr>
            </w:pPr>
          </w:p>
        </w:tc>
        <w:tc>
          <w:tcPr>
            <w:tcW w:w="1735" w:type="dxa"/>
          </w:tcPr>
          <w:p w14:paraId="53C1793E" w14:textId="77777777" w:rsidR="00071D1C" w:rsidRPr="003708D0" w:rsidRDefault="00071D1C" w:rsidP="00B46D58">
            <w:pPr>
              <w:widowControl w:val="0"/>
              <w:jc w:val="center"/>
              <w:rPr>
                <w:rFonts w:ascii="GHEA Grapalat" w:hAnsi="GHEA Grapalat"/>
                <w:sz w:val="16"/>
                <w:szCs w:val="16"/>
              </w:rPr>
            </w:pPr>
          </w:p>
        </w:tc>
        <w:tc>
          <w:tcPr>
            <w:tcW w:w="712" w:type="dxa"/>
            <w:vAlign w:val="center"/>
          </w:tcPr>
          <w:p w14:paraId="40550F79"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январь</w:t>
            </w:r>
          </w:p>
        </w:tc>
        <w:tc>
          <w:tcPr>
            <w:tcW w:w="830" w:type="dxa"/>
            <w:vAlign w:val="center"/>
          </w:tcPr>
          <w:p w14:paraId="1A3F6788" w14:textId="77777777" w:rsidR="00071D1C" w:rsidRPr="003708D0" w:rsidRDefault="00071D1C" w:rsidP="00B46D58">
            <w:pPr>
              <w:widowControl w:val="0"/>
              <w:ind w:right="-7"/>
              <w:jc w:val="center"/>
              <w:rPr>
                <w:rFonts w:ascii="GHEA Grapalat" w:hAnsi="GHEA Grapalat" w:cs="Sylfaen"/>
                <w:sz w:val="16"/>
                <w:szCs w:val="16"/>
              </w:rPr>
            </w:pPr>
            <w:r w:rsidRPr="003708D0">
              <w:rPr>
                <w:rFonts w:ascii="GHEA Grapalat" w:hAnsi="GHEA Grapalat"/>
                <w:sz w:val="16"/>
                <w:szCs w:val="16"/>
              </w:rPr>
              <w:t>февраль</w:t>
            </w:r>
          </w:p>
        </w:tc>
        <w:tc>
          <w:tcPr>
            <w:tcW w:w="616" w:type="dxa"/>
            <w:vAlign w:val="center"/>
          </w:tcPr>
          <w:p w14:paraId="0D738654"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март</w:t>
            </w:r>
          </w:p>
        </w:tc>
        <w:tc>
          <w:tcPr>
            <w:tcW w:w="706" w:type="dxa"/>
            <w:vAlign w:val="center"/>
          </w:tcPr>
          <w:p w14:paraId="23F507A7" w14:textId="77777777" w:rsidR="00071D1C" w:rsidRPr="003708D0" w:rsidRDefault="00071D1C" w:rsidP="00B46D58">
            <w:pPr>
              <w:widowControl w:val="0"/>
              <w:ind w:right="-7"/>
              <w:jc w:val="center"/>
              <w:rPr>
                <w:rFonts w:ascii="GHEA Grapalat" w:hAnsi="GHEA Grapalat" w:cs="Sylfaen"/>
                <w:sz w:val="16"/>
                <w:szCs w:val="16"/>
              </w:rPr>
            </w:pPr>
            <w:r w:rsidRPr="003708D0">
              <w:rPr>
                <w:rFonts w:ascii="GHEA Grapalat" w:hAnsi="GHEA Grapalat"/>
                <w:sz w:val="16"/>
                <w:szCs w:val="16"/>
              </w:rPr>
              <w:t>апрель</w:t>
            </w:r>
          </w:p>
        </w:tc>
        <w:tc>
          <w:tcPr>
            <w:tcW w:w="794" w:type="dxa"/>
            <w:vAlign w:val="center"/>
          </w:tcPr>
          <w:p w14:paraId="0A3361EB"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май</w:t>
            </w:r>
          </w:p>
        </w:tc>
        <w:tc>
          <w:tcPr>
            <w:tcW w:w="817" w:type="dxa"/>
            <w:vAlign w:val="center"/>
          </w:tcPr>
          <w:p w14:paraId="70403C7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июнь</w:t>
            </w:r>
          </w:p>
        </w:tc>
        <w:tc>
          <w:tcPr>
            <w:tcW w:w="690" w:type="dxa"/>
            <w:vAlign w:val="center"/>
          </w:tcPr>
          <w:p w14:paraId="6B5BFDF0" w14:textId="77777777" w:rsidR="00071D1C" w:rsidRPr="003708D0" w:rsidRDefault="00071D1C" w:rsidP="00C533EA">
            <w:pPr>
              <w:widowControl w:val="0"/>
              <w:ind w:left="-71" w:right="-149"/>
              <w:jc w:val="center"/>
              <w:rPr>
                <w:rFonts w:ascii="GHEA Grapalat" w:hAnsi="GHEA Grapalat"/>
                <w:sz w:val="16"/>
                <w:szCs w:val="16"/>
              </w:rPr>
            </w:pPr>
            <w:r w:rsidRPr="003708D0">
              <w:rPr>
                <w:rFonts w:ascii="GHEA Grapalat" w:hAnsi="GHEA Grapalat"/>
                <w:sz w:val="16"/>
                <w:szCs w:val="16"/>
              </w:rPr>
              <w:t>июль</w:t>
            </w:r>
          </w:p>
        </w:tc>
        <w:tc>
          <w:tcPr>
            <w:tcW w:w="685" w:type="dxa"/>
            <w:vAlign w:val="center"/>
          </w:tcPr>
          <w:p w14:paraId="4329CB4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август</w:t>
            </w:r>
          </w:p>
        </w:tc>
        <w:tc>
          <w:tcPr>
            <w:tcW w:w="859" w:type="dxa"/>
            <w:vAlign w:val="center"/>
          </w:tcPr>
          <w:p w14:paraId="3567928C"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сентябрь</w:t>
            </w:r>
          </w:p>
        </w:tc>
        <w:tc>
          <w:tcPr>
            <w:tcW w:w="800" w:type="dxa"/>
            <w:vAlign w:val="center"/>
          </w:tcPr>
          <w:p w14:paraId="616DCA17"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октябрь</w:t>
            </w:r>
          </w:p>
        </w:tc>
        <w:tc>
          <w:tcPr>
            <w:tcW w:w="788" w:type="dxa"/>
            <w:vAlign w:val="center"/>
          </w:tcPr>
          <w:p w14:paraId="4BEECE4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ноябрь</w:t>
            </w:r>
          </w:p>
        </w:tc>
        <w:tc>
          <w:tcPr>
            <w:tcW w:w="808" w:type="dxa"/>
            <w:vAlign w:val="center"/>
          </w:tcPr>
          <w:p w14:paraId="236BCE7D"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декабрь</w:t>
            </w:r>
          </w:p>
        </w:tc>
        <w:tc>
          <w:tcPr>
            <w:tcW w:w="950" w:type="dxa"/>
            <w:gridSpan w:val="2"/>
            <w:vAlign w:val="center"/>
          </w:tcPr>
          <w:p w14:paraId="79DD4555" w14:textId="77777777" w:rsidR="00071D1C" w:rsidRPr="003708D0" w:rsidRDefault="00071D1C" w:rsidP="00B46D58">
            <w:pPr>
              <w:widowControl w:val="0"/>
              <w:ind w:right="-1"/>
              <w:jc w:val="center"/>
              <w:rPr>
                <w:rFonts w:ascii="GHEA Grapalat" w:hAnsi="GHEA Grapalat"/>
                <w:sz w:val="16"/>
                <w:szCs w:val="16"/>
              </w:rPr>
            </w:pPr>
            <w:r w:rsidRPr="003708D0">
              <w:rPr>
                <w:rFonts w:ascii="GHEA Grapalat" w:hAnsi="GHEA Grapalat"/>
                <w:sz w:val="16"/>
                <w:szCs w:val="16"/>
              </w:rPr>
              <w:t>Всего</w:t>
            </w:r>
          </w:p>
        </w:tc>
      </w:tr>
      <w:tr w:rsidR="005B2FE0" w:rsidRPr="003708D0" w14:paraId="4EEB3E47" w14:textId="77777777" w:rsidTr="005B2FE0">
        <w:trPr>
          <w:gridAfter w:val="1"/>
          <w:wAfter w:w="24" w:type="dxa"/>
          <w:trHeight w:val="404"/>
          <w:jc w:val="center"/>
        </w:trPr>
        <w:tc>
          <w:tcPr>
            <w:tcW w:w="1548" w:type="dxa"/>
            <w:vAlign w:val="center"/>
          </w:tcPr>
          <w:p w14:paraId="4A6EB573" w14:textId="4DC636A0" w:rsidR="005B2FE0" w:rsidRPr="003708D0" w:rsidRDefault="005B2FE0" w:rsidP="005B2FE0">
            <w:pPr>
              <w:pStyle w:val="BodyTextIndent2"/>
              <w:spacing w:line="240" w:lineRule="auto"/>
              <w:ind w:firstLine="0"/>
              <w:jc w:val="center"/>
              <w:rPr>
                <w:rFonts w:ascii="GHEA Grapalat" w:hAnsi="GHEA Grapalat"/>
              </w:rPr>
            </w:pPr>
            <w:r>
              <w:rPr>
                <w:rFonts w:ascii="GHEA Grapalat" w:hAnsi="GHEA Grapalat"/>
              </w:rPr>
              <w:t>1</w:t>
            </w:r>
          </w:p>
        </w:tc>
        <w:tc>
          <w:tcPr>
            <w:tcW w:w="1555" w:type="dxa"/>
            <w:vAlign w:val="center"/>
          </w:tcPr>
          <w:p w14:paraId="2255ED3D" w14:textId="211D8E7D" w:rsidR="005B2FE0" w:rsidRPr="002A606B" w:rsidRDefault="005B2FE0" w:rsidP="005B2FE0">
            <w:pPr>
              <w:jc w:val="center"/>
              <w:rPr>
                <w:rFonts w:ascii="GHEA Grapalat" w:hAnsi="GHEA Grapalat"/>
                <w:color w:val="FF0000"/>
                <w:sz w:val="20"/>
              </w:rPr>
            </w:pPr>
            <w:r>
              <w:rPr>
                <w:rFonts w:ascii="GHEA Grapalat" w:hAnsi="GHEA Grapalat"/>
                <w:color w:val="000000"/>
                <w:sz w:val="20"/>
                <w:szCs w:val="20"/>
                <w:shd w:val="clear" w:color="auto" w:fill="FFFFFF"/>
              </w:rPr>
              <w:t>44112530</w:t>
            </w:r>
            <w:r>
              <w:rPr>
                <w:rFonts w:ascii="GHEA Grapalat" w:hAnsi="GHEA Grapalat"/>
                <w:color w:val="000000"/>
                <w:sz w:val="20"/>
                <w:szCs w:val="20"/>
                <w:shd w:val="clear" w:color="auto" w:fill="FFFFFF"/>
                <w:lang w:val="en-US"/>
              </w:rPr>
              <w:t>/1</w:t>
            </w:r>
          </w:p>
        </w:tc>
        <w:tc>
          <w:tcPr>
            <w:tcW w:w="1735" w:type="dxa"/>
          </w:tcPr>
          <w:p w14:paraId="557B0098" w14:textId="6687ACA6" w:rsidR="005B2FE0" w:rsidRPr="002A606B" w:rsidRDefault="005B2FE0" w:rsidP="005B2FE0">
            <w:pPr>
              <w:pStyle w:val="BodyTextIndent2"/>
              <w:spacing w:line="240" w:lineRule="auto"/>
              <w:ind w:firstLine="0"/>
              <w:rPr>
                <w:rFonts w:ascii="GHEA Grapalat" w:hAnsi="GHEA Grapalat"/>
              </w:rPr>
            </w:pPr>
            <w:r>
              <w:rPr>
                <w:rFonts w:ascii="GHEA Grapalat" w:hAnsi="GHEA Grapalat"/>
                <w:i/>
                <w:iCs/>
              </w:rPr>
              <w:t>Брусчатка</w:t>
            </w:r>
            <w:r>
              <w:rPr>
                <w:rFonts w:ascii="GHEA Grapalat" w:hAnsi="GHEA Grapalat"/>
                <w:i/>
                <w:iCs/>
                <w:lang w:val="en-US"/>
              </w:rPr>
              <w:t xml:space="preserve"> </w:t>
            </w:r>
            <w:proofErr w:type="spellStart"/>
            <w:r>
              <w:rPr>
                <w:rFonts w:ascii="GHEA Grapalat" w:hAnsi="GHEA Grapalat"/>
                <w:i/>
                <w:iCs/>
                <w:lang w:val="en-US"/>
              </w:rPr>
              <w:t>серая</w:t>
            </w:r>
            <w:proofErr w:type="spellEnd"/>
          </w:p>
        </w:tc>
        <w:tc>
          <w:tcPr>
            <w:tcW w:w="712" w:type="dxa"/>
          </w:tcPr>
          <w:p w14:paraId="6219B06D" w14:textId="77777777" w:rsidR="005B2FE0" w:rsidRPr="0076524F" w:rsidRDefault="005B2FE0" w:rsidP="005B2FE0">
            <w:pPr>
              <w:jc w:val="center"/>
              <w:rPr>
                <w:rFonts w:ascii="GHEA Grapalat" w:hAnsi="GHEA Grapalat"/>
                <w:sz w:val="20"/>
                <w:lang w:val="pt-BR"/>
              </w:rPr>
            </w:pPr>
            <w:r w:rsidRPr="0076524F">
              <w:rPr>
                <w:rFonts w:ascii="GHEA Grapalat" w:hAnsi="GHEA Grapalat"/>
                <w:sz w:val="20"/>
                <w:lang w:val="pt-BR"/>
              </w:rPr>
              <w:t xml:space="preserve">... </w:t>
            </w:r>
          </w:p>
          <w:p w14:paraId="3036EE91" w14:textId="0E9238B1"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lang w:val="pt-BR"/>
              </w:rPr>
              <w:t>%</w:t>
            </w:r>
          </w:p>
        </w:tc>
        <w:tc>
          <w:tcPr>
            <w:tcW w:w="830" w:type="dxa"/>
          </w:tcPr>
          <w:p w14:paraId="770650F6" w14:textId="77777777" w:rsidR="005B2FE0" w:rsidRPr="0076524F" w:rsidRDefault="005B2FE0" w:rsidP="005B2FE0">
            <w:pPr>
              <w:jc w:val="center"/>
              <w:rPr>
                <w:rFonts w:ascii="GHEA Grapalat" w:hAnsi="GHEA Grapalat"/>
                <w:sz w:val="20"/>
                <w:lang w:val="pt-BR"/>
              </w:rPr>
            </w:pPr>
            <w:r w:rsidRPr="0076524F">
              <w:rPr>
                <w:rFonts w:ascii="GHEA Grapalat" w:hAnsi="GHEA Grapalat"/>
                <w:sz w:val="20"/>
                <w:lang w:val="pt-BR"/>
              </w:rPr>
              <w:t xml:space="preserve">... </w:t>
            </w:r>
          </w:p>
          <w:p w14:paraId="123D4A1D" w14:textId="485CED1F"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lang w:val="pt-BR"/>
              </w:rPr>
              <w:t>%</w:t>
            </w:r>
          </w:p>
        </w:tc>
        <w:tc>
          <w:tcPr>
            <w:tcW w:w="616" w:type="dxa"/>
            <w:vAlign w:val="center"/>
          </w:tcPr>
          <w:p w14:paraId="63C9DCA1" w14:textId="77777777" w:rsidR="005B2FE0" w:rsidRDefault="005B2FE0" w:rsidP="005B2FE0">
            <w:pPr>
              <w:rPr>
                <w:rFonts w:ascii="GHEA Grapalat" w:hAnsi="GHEA Grapalat"/>
                <w:sz w:val="20"/>
                <w:szCs w:val="20"/>
                <w:lang w:val="hy-AM"/>
              </w:rPr>
            </w:pPr>
          </w:p>
          <w:p w14:paraId="3FE47978" w14:textId="5222068C" w:rsidR="005B2FE0" w:rsidRPr="002A606B" w:rsidRDefault="005B2FE0" w:rsidP="005B2FE0">
            <w:pPr>
              <w:jc w:val="center"/>
              <w:rPr>
                <w:rFonts w:ascii="GHEA Grapalat" w:hAnsi="GHEA Grapalat" w:cs="Arial"/>
                <w:color w:val="FF0000"/>
                <w:sz w:val="22"/>
                <w:szCs w:val="22"/>
                <w:lang w:val="pt-BR"/>
              </w:rPr>
            </w:pPr>
            <w:r w:rsidRPr="00CB6216">
              <w:rPr>
                <w:rFonts w:ascii="GHEA Grapalat" w:hAnsi="GHEA Grapalat"/>
                <w:sz w:val="20"/>
                <w:szCs w:val="20"/>
                <w:lang w:val="hy-AM"/>
              </w:rPr>
              <w:t>25%</w:t>
            </w:r>
          </w:p>
        </w:tc>
        <w:tc>
          <w:tcPr>
            <w:tcW w:w="706" w:type="dxa"/>
            <w:vAlign w:val="center"/>
          </w:tcPr>
          <w:p w14:paraId="107045D1" w14:textId="77777777" w:rsidR="005B2FE0" w:rsidRDefault="005B2FE0" w:rsidP="005B2FE0">
            <w:pPr>
              <w:rPr>
                <w:rFonts w:ascii="GHEA Grapalat" w:hAnsi="GHEA Grapalat"/>
                <w:sz w:val="20"/>
                <w:szCs w:val="20"/>
                <w:lang w:val="hy-AM"/>
              </w:rPr>
            </w:pPr>
          </w:p>
          <w:p w14:paraId="27285BB0" w14:textId="3E331281" w:rsidR="005B2FE0" w:rsidRPr="002A606B" w:rsidRDefault="005B2FE0" w:rsidP="005B2FE0">
            <w:pPr>
              <w:jc w:val="center"/>
              <w:rPr>
                <w:rFonts w:ascii="GHEA Grapalat" w:hAnsi="GHEA Grapalat" w:cs="Arial"/>
                <w:color w:val="FF0000"/>
                <w:sz w:val="22"/>
                <w:szCs w:val="22"/>
                <w:lang w:val="pt-BR"/>
              </w:rPr>
            </w:pPr>
            <w:r w:rsidRPr="00CB6216">
              <w:rPr>
                <w:rFonts w:ascii="GHEA Grapalat" w:hAnsi="GHEA Grapalat"/>
                <w:sz w:val="20"/>
                <w:szCs w:val="20"/>
                <w:lang w:val="hy-AM"/>
              </w:rPr>
              <w:t>50%</w:t>
            </w:r>
          </w:p>
        </w:tc>
        <w:tc>
          <w:tcPr>
            <w:tcW w:w="794" w:type="dxa"/>
            <w:vAlign w:val="center"/>
          </w:tcPr>
          <w:p w14:paraId="3706AC6E" w14:textId="77777777" w:rsidR="005B2FE0" w:rsidRDefault="005B2FE0" w:rsidP="005B2FE0">
            <w:pPr>
              <w:rPr>
                <w:rFonts w:ascii="GHEA Grapalat" w:hAnsi="GHEA Grapalat"/>
                <w:sz w:val="20"/>
                <w:szCs w:val="20"/>
                <w:lang w:val="hy-AM"/>
              </w:rPr>
            </w:pPr>
          </w:p>
          <w:p w14:paraId="381B1ED9" w14:textId="1611D912" w:rsidR="005B2FE0" w:rsidRPr="002A606B" w:rsidRDefault="005B2FE0" w:rsidP="005B2FE0">
            <w:pPr>
              <w:jc w:val="center"/>
              <w:rPr>
                <w:rFonts w:ascii="GHEA Grapalat" w:hAnsi="GHEA Grapalat" w:cs="Arial"/>
                <w:color w:val="FF0000"/>
                <w:sz w:val="22"/>
                <w:szCs w:val="22"/>
                <w:lang w:val="pt-BR"/>
              </w:rPr>
            </w:pPr>
            <w:r w:rsidRPr="00CB6216">
              <w:rPr>
                <w:rFonts w:ascii="GHEA Grapalat" w:hAnsi="GHEA Grapalat"/>
                <w:sz w:val="20"/>
                <w:szCs w:val="20"/>
                <w:lang w:val="hy-AM"/>
              </w:rPr>
              <w:t>75%</w:t>
            </w:r>
          </w:p>
        </w:tc>
        <w:tc>
          <w:tcPr>
            <w:tcW w:w="817" w:type="dxa"/>
            <w:vAlign w:val="center"/>
          </w:tcPr>
          <w:p w14:paraId="2357BF3A" w14:textId="77777777" w:rsidR="005B2FE0" w:rsidRDefault="005B2FE0" w:rsidP="005B2FE0">
            <w:pPr>
              <w:rPr>
                <w:rFonts w:ascii="GHEA Grapalat" w:hAnsi="GHEA Grapalat"/>
                <w:sz w:val="20"/>
                <w:szCs w:val="20"/>
                <w:lang w:val="hy-AM"/>
              </w:rPr>
            </w:pPr>
          </w:p>
          <w:p w14:paraId="292361E2" w14:textId="784FE045" w:rsidR="005B2FE0" w:rsidRPr="002A606B" w:rsidRDefault="005B2FE0" w:rsidP="005B2FE0">
            <w:pPr>
              <w:jc w:val="center"/>
              <w:rPr>
                <w:rFonts w:ascii="GHEA Grapalat" w:hAnsi="GHEA Grapalat" w:cs="Arial"/>
                <w:color w:val="FF0000"/>
                <w:sz w:val="22"/>
                <w:szCs w:val="22"/>
                <w:lang w:val="pt-BR"/>
              </w:rPr>
            </w:pPr>
            <w:r w:rsidRPr="00CB6216">
              <w:rPr>
                <w:rFonts w:ascii="GHEA Grapalat" w:hAnsi="GHEA Grapalat"/>
                <w:sz w:val="20"/>
                <w:szCs w:val="20"/>
                <w:lang w:val="hy-AM"/>
              </w:rPr>
              <w:t>100%</w:t>
            </w:r>
          </w:p>
        </w:tc>
        <w:tc>
          <w:tcPr>
            <w:tcW w:w="690" w:type="dxa"/>
            <w:vAlign w:val="center"/>
          </w:tcPr>
          <w:p w14:paraId="34EB50E5" w14:textId="659A0828" w:rsidR="005B2FE0" w:rsidRPr="002A606B" w:rsidRDefault="005B2FE0" w:rsidP="005B2FE0">
            <w:pPr>
              <w:jc w:val="center"/>
              <w:rPr>
                <w:rFonts w:ascii="GHEA Grapalat" w:hAnsi="GHEA Grapalat" w:cs="Arial"/>
                <w:color w:val="FF0000"/>
                <w:sz w:val="22"/>
                <w:szCs w:val="22"/>
                <w:lang w:val="pt-BR"/>
              </w:rPr>
            </w:pPr>
            <w:r w:rsidRPr="0076524F">
              <w:rPr>
                <w:rFonts w:ascii="GHEA Grapalat" w:hAnsi="GHEA Grapalat"/>
                <w:sz w:val="20"/>
                <w:szCs w:val="20"/>
                <w:lang w:val="hy-AM"/>
              </w:rPr>
              <w:t>100%</w:t>
            </w:r>
          </w:p>
        </w:tc>
        <w:tc>
          <w:tcPr>
            <w:tcW w:w="685" w:type="dxa"/>
            <w:vAlign w:val="center"/>
          </w:tcPr>
          <w:p w14:paraId="428B3D21" w14:textId="3548B240" w:rsidR="005B2FE0" w:rsidRPr="002A606B" w:rsidRDefault="005B2FE0" w:rsidP="005B2FE0">
            <w:pPr>
              <w:jc w:val="center"/>
              <w:rPr>
                <w:rFonts w:ascii="GHEA Grapalat" w:hAnsi="GHEA Grapalat" w:cs="Arial"/>
                <w:color w:val="FF0000"/>
                <w:sz w:val="22"/>
                <w:szCs w:val="22"/>
                <w:lang w:val="pt-BR"/>
              </w:rPr>
            </w:pPr>
            <w:r w:rsidRPr="0076524F">
              <w:rPr>
                <w:rFonts w:ascii="GHEA Grapalat" w:hAnsi="GHEA Grapalat"/>
                <w:sz w:val="20"/>
                <w:szCs w:val="20"/>
                <w:lang w:val="hy-AM"/>
              </w:rPr>
              <w:t>100%</w:t>
            </w:r>
          </w:p>
        </w:tc>
        <w:tc>
          <w:tcPr>
            <w:tcW w:w="859" w:type="dxa"/>
            <w:vAlign w:val="center"/>
          </w:tcPr>
          <w:p w14:paraId="72B4EFF4" w14:textId="153EE142" w:rsidR="005B2FE0" w:rsidRPr="002A606B" w:rsidRDefault="005B2FE0" w:rsidP="005B2FE0">
            <w:pPr>
              <w:jc w:val="center"/>
              <w:rPr>
                <w:rFonts w:ascii="GHEA Grapalat" w:hAnsi="GHEA Grapalat" w:cs="Arial"/>
                <w:color w:val="FF0000"/>
                <w:sz w:val="22"/>
                <w:szCs w:val="22"/>
                <w:lang w:val="pt-BR"/>
              </w:rPr>
            </w:pPr>
            <w:r w:rsidRPr="0076524F">
              <w:rPr>
                <w:rFonts w:ascii="GHEA Grapalat" w:hAnsi="GHEA Grapalat"/>
                <w:sz w:val="20"/>
                <w:szCs w:val="20"/>
                <w:lang w:val="hy-AM"/>
              </w:rPr>
              <w:t>100%</w:t>
            </w:r>
          </w:p>
        </w:tc>
        <w:tc>
          <w:tcPr>
            <w:tcW w:w="800" w:type="dxa"/>
            <w:vAlign w:val="center"/>
          </w:tcPr>
          <w:p w14:paraId="22666319" w14:textId="451944BF" w:rsidR="005B2FE0" w:rsidRPr="002A606B" w:rsidRDefault="005B2FE0" w:rsidP="005B2FE0">
            <w:pPr>
              <w:jc w:val="center"/>
              <w:rPr>
                <w:rFonts w:ascii="GHEA Grapalat" w:hAnsi="GHEA Grapalat" w:cs="Arial"/>
                <w:color w:val="FF0000"/>
                <w:sz w:val="22"/>
                <w:szCs w:val="22"/>
                <w:lang w:val="pt-BR"/>
              </w:rPr>
            </w:pPr>
            <w:r w:rsidRPr="0076524F">
              <w:rPr>
                <w:rFonts w:ascii="GHEA Grapalat" w:hAnsi="GHEA Grapalat"/>
                <w:sz w:val="20"/>
                <w:szCs w:val="20"/>
                <w:lang w:val="hy-AM"/>
              </w:rPr>
              <w:t>100%</w:t>
            </w:r>
          </w:p>
        </w:tc>
        <w:tc>
          <w:tcPr>
            <w:tcW w:w="788" w:type="dxa"/>
            <w:vAlign w:val="center"/>
          </w:tcPr>
          <w:p w14:paraId="575A266E" w14:textId="439A2D97" w:rsidR="005B2FE0" w:rsidRPr="002A606B" w:rsidRDefault="005B2FE0" w:rsidP="005B2FE0">
            <w:pPr>
              <w:jc w:val="center"/>
              <w:rPr>
                <w:rFonts w:ascii="GHEA Grapalat" w:hAnsi="GHEA Grapalat" w:cs="Arial"/>
                <w:color w:val="FF0000"/>
                <w:sz w:val="22"/>
                <w:szCs w:val="22"/>
                <w:lang w:val="pt-BR"/>
              </w:rPr>
            </w:pPr>
            <w:r w:rsidRPr="0076524F">
              <w:rPr>
                <w:rFonts w:ascii="GHEA Grapalat" w:hAnsi="GHEA Grapalat"/>
                <w:sz w:val="20"/>
                <w:szCs w:val="20"/>
                <w:lang w:val="hy-AM"/>
              </w:rPr>
              <w:t>100%</w:t>
            </w:r>
          </w:p>
        </w:tc>
        <w:tc>
          <w:tcPr>
            <w:tcW w:w="808" w:type="dxa"/>
            <w:vAlign w:val="center"/>
          </w:tcPr>
          <w:p w14:paraId="388136AF" w14:textId="345931C1" w:rsidR="005B2FE0" w:rsidRPr="002A606B" w:rsidRDefault="005B2FE0" w:rsidP="005B2FE0">
            <w:pPr>
              <w:jc w:val="center"/>
              <w:rPr>
                <w:rFonts w:ascii="GHEA Grapalat" w:hAnsi="GHEA Grapalat" w:cs="Arial"/>
                <w:color w:val="FF0000"/>
                <w:sz w:val="22"/>
                <w:szCs w:val="22"/>
                <w:lang w:val="pt-BR"/>
              </w:rPr>
            </w:pPr>
            <w:r w:rsidRPr="0076524F">
              <w:rPr>
                <w:rFonts w:ascii="GHEA Grapalat" w:hAnsi="GHEA Grapalat"/>
                <w:sz w:val="20"/>
                <w:szCs w:val="20"/>
                <w:lang w:val="hy-AM"/>
              </w:rPr>
              <w:t>100%</w:t>
            </w:r>
          </w:p>
        </w:tc>
        <w:tc>
          <w:tcPr>
            <w:tcW w:w="926" w:type="dxa"/>
            <w:vAlign w:val="center"/>
          </w:tcPr>
          <w:p w14:paraId="501BA08E" w14:textId="2ACB5A9D" w:rsidR="005B2FE0" w:rsidRPr="002A606B" w:rsidRDefault="005B2FE0" w:rsidP="005B2FE0">
            <w:pPr>
              <w:jc w:val="center"/>
              <w:rPr>
                <w:rFonts w:ascii="GHEA Grapalat" w:hAnsi="GHEA Grapalat"/>
                <w:b/>
                <w:color w:val="FF0000"/>
                <w:sz w:val="22"/>
                <w:szCs w:val="22"/>
                <w:lang w:val="pt-BR"/>
              </w:rPr>
            </w:pPr>
            <w:r w:rsidRPr="0076524F">
              <w:rPr>
                <w:rFonts w:ascii="GHEA Grapalat" w:hAnsi="GHEA Grapalat"/>
                <w:sz w:val="20"/>
                <w:lang w:val="pt-BR"/>
              </w:rPr>
              <w:t>100 %</w:t>
            </w:r>
          </w:p>
        </w:tc>
      </w:tr>
      <w:tr w:rsidR="005B2FE0" w:rsidRPr="003708D0" w14:paraId="2439BCA1" w14:textId="77777777" w:rsidTr="005B2FE0">
        <w:trPr>
          <w:gridAfter w:val="1"/>
          <w:wAfter w:w="24" w:type="dxa"/>
          <w:trHeight w:val="404"/>
          <w:jc w:val="center"/>
        </w:trPr>
        <w:tc>
          <w:tcPr>
            <w:tcW w:w="1548" w:type="dxa"/>
            <w:vAlign w:val="center"/>
          </w:tcPr>
          <w:p w14:paraId="31C109B4" w14:textId="12BF1A44" w:rsidR="005B2FE0" w:rsidRPr="003708D0" w:rsidRDefault="005B2FE0" w:rsidP="005B2FE0">
            <w:pPr>
              <w:pStyle w:val="BodyTextIndent2"/>
              <w:spacing w:line="240" w:lineRule="auto"/>
              <w:ind w:firstLine="0"/>
              <w:jc w:val="center"/>
              <w:rPr>
                <w:rFonts w:ascii="GHEA Grapalat" w:hAnsi="GHEA Grapalat"/>
              </w:rPr>
            </w:pPr>
            <w:r>
              <w:rPr>
                <w:rFonts w:ascii="GHEA Grapalat" w:hAnsi="GHEA Grapalat"/>
              </w:rPr>
              <w:t>2</w:t>
            </w:r>
          </w:p>
        </w:tc>
        <w:tc>
          <w:tcPr>
            <w:tcW w:w="1555" w:type="dxa"/>
            <w:vAlign w:val="center"/>
          </w:tcPr>
          <w:p w14:paraId="559E050C" w14:textId="1084C5D4" w:rsidR="005B2FE0" w:rsidRPr="002A606B" w:rsidRDefault="005B2FE0" w:rsidP="005B2FE0">
            <w:pPr>
              <w:jc w:val="center"/>
              <w:rPr>
                <w:rFonts w:ascii="GHEA Grapalat" w:hAnsi="GHEA Grapalat"/>
                <w:color w:val="FF0000"/>
                <w:sz w:val="20"/>
              </w:rPr>
            </w:pPr>
            <w:r>
              <w:rPr>
                <w:rFonts w:ascii="GHEA Grapalat" w:hAnsi="GHEA Grapalat"/>
                <w:color w:val="000000"/>
                <w:sz w:val="20"/>
                <w:szCs w:val="20"/>
                <w:shd w:val="clear" w:color="auto" w:fill="FFFFFF"/>
              </w:rPr>
              <w:t>44112530</w:t>
            </w:r>
            <w:r>
              <w:rPr>
                <w:rFonts w:ascii="GHEA Grapalat" w:hAnsi="GHEA Grapalat"/>
                <w:color w:val="000000"/>
                <w:sz w:val="20"/>
                <w:szCs w:val="20"/>
                <w:shd w:val="clear" w:color="auto" w:fill="FFFFFF"/>
                <w:lang w:val="en-US"/>
              </w:rPr>
              <w:t>/2</w:t>
            </w:r>
          </w:p>
        </w:tc>
        <w:tc>
          <w:tcPr>
            <w:tcW w:w="1735" w:type="dxa"/>
          </w:tcPr>
          <w:p w14:paraId="2A348237" w14:textId="0E98A37F" w:rsidR="005B2FE0" w:rsidRPr="002A606B" w:rsidRDefault="005B2FE0" w:rsidP="005B2FE0">
            <w:pPr>
              <w:pStyle w:val="BodyTextIndent2"/>
              <w:spacing w:line="240" w:lineRule="auto"/>
              <w:ind w:firstLine="0"/>
              <w:rPr>
                <w:rFonts w:ascii="GHEA Grapalat" w:hAnsi="GHEA Grapalat"/>
              </w:rPr>
            </w:pPr>
            <w:r>
              <w:rPr>
                <w:rFonts w:ascii="GHEA Grapalat" w:hAnsi="GHEA Grapalat"/>
                <w:i/>
                <w:iCs/>
                <w:lang w:val="en-US"/>
              </w:rPr>
              <w:t>Б</w:t>
            </w:r>
            <w:r>
              <w:rPr>
                <w:rFonts w:ascii="GHEA Grapalat" w:hAnsi="GHEA Grapalat"/>
                <w:i/>
                <w:iCs/>
              </w:rPr>
              <w:t>русчатка</w:t>
            </w:r>
            <w:r>
              <w:rPr>
                <w:rFonts w:ascii="GHEA Grapalat" w:hAnsi="GHEA Grapalat"/>
                <w:i/>
                <w:iCs/>
                <w:lang w:val="en-US"/>
              </w:rPr>
              <w:t xml:space="preserve"> </w:t>
            </w:r>
            <w:proofErr w:type="spellStart"/>
            <w:r>
              <w:rPr>
                <w:rFonts w:ascii="GHEA Grapalat" w:hAnsi="GHEA Grapalat"/>
                <w:i/>
                <w:iCs/>
                <w:lang w:val="en-US"/>
              </w:rPr>
              <w:t>разноцветная</w:t>
            </w:r>
            <w:proofErr w:type="spellEnd"/>
          </w:p>
        </w:tc>
        <w:tc>
          <w:tcPr>
            <w:tcW w:w="712" w:type="dxa"/>
          </w:tcPr>
          <w:p w14:paraId="3B9091C7" w14:textId="77777777" w:rsidR="005B2FE0" w:rsidRPr="0076524F" w:rsidRDefault="005B2FE0" w:rsidP="005B2FE0">
            <w:pPr>
              <w:jc w:val="center"/>
              <w:rPr>
                <w:rFonts w:ascii="GHEA Grapalat" w:hAnsi="GHEA Grapalat"/>
                <w:sz w:val="20"/>
                <w:lang w:val="pt-BR"/>
              </w:rPr>
            </w:pPr>
            <w:r w:rsidRPr="0076524F">
              <w:rPr>
                <w:rFonts w:ascii="GHEA Grapalat" w:hAnsi="GHEA Grapalat"/>
                <w:sz w:val="20"/>
                <w:lang w:val="pt-BR"/>
              </w:rPr>
              <w:t xml:space="preserve">... </w:t>
            </w:r>
          </w:p>
          <w:p w14:paraId="758298D7" w14:textId="343545CD"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lang w:val="pt-BR"/>
              </w:rPr>
              <w:t>%</w:t>
            </w:r>
          </w:p>
        </w:tc>
        <w:tc>
          <w:tcPr>
            <w:tcW w:w="830" w:type="dxa"/>
          </w:tcPr>
          <w:p w14:paraId="3DECEAC7" w14:textId="77777777" w:rsidR="005B2FE0" w:rsidRPr="0076524F" w:rsidRDefault="005B2FE0" w:rsidP="005B2FE0">
            <w:pPr>
              <w:jc w:val="center"/>
              <w:rPr>
                <w:rFonts w:ascii="GHEA Grapalat" w:hAnsi="GHEA Grapalat"/>
                <w:sz w:val="20"/>
                <w:lang w:val="pt-BR"/>
              </w:rPr>
            </w:pPr>
            <w:r w:rsidRPr="0076524F">
              <w:rPr>
                <w:rFonts w:ascii="GHEA Grapalat" w:hAnsi="GHEA Grapalat"/>
                <w:sz w:val="20"/>
                <w:lang w:val="pt-BR"/>
              </w:rPr>
              <w:t xml:space="preserve">... </w:t>
            </w:r>
          </w:p>
          <w:p w14:paraId="475ACFA7" w14:textId="44F7B507"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lang w:val="pt-BR"/>
              </w:rPr>
              <w:t>%</w:t>
            </w:r>
          </w:p>
        </w:tc>
        <w:tc>
          <w:tcPr>
            <w:tcW w:w="616" w:type="dxa"/>
            <w:vAlign w:val="center"/>
          </w:tcPr>
          <w:p w14:paraId="770315B6" w14:textId="77777777" w:rsidR="005B2FE0" w:rsidRDefault="005B2FE0" w:rsidP="005B2FE0">
            <w:pPr>
              <w:rPr>
                <w:rFonts w:ascii="GHEA Grapalat" w:hAnsi="GHEA Grapalat"/>
                <w:sz w:val="20"/>
                <w:szCs w:val="20"/>
                <w:lang w:val="hy-AM"/>
              </w:rPr>
            </w:pPr>
          </w:p>
          <w:p w14:paraId="187BDCD3" w14:textId="4C64E43F" w:rsidR="005B2FE0" w:rsidRPr="002A606B" w:rsidRDefault="005B2FE0" w:rsidP="005B2FE0">
            <w:pPr>
              <w:jc w:val="center"/>
              <w:rPr>
                <w:rFonts w:ascii="GHEA Grapalat" w:hAnsi="GHEA Grapalat"/>
                <w:color w:val="FF0000"/>
                <w:sz w:val="22"/>
                <w:szCs w:val="22"/>
                <w:lang w:val="pt-BR"/>
              </w:rPr>
            </w:pPr>
            <w:r w:rsidRPr="00CB6216">
              <w:rPr>
                <w:rFonts w:ascii="GHEA Grapalat" w:hAnsi="GHEA Grapalat"/>
                <w:sz w:val="20"/>
                <w:szCs w:val="20"/>
                <w:lang w:val="hy-AM"/>
              </w:rPr>
              <w:t>25%</w:t>
            </w:r>
          </w:p>
        </w:tc>
        <w:tc>
          <w:tcPr>
            <w:tcW w:w="706" w:type="dxa"/>
            <w:vAlign w:val="center"/>
          </w:tcPr>
          <w:p w14:paraId="56C2807B" w14:textId="77777777" w:rsidR="005B2FE0" w:rsidRDefault="005B2FE0" w:rsidP="005B2FE0">
            <w:pPr>
              <w:rPr>
                <w:rFonts w:ascii="GHEA Grapalat" w:hAnsi="GHEA Grapalat"/>
                <w:sz w:val="20"/>
                <w:szCs w:val="20"/>
                <w:lang w:val="hy-AM"/>
              </w:rPr>
            </w:pPr>
          </w:p>
          <w:p w14:paraId="5F50A626" w14:textId="7EC7CBAB" w:rsidR="005B2FE0" w:rsidRPr="002A606B" w:rsidRDefault="005B2FE0" w:rsidP="005B2FE0">
            <w:pPr>
              <w:jc w:val="center"/>
              <w:rPr>
                <w:rFonts w:ascii="GHEA Grapalat" w:hAnsi="GHEA Grapalat"/>
                <w:color w:val="FF0000"/>
                <w:sz w:val="22"/>
                <w:szCs w:val="22"/>
                <w:lang w:val="pt-BR"/>
              </w:rPr>
            </w:pPr>
            <w:r w:rsidRPr="00CB6216">
              <w:rPr>
                <w:rFonts w:ascii="GHEA Grapalat" w:hAnsi="GHEA Grapalat"/>
                <w:sz w:val="20"/>
                <w:szCs w:val="20"/>
                <w:lang w:val="hy-AM"/>
              </w:rPr>
              <w:t>50%</w:t>
            </w:r>
          </w:p>
        </w:tc>
        <w:tc>
          <w:tcPr>
            <w:tcW w:w="794" w:type="dxa"/>
            <w:vAlign w:val="center"/>
          </w:tcPr>
          <w:p w14:paraId="31434B7E" w14:textId="77777777" w:rsidR="005B2FE0" w:rsidRDefault="005B2FE0" w:rsidP="005B2FE0">
            <w:pPr>
              <w:rPr>
                <w:rFonts w:ascii="GHEA Grapalat" w:hAnsi="GHEA Grapalat"/>
                <w:sz w:val="20"/>
                <w:szCs w:val="20"/>
                <w:lang w:val="hy-AM"/>
              </w:rPr>
            </w:pPr>
          </w:p>
          <w:p w14:paraId="7097703E" w14:textId="7DB3FEBB" w:rsidR="005B2FE0" w:rsidRPr="002A606B" w:rsidRDefault="005B2FE0" w:rsidP="005B2FE0">
            <w:pPr>
              <w:jc w:val="center"/>
              <w:rPr>
                <w:rFonts w:ascii="GHEA Grapalat" w:hAnsi="GHEA Grapalat"/>
                <w:color w:val="FF0000"/>
                <w:sz w:val="22"/>
                <w:szCs w:val="22"/>
                <w:lang w:val="pt-BR"/>
              </w:rPr>
            </w:pPr>
            <w:r w:rsidRPr="00CB6216">
              <w:rPr>
                <w:rFonts w:ascii="GHEA Grapalat" w:hAnsi="GHEA Grapalat"/>
                <w:sz w:val="20"/>
                <w:szCs w:val="20"/>
                <w:lang w:val="hy-AM"/>
              </w:rPr>
              <w:t>75%</w:t>
            </w:r>
          </w:p>
        </w:tc>
        <w:tc>
          <w:tcPr>
            <w:tcW w:w="817" w:type="dxa"/>
            <w:vAlign w:val="center"/>
          </w:tcPr>
          <w:p w14:paraId="256DFB35" w14:textId="77777777" w:rsidR="005B2FE0" w:rsidRDefault="005B2FE0" w:rsidP="005B2FE0">
            <w:pPr>
              <w:rPr>
                <w:rFonts w:ascii="GHEA Grapalat" w:hAnsi="GHEA Grapalat"/>
                <w:sz w:val="20"/>
                <w:szCs w:val="20"/>
                <w:lang w:val="hy-AM"/>
              </w:rPr>
            </w:pPr>
          </w:p>
          <w:p w14:paraId="04C08FBC" w14:textId="074AE3C5" w:rsidR="005B2FE0" w:rsidRPr="002A606B" w:rsidRDefault="005B2FE0" w:rsidP="005B2FE0">
            <w:pPr>
              <w:jc w:val="center"/>
              <w:rPr>
                <w:rFonts w:ascii="GHEA Grapalat" w:hAnsi="GHEA Grapalat"/>
                <w:color w:val="FF0000"/>
                <w:sz w:val="22"/>
                <w:szCs w:val="22"/>
                <w:lang w:val="pt-BR"/>
              </w:rPr>
            </w:pPr>
            <w:r w:rsidRPr="00CB6216">
              <w:rPr>
                <w:rFonts w:ascii="GHEA Grapalat" w:hAnsi="GHEA Grapalat"/>
                <w:sz w:val="20"/>
                <w:szCs w:val="20"/>
                <w:lang w:val="hy-AM"/>
              </w:rPr>
              <w:t>100%</w:t>
            </w:r>
          </w:p>
        </w:tc>
        <w:tc>
          <w:tcPr>
            <w:tcW w:w="690" w:type="dxa"/>
            <w:vAlign w:val="center"/>
          </w:tcPr>
          <w:p w14:paraId="22A9A788" w14:textId="3768314B"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szCs w:val="20"/>
                <w:lang w:val="hy-AM"/>
              </w:rPr>
              <w:t>100%</w:t>
            </w:r>
          </w:p>
        </w:tc>
        <w:tc>
          <w:tcPr>
            <w:tcW w:w="685" w:type="dxa"/>
            <w:vAlign w:val="center"/>
          </w:tcPr>
          <w:p w14:paraId="618CCD38" w14:textId="7F4A9349"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szCs w:val="20"/>
                <w:lang w:val="hy-AM"/>
              </w:rPr>
              <w:t>100%</w:t>
            </w:r>
          </w:p>
        </w:tc>
        <w:tc>
          <w:tcPr>
            <w:tcW w:w="859" w:type="dxa"/>
            <w:vAlign w:val="center"/>
          </w:tcPr>
          <w:p w14:paraId="71A9BBC0" w14:textId="2D166B63"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szCs w:val="20"/>
                <w:lang w:val="hy-AM"/>
              </w:rPr>
              <w:t>100%</w:t>
            </w:r>
          </w:p>
        </w:tc>
        <w:tc>
          <w:tcPr>
            <w:tcW w:w="800" w:type="dxa"/>
            <w:vAlign w:val="center"/>
          </w:tcPr>
          <w:p w14:paraId="1794AFDC" w14:textId="56FB9B75"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szCs w:val="20"/>
                <w:lang w:val="hy-AM"/>
              </w:rPr>
              <w:t>100%</w:t>
            </w:r>
          </w:p>
        </w:tc>
        <w:tc>
          <w:tcPr>
            <w:tcW w:w="788" w:type="dxa"/>
            <w:vAlign w:val="center"/>
          </w:tcPr>
          <w:p w14:paraId="1E8983C3" w14:textId="2BEA34C7"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szCs w:val="20"/>
                <w:lang w:val="hy-AM"/>
              </w:rPr>
              <w:t>100%</w:t>
            </w:r>
          </w:p>
        </w:tc>
        <w:tc>
          <w:tcPr>
            <w:tcW w:w="808" w:type="dxa"/>
            <w:vAlign w:val="center"/>
          </w:tcPr>
          <w:p w14:paraId="1C908079" w14:textId="7B871ADE"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szCs w:val="20"/>
                <w:lang w:val="hy-AM"/>
              </w:rPr>
              <w:t>100%</w:t>
            </w:r>
          </w:p>
        </w:tc>
        <w:tc>
          <w:tcPr>
            <w:tcW w:w="926" w:type="dxa"/>
            <w:vAlign w:val="center"/>
          </w:tcPr>
          <w:p w14:paraId="6E9D5102" w14:textId="7BEC08D5" w:rsidR="005B2FE0" w:rsidRPr="002A606B" w:rsidRDefault="005B2FE0" w:rsidP="005B2FE0">
            <w:pPr>
              <w:jc w:val="center"/>
              <w:rPr>
                <w:rFonts w:ascii="GHEA Grapalat" w:hAnsi="GHEA Grapalat"/>
                <w:color w:val="FF0000"/>
                <w:sz w:val="22"/>
                <w:szCs w:val="22"/>
                <w:lang w:val="pt-BR"/>
              </w:rPr>
            </w:pPr>
            <w:r w:rsidRPr="0076524F">
              <w:rPr>
                <w:rFonts w:ascii="GHEA Grapalat" w:hAnsi="GHEA Grapalat"/>
                <w:sz w:val="20"/>
                <w:lang w:val="pt-BR"/>
              </w:rPr>
              <w:t>100 %</w:t>
            </w:r>
          </w:p>
        </w:tc>
      </w:tr>
    </w:tbl>
    <w:p w14:paraId="4119FDAB" w14:textId="77777777" w:rsidR="00071D1C" w:rsidRPr="003708D0"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3708D0" w14:paraId="3B5305F5" w14:textId="77777777" w:rsidTr="00E22E51">
        <w:trPr>
          <w:jc w:val="center"/>
        </w:trPr>
        <w:tc>
          <w:tcPr>
            <w:tcW w:w="4536" w:type="dxa"/>
          </w:tcPr>
          <w:p w14:paraId="1D2561EA" w14:textId="77777777" w:rsidR="006C700D" w:rsidRPr="003708D0" w:rsidRDefault="006C700D"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3E2A0ADA" w14:textId="77777777" w:rsidR="006C700D" w:rsidRPr="003708D0" w:rsidRDefault="006C700D" w:rsidP="006C700D">
            <w:pPr>
              <w:widowControl w:val="0"/>
              <w:rPr>
                <w:rFonts w:ascii="GHEA Grapalat" w:hAnsi="GHEA Grapalat"/>
                <w:b/>
                <w:sz w:val="20"/>
                <w:szCs w:val="20"/>
              </w:rPr>
            </w:pPr>
          </w:p>
          <w:p w14:paraId="6DEF138D" w14:textId="77777777" w:rsidR="006C700D" w:rsidRPr="003708D0" w:rsidRDefault="006C700D" w:rsidP="006C700D">
            <w:pPr>
              <w:widowControl w:val="0"/>
              <w:rPr>
                <w:rFonts w:ascii="GHEA Grapalat" w:hAnsi="GHEA Grapalat"/>
                <w:sz w:val="20"/>
                <w:szCs w:val="20"/>
              </w:rPr>
            </w:pPr>
            <w:r w:rsidRPr="003708D0">
              <w:rPr>
                <w:rFonts w:ascii="GHEA Grapalat" w:hAnsi="GHEA Grapalat"/>
                <w:sz w:val="20"/>
                <w:szCs w:val="20"/>
              </w:rPr>
              <w:t>_______</w:t>
            </w:r>
          </w:p>
          <w:p w14:paraId="07CDF792" w14:textId="77777777" w:rsidR="006C700D" w:rsidRPr="003708D0" w:rsidRDefault="006C700D"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039F4C86" w14:textId="77777777" w:rsidR="00071D1C" w:rsidRPr="003708D0" w:rsidRDefault="006C700D" w:rsidP="006C700D">
            <w:pPr>
              <w:widowControl w:val="0"/>
              <w:spacing w:after="160"/>
              <w:jc w:val="center"/>
              <w:rPr>
                <w:rFonts w:ascii="GHEA Grapalat" w:hAnsi="GHEA Grapalat"/>
              </w:rPr>
            </w:pPr>
            <w:r w:rsidRPr="003708D0">
              <w:rPr>
                <w:rFonts w:ascii="GHEA Grapalat" w:hAnsi="GHEA Grapalat"/>
                <w:sz w:val="20"/>
                <w:szCs w:val="20"/>
              </w:rPr>
              <w:t>М. П.</w:t>
            </w:r>
          </w:p>
        </w:tc>
        <w:tc>
          <w:tcPr>
            <w:tcW w:w="760" w:type="dxa"/>
          </w:tcPr>
          <w:p w14:paraId="114751CD" w14:textId="77777777" w:rsidR="00071D1C" w:rsidRPr="003708D0" w:rsidRDefault="00071D1C" w:rsidP="00B46D58">
            <w:pPr>
              <w:widowControl w:val="0"/>
              <w:spacing w:after="160"/>
              <w:jc w:val="center"/>
              <w:rPr>
                <w:rFonts w:ascii="GHEA Grapalat" w:hAnsi="GHEA Grapalat"/>
              </w:rPr>
            </w:pPr>
          </w:p>
        </w:tc>
        <w:tc>
          <w:tcPr>
            <w:tcW w:w="4343" w:type="dxa"/>
          </w:tcPr>
          <w:p w14:paraId="7819E3E3"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b/>
              </w:rPr>
              <w:t>ПРОДАВЕЦ</w:t>
            </w:r>
          </w:p>
          <w:p w14:paraId="14486112" w14:textId="77777777" w:rsidR="00071D1C" w:rsidRPr="003708D0" w:rsidRDefault="00AB4EAB" w:rsidP="00B46D58">
            <w:pPr>
              <w:widowControl w:val="0"/>
              <w:jc w:val="center"/>
              <w:rPr>
                <w:rFonts w:ascii="GHEA Grapalat" w:hAnsi="GHEA Grapalat"/>
                <w:lang w:val="en-US"/>
              </w:rPr>
            </w:pPr>
            <w:r w:rsidRPr="003708D0">
              <w:rPr>
                <w:rFonts w:ascii="GHEA Grapalat" w:hAnsi="GHEA Grapalat"/>
                <w:lang w:val="en-US"/>
              </w:rPr>
              <w:t>______________________</w:t>
            </w:r>
          </w:p>
          <w:p w14:paraId="37C0AEB4" w14:textId="77777777" w:rsidR="00071D1C" w:rsidRPr="003708D0" w:rsidRDefault="00071D1C" w:rsidP="00B46D58">
            <w:pPr>
              <w:widowControl w:val="0"/>
              <w:spacing w:after="160"/>
              <w:jc w:val="center"/>
              <w:rPr>
                <w:rFonts w:ascii="GHEA Grapalat" w:hAnsi="GHEA Grapalat"/>
                <w:sz w:val="20"/>
                <w:szCs w:val="20"/>
              </w:rPr>
            </w:pPr>
            <w:r w:rsidRPr="003708D0">
              <w:rPr>
                <w:rFonts w:ascii="GHEA Grapalat" w:hAnsi="GHEA Grapalat"/>
                <w:sz w:val="20"/>
                <w:szCs w:val="20"/>
              </w:rPr>
              <w:t>/подпись/</w:t>
            </w:r>
          </w:p>
          <w:p w14:paraId="75FB0DF2"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М. П.</w:t>
            </w:r>
          </w:p>
        </w:tc>
      </w:tr>
    </w:tbl>
    <w:p w14:paraId="7B186A62" w14:textId="77777777" w:rsidR="00071D1C" w:rsidRPr="003708D0" w:rsidRDefault="00071D1C" w:rsidP="00B46D58">
      <w:pPr>
        <w:widowControl w:val="0"/>
        <w:spacing w:after="160"/>
        <w:rPr>
          <w:rFonts w:ascii="GHEA Grapalat" w:hAnsi="GHEA Grapalat"/>
        </w:rPr>
        <w:sectPr w:rsidR="00071D1C" w:rsidRPr="003708D0" w:rsidSect="00E6288F">
          <w:footnotePr>
            <w:pos w:val="beneathText"/>
          </w:footnotePr>
          <w:pgSz w:w="16838" w:h="11906" w:orient="landscape" w:code="9"/>
          <w:pgMar w:top="1418" w:right="1418" w:bottom="1418" w:left="1418" w:header="561" w:footer="561" w:gutter="0"/>
          <w:cols w:space="720"/>
        </w:sectPr>
      </w:pPr>
    </w:p>
    <w:p w14:paraId="72B61E65"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lastRenderedPageBreak/>
        <w:t>Приложение № 3</w:t>
      </w:r>
    </w:p>
    <w:p w14:paraId="4FB8FF01"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E67FD5"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071B9C03" w14:textId="77777777" w:rsidR="00071D1C" w:rsidRPr="003708D0"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3708D0" w14:paraId="5A9F6A39" w14:textId="77777777" w:rsidTr="007A2020">
        <w:trPr>
          <w:tblCellSpacing w:w="7" w:type="dxa"/>
          <w:jc w:val="center"/>
        </w:trPr>
        <w:tc>
          <w:tcPr>
            <w:tcW w:w="0" w:type="auto"/>
            <w:vAlign w:val="center"/>
          </w:tcPr>
          <w:p w14:paraId="493CDFFA" w14:textId="77777777" w:rsidR="0038400D" w:rsidRPr="003708D0" w:rsidRDefault="00EB713D" w:rsidP="00B46D58">
            <w:pPr>
              <w:widowControl w:val="0"/>
              <w:spacing w:after="160"/>
              <w:jc w:val="center"/>
              <w:rPr>
                <w:rFonts w:ascii="GHEA Grapalat" w:hAnsi="GHEA Grapalat"/>
                <w:iCs/>
              </w:rPr>
            </w:pPr>
            <w:r w:rsidRPr="003708D0">
              <w:rPr>
                <w:rFonts w:ascii="GHEA Grapalat" w:hAnsi="GHEA Grapalat"/>
              </w:rPr>
              <w:t xml:space="preserve">Сторона договора </w:t>
            </w:r>
          </w:p>
          <w:p w14:paraId="3F695F33"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______________________</w:t>
            </w:r>
            <w:r w:rsidR="00E67FD5" w:rsidRPr="003708D0">
              <w:rPr>
                <w:rFonts w:ascii="GHEA Grapalat" w:hAnsi="GHEA Grapalat"/>
              </w:rPr>
              <w:t>___</w:t>
            </w:r>
            <w:r w:rsidRPr="003708D0">
              <w:rPr>
                <w:rFonts w:ascii="GHEA Grapalat" w:hAnsi="GHEA Grapalat"/>
              </w:rPr>
              <w:t>_</w:t>
            </w:r>
            <w:r w:rsidR="00E67FD5" w:rsidRPr="003708D0">
              <w:rPr>
                <w:rFonts w:ascii="GHEA Grapalat" w:hAnsi="GHEA Grapalat"/>
              </w:rPr>
              <w:t>_</w:t>
            </w:r>
            <w:r w:rsidRPr="003708D0">
              <w:rPr>
                <w:rFonts w:ascii="GHEA Grapalat" w:hAnsi="GHEA Grapalat"/>
              </w:rPr>
              <w:t>____</w:t>
            </w:r>
          </w:p>
          <w:p w14:paraId="4875F826"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w:t>
            </w:r>
            <w:r w:rsidR="00E67FD5" w:rsidRPr="003708D0">
              <w:rPr>
                <w:rFonts w:ascii="GHEA Grapalat" w:hAnsi="GHEA Grapalat"/>
              </w:rPr>
              <w:t>__</w:t>
            </w:r>
            <w:r w:rsidRPr="003708D0">
              <w:rPr>
                <w:rFonts w:ascii="GHEA Grapalat" w:hAnsi="GHEA Grapalat"/>
              </w:rPr>
              <w:t>_______</w:t>
            </w:r>
            <w:r w:rsidR="00E67FD5" w:rsidRPr="003708D0">
              <w:rPr>
                <w:rFonts w:ascii="GHEA Grapalat" w:hAnsi="GHEA Grapalat"/>
              </w:rPr>
              <w:t>_</w:t>
            </w:r>
            <w:r w:rsidRPr="003708D0">
              <w:rPr>
                <w:rFonts w:ascii="GHEA Grapalat" w:hAnsi="GHEA Grapalat"/>
              </w:rPr>
              <w:t>___</w:t>
            </w:r>
            <w:r w:rsidR="00E67FD5" w:rsidRPr="003708D0">
              <w:rPr>
                <w:rFonts w:ascii="GHEA Grapalat" w:hAnsi="GHEA Grapalat"/>
              </w:rPr>
              <w:t>_</w:t>
            </w:r>
            <w:r w:rsidRPr="003708D0">
              <w:rPr>
                <w:rFonts w:ascii="GHEA Grapalat" w:hAnsi="GHEA Grapalat"/>
              </w:rPr>
              <w:t>__</w:t>
            </w:r>
          </w:p>
          <w:p w14:paraId="70BDB4BA"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место нахождения ____________</w:t>
            </w:r>
            <w:r w:rsidR="00E67FD5" w:rsidRPr="003708D0">
              <w:rPr>
                <w:rFonts w:ascii="GHEA Grapalat" w:hAnsi="GHEA Grapalat"/>
              </w:rPr>
              <w:t>_</w:t>
            </w:r>
            <w:r w:rsidRPr="003708D0">
              <w:rPr>
                <w:rFonts w:ascii="GHEA Grapalat" w:hAnsi="GHEA Grapalat"/>
              </w:rPr>
              <w:t>__</w:t>
            </w:r>
          </w:p>
          <w:p w14:paraId="38CB2521"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Р/С____________________________</w:t>
            </w:r>
          </w:p>
          <w:p w14:paraId="645C29A5"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УНН______________________</w:t>
            </w:r>
            <w:r w:rsidR="00E67FD5" w:rsidRPr="003708D0">
              <w:rPr>
                <w:rFonts w:ascii="GHEA Grapalat" w:hAnsi="GHEA Grapalat"/>
              </w:rPr>
              <w:t>____</w:t>
            </w:r>
            <w:r w:rsidRPr="003708D0">
              <w:rPr>
                <w:rFonts w:ascii="GHEA Grapalat" w:hAnsi="GHEA Grapalat"/>
              </w:rPr>
              <w:t>_</w:t>
            </w:r>
          </w:p>
        </w:tc>
        <w:tc>
          <w:tcPr>
            <w:tcW w:w="0" w:type="auto"/>
            <w:vAlign w:val="center"/>
          </w:tcPr>
          <w:p w14:paraId="3EB683CC"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 xml:space="preserve">Заказчик </w:t>
            </w:r>
          </w:p>
          <w:p w14:paraId="7AEAEF50"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w:t>
            </w:r>
            <w:r w:rsidR="00E67FD5" w:rsidRPr="003708D0">
              <w:rPr>
                <w:rFonts w:ascii="GHEA Grapalat" w:hAnsi="GHEA Grapalat"/>
              </w:rPr>
              <w:t>_____</w:t>
            </w:r>
            <w:r w:rsidRPr="003708D0">
              <w:rPr>
                <w:rFonts w:ascii="GHEA Grapalat" w:hAnsi="GHEA Grapalat"/>
              </w:rPr>
              <w:t>________</w:t>
            </w:r>
          </w:p>
          <w:p w14:paraId="21EBD7D6"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w:t>
            </w:r>
            <w:r w:rsidR="00E67FD5" w:rsidRPr="003708D0">
              <w:rPr>
                <w:rFonts w:ascii="GHEA Grapalat" w:hAnsi="GHEA Grapalat"/>
              </w:rPr>
              <w:t>_____</w:t>
            </w:r>
            <w:r w:rsidRPr="003708D0">
              <w:rPr>
                <w:rFonts w:ascii="GHEA Grapalat" w:hAnsi="GHEA Grapalat"/>
              </w:rPr>
              <w:t>________</w:t>
            </w:r>
          </w:p>
          <w:p w14:paraId="6FC3E54F"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 xml:space="preserve">место нахождения </w:t>
            </w:r>
            <w:r w:rsidR="0038400D" w:rsidRPr="003708D0">
              <w:rPr>
                <w:rFonts w:ascii="GHEA Grapalat" w:hAnsi="GHEA Grapalat"/>
              </w:rPr>
              <w:t>_________________</w:t>
            </w:r>
          </w:p>
          <w:p w14:paraId="49410D39"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Р/С________________________</w:t>
            </w:r>
            <w:r w:rsidR="00E67FD5" w:rsidRPr="003708D0">
              <w:rPr>
                <w:rFonts w:ascii="GHEA Grapalat" w:hAnsi="GHEA Grapalat"/>
              </w:rPr>
              <w:t>___</w:t>
            </w:r>
            <w:r w:rsidRPr="003708D0">
              <w:rPr>
                <w:rFonts w:ascii="GHEA Grapalat" w:hAnsi="GHEA Grapalat"/>
              </w:rPr>
              <w:t>____</w:t>
            </w:r>
          </w:p>
          <w:p w14:paraId="5FA5118E"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УНН______________________</w:t>
            </w:r>
            <w:r w:rsidR="00E67FD5" w:rsidRPr="003708D0">
              <w:rPr>
                <w:rFonts w:ascii="GHEA Grapalat" w:hAnsi="GHEA Grapalat"/>
              </w:rPr>
              <w:t>___</w:t>
            </w:r>
            <w:r w:rsidRPr="003708D0">
              <w:rPr>
                <w:rFonts w:ascii="GHEA Grapalat" w:hAnsi="GHEA Grapalat"/>
              </w:rPr>
              <w:t>_____</w:t>
            </w:r>
          </w:p>
        </w:tc>
      </w:tr>
    </w:tbl>
    <w:p w14:paraId="30BAED4A" w14:textId="77777777" w:rsidR="0038400D" w:rsidRPr="003708D0" w:rsidRDefault="0038400D" w:rsidP="00B46D58">
      <w:pPr>
        <w:widowControl w:val="0"/>
        <w:spacing w:after="160"/>
        <w:ind w:firstLine="375"/>
        <w:rPr>
          <w:rFonts w:ascii="GHEA Grapalat" w:hAnsi="GHEA Grapalat"/>
          <w:iCs/>
        </w:rPr>
      </w:pPr>
    </w:p>
    <w:p w14:paraId="0E2E0EE5" w14:textId="77777777" w:rsidR="0038400D" w:rsidRPr="003708D0" w:rsidRDefault="0038400D" w:rsidP="00B46D58">
      <w:pPr>
        <w:widowControl w:val="0"/>
        <w:spacing w:after="160"/>
        <w:ind w:left="567" w:right="467"/>
        <w:jc w:val="center"/>
        <w:rPr>
          <w:rFonts w:ascii="GHEA Grapalat" w:hAnsi="GHEA Grapalat"/>
          <w:iCs/>
        </w:rPr>
      </w:pPr>
      <w:r w:rsidRPr="003708D0">
        <w:rPr>
          <w:rFonts w:ascii="GHEA Grapalat" w:hAnsi="GHEA Grapalat"/>
          <w:b/>
        </w:rPr>
        <w:t>АКТ №</w:t>
      </w:r>
    </w:p>
    <w:p w14:paraId="17FE26F5" w14:textId="77777777" w:rsidR="0038400D" w:rsidRPr="003708D0" w:rsidRDefault="0038400D" w:rsidP="00B46D58">
      <w:pPr>
        <w:widowControl w:val="0"/>
        <w:spacing w:after="160"/>
        <w:ind w:left="567" w:right="467"/>
        <w:jc w:val="center"/>
        <w:rPr>
          <w:rFonts w:ascii="GHEA Grapalat" w:hAnsi="GHEA Grapalat"/>
          <w:b/>
          <w:bCs/>
          <w:iCs/>
        </w:rPr>
      </w:pPr>
      <w:r w:rsidRPr="003708D0">
        <w:rPr>
          <w:rFonts w:ascii="GHEA Grapalat" w:hAnsi="GHEA Grapalat"/>
          <w:b/>
        </w:rPr>
        <w:t xml:space="preserve">ПРИЕМА-ПЕРЕДАЧИ РЕЗУЛЬТАТОВ </w:t>
      </w:r>
      <w:r w:rsidR="00AB4EAB" w:rsidRPr="003708D0">
        <w:rPr>
          <w:rFonts w:ascii="GHEA Grapalat" w:hAnsi="GHEA Grapalat"/>
          <w:b/>
        </w:rPr>
        <w:br/>
      </w:r>
      <w:r w:rsidRPr="003708D0">
        <w:rPr>
          <w:rFonts w:ascii="GHEA Grapalat" w:hAnsi="GHEA Grapalat"/>
          <w:b/>
        </w:rPr>
        <w:t>ИСПОЛНЕНИЯ ДОГОВОРАИЛИ ЕГО ЧАСТИ</w:t>
      </w:r>
    </w:p>
    <w:p w14:paraId="0C294E96" w14:textId="77777777" w:rsidR="0038400D" w:rsidRPr="003708D0" w:rsidRDefault="0038400D" w:rsidP="00B46D58">
      <w:pPr>
        <w:pStyle w:val="BodyTextIndent"/>
        <w:widowControl w:val="0"/>
        <w:spacing w:after="160" w:line="240" w:lineRule="auto"/>
        <w:ind w:firstLine="0"/>
        <w:jc w:val="center"/>
        <w:rPr>
          <w:rFonts w:ascii="GHEA Grapalat" w:hAnsi="GHEA Grapalat"/>
          <w:b/>
          <w:bCs/>
          <w:iCs/>
          <w:sz w:val="24"/>
          <w:szCs w:val="24"/>
        </w:rPr>
      </w:pPr>
    </w:p>
    <w:p w14:paraId="27B89235" w14:textId="77777777" w:rsidR="0038400D" w:rsidRPr="003708D0"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3708D0">
        <w:rPr>
          <w:rFonts w:ascii="GHEA Grapalat" w:hAnsi="GHEA Grapalat"/>
          <w:sz w:val="24"/>
          <w:szCs w:val="24"/>
        </w:rPr>
        <w:t>"</w:t>
      </w:r>
      <w:r w:rsidR="00D52566" w:rsidRPr="003708D0">
        <w:rPr>
          <w:rFonts w:ascii="GHEA Grapalat" w:hAnsi="GHEA Grapalat"/>
          <w:sz w:val="24"/>
          <w:szCs w:val="24"/>
        </w:rPr>
        <w:tab/>
      </w:r>
      <w:r w:rsidRPr="003708D0">
        <w:rPr>
          <w:rFonts w:ascii="GHEA Grapalat" w:hAnsi="GHEA Grapalat"/>
          <w:sz w:val="24"/>
          <w:szCs w:val="24"/>
        </w:rPr>
        <w:t>" "</w:t>
      </w:r>
      <w:r w:rsidR="00D52566" w:rsidRPr="003708D0">
        <w:rPr>
          <w:rFonts w:ascii="GHEA Grapalat" w:hAnsi="GHEA Grapalat"/>
          <w:sz w:val="24"/>
          <w:szCs w:val="24"/>
        </w:rPr>
        <w:tab/>
      </w:r>
      <w:r w:rsidRPr="003708D0">
        <w:rPr>
          <w:rFonts w:ascii="GHEA Grapalat" w:hAnsi="GHEA Grapalat"/>
          <w:sz w:val="24"/>
          <w:szCs w:val="24"/>
        </w:rPr>
        <w:t>"</w:t>
      </w:r>
      <w:r w:rsidR="00AA7117" w:rsidRPr="003708D0">
        <w:rPr>
          <w:rFonts w:ascii="GHEA Grapalat" w:hAnsi="GHEA Grapalat"/>
          <w:sz w:val="24"/>
          <w:szCs w:val="24"/>
        </w:rPr>
        <w:t xml:space="preserve"> </w:t>
      </w:r>
      <w:r w:rsidRPr="003708D0">
        <w:rPr>
          <w:rFonts w:ascii="GHEA Grapalat" w:hAnsi="GHEA Grapalat"/>
          <w:sz w:val="24"/>
          <w:szCs w:val="24"/>
        </w:rPr>
        <w:t>20</w:t>
      </w:r>
      <w:r w:rsidR="00D52566" w:rsidRPr="003708D0">
        <w:rPr>
          <w:rFonts w:ascii="GHEA Grapalat" w:hAnsi="GHEA Grapalat"/>
          <w:sz w:val="24"/>
          <w:szCs w:val="24"/>
        </w:rPr>
        <w:tab/>
      </w:r>
      <w:r w:rsidRPr="003708D0">
        <w:rPr>
          <w:rFonts w:ascii="GHEA Grapalat" w:hAnsi="GHEA Grapalat"/>
          <w:sz w:val="24"/>
          <w:szCs w:val="24"/>
        </w:rPr>
        <w:t>г.</w:t>
      </w:r>
    </w:p>
    <w:p w14:paraId="6ECDBA31"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Наименование договора (далее — Договор)</w:t>
      </w:r>
      <w:r w:rsidR="00F71F29" w:rsidRPr="003708D0">
        <w:rPr>
          <w:rFonts w:ascii="GHEA Grapalat" w:hAnsi="GHEA Grapalat"/>
        </w:rPr>
        <w:t xml:space="preserve"> </w:t>
      </w:r>
      <w:r w:rsidR="00196F14" w:rsidRPr="003708D0">
        <w:rPr>
          <w:rFonts w:ascii="GHEA Grapalat" w:hAnsi="GHEA Grapalat"/>
        </w:rPr>
        <w:t>_</w:t>
      </w:r>
      <w:r w:rsidR="00F71F29" w:rsidRPr="003708D0">
        <w:rPr>
          <w:rFonts w:ascii="GHEA Grapalat" w:hAnsi="GHEA Grapalat"/>
        </w:rPr>
        <w:t>_______</w:t>
      </w:r>
      <w:r w:rsidR="00196F14" w:rsidRPr="003708D0">
        <w:rPr>
          <w:rFonts w:ascii="GHEA Grapalat" w:hAnsi="GHEA Grapalat"/>
        </w:rPr>
        <w:t>_</w:t>
      </w:r>
      <w:r w:rsidR="00F71F29" w:rsidRPr="003708D0">
        <w:rPr>
          <w:rFonts w:ascii="GHEA Grapalat" w:hAnsi="GHEA Grapalat"/>
        </w:rPr>
        <w:t>__</w:t>
      </w:r>
      <w:r w:rsidR="00196F14" w:rsidRPr="003708D0">
        <w:rPr>
          <w:rFonts w:ascii="GHEA Grapalat" w:hAnsi="GHEA Grapalat"/>
        </w:rPr>
        <w:t>_____</w:t>
      </w:r>
      <w:r w:rsidRPr="003708D0">
        <w:rPr>
          <w:rFonts w:ascii="GHEA Grapalat" w:hAnsi="GHEA Grapalat"/>
        </w:rPr>
        <w:t>__________________</w:t>
      </w:r>
    </w:p>
    <w:p w14:paraId="656CD9D1"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Дата заключения Договора "___</w:t>
      </w:r>
      <w:r w:rsidR="00196F14" w:rsidRPr="003708D0">
        <w:rPr>
          <w:rFonts w:ascii="GHEA Grapalat" w:hAnsi="GHEA Grapalat"/>
        </w:rPr>
        <w:t>___</w:t>
      </w:r>
      <w:r w:rsidR="00F71F29" w:rsidRPr="003708D0">
        <w:rPr>
          <w:rFonts w:ascii="GHEA Grapalat" w:hAnsi="GHEA Grapalat"/>
        </w:rPr>
        <w:t>___</w:t>
      </w:r>
      <w:r w:rsidRPr="003708D0">
        <w:rPr>
          <w:rFonts w:ascii="GHEA Grapalat" w:hAnsi="GHEA Grapalat"/>
        </w:rPr>
        <w:t>_" "______</w:t>
      </w:r>
      <w:r w:rsidR="00196F14" w:rsidRPr="003708D0">
        <w:rPr>
          <w:rFonts w:ascii="GHEA Grapalat" w:hAnsi="GHEA Grapalat"/>
        </w:rPr>
        <w:t>_______</w:t>
      </w:r>
      <w:r w:rsidRPr="003708D0">
        <w:rPr>
          <w:rFonts w:ascii="GHEA Grapalat" w:hAnsi="GHEA Grapalat"/>
        </w:rPr>
        <w:t xml:space="preserve">__________" 20 </w:t>
      </w:r>
      <w:r w:rsidR="00196F14" w:rsidRPr="003708D0">
        <w:rPr>
          <w:rFonts w:ascii="GHEA Grapalat" w:hAnsi="GHEA Grapalat"/>
        </w:rPr>
        <w:t>___</w:t>
      </w:r>
      <w:r w:rsidR="00F71F29" w:rsidRPr="003708D0">
        <w:rPr>
          <w:rFonts w:ascii="GHEA Grapalat" w:hAnsi="GHEA Grapalat"/>
        </w:rPr>
        <w:t>___</w:t>
      </w:r>
      <w:r w:rsidRPr="003708D0">
        <w:rPr>
          <w:rFonts w:ascii="GHEA Grapalat" w:hAnsi="GHEA Grapalat"/>
        </w:rPr>
        <w:t xml:space="preserve"> г.</w:t>
      </w:r>
    </w:p>
    <w:p w14:paraId="1BED160C"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Номер Договора ____</w:t>
      </w:r>
      <w:r w:rsidR="00196F14" w:rsidRPr="003708D0">
        <w:rPr>
          <w:rFonts w:ascii="GHEA Grapalat" w:hAnsi="GHEA Grapalat"/>
        </w:rPr>
        <w:t>_____________</w:t>
      </w:r>
      <w:r w:rsidR="00F71F29" w:rsidRPr="003708D0">
        <w:rPr>
          <w:rFonts w:ascii="GHEA Grapalat" w:hAnsi="GHEA Grapalat"/>
        </w:rPr>
        <w:t>___________________________________</w:t>
      </w:r>
      <w:r w:rsidRPr="003708D0">
        <w:rPr>
          <w:rFonts w:ascii="GHEA Grapalat" w:hAnsi="GHEA Grapalat"/>
        </w:rPr>
        <w:t>______</w:t>
      </w:r>
    </w:p>
    <w:p w14:paraId="71738C25" w14:textId="77777777" w:rsidR="00AB4EAB" w:rsidRPr="003708D0" w:rsidRDefault="0038400D" w:rsidP="00B46D58">
      <w:pPr>
        <w:widowControl w:val="0"/>
        <w:tabs>
          <w:tab w:val="left" w:pos="5954"/>
          <w:tab w:val="left" w:pos="6663"/>
          <w:tab w:val="left" w:pos="7513"/>
        </w:tabs>
        <w:spacing w:after="160"/>
        <w:jc w:val="both"/>
        <w:rPr>
          <w:rFonts w:ascii="GHEA Grapalat" w:hAnsi="GHEA Grapalat"/>
        </w:rPr>
      </w:pPr>
      <w:r w:rsidRPr="003708D0">
        <w:rPr>
          <w:rFonts w:ascii="GHEA Grapalat" w:hAnsi="GHEA Grapalat"/>
        </w:rPr>
        <w:t>Заказчик и сторона Договора, принимая за основание относящийся к исполнению договора счет-фактуру N __</w:t>
      </w:r>
      <w:r w:rsidR="00F71F29" w:rsidRPr="003708D0">
        <w:rPr>
          <w:rFonts w:ascii="GHEA Grapalat" w:hAnsi="GHEA Grapalat"/>
        </w:rPr>
        <w:t>_____</w:t>
      </w:r>
      <w:r w:rsidRPr="003708D0">
        <w:rPr>
          <w:rFonts w:ascii="GHEA Grapalat" w:hAnsi="GHEA Grapalat"/>
        </w:rPr>
        <w:t>_ , выписанный "</w:t>
      </w:r>
      <w:r w:rsidR="00D52566" w:rsidRPr="003708D0">
        <w:rPr>
          <w:rFonts w:ascii="GHEA Grapalat" w:hAnsi="GHEA Grapalat"/>
        </w:rPr>
        <w:tab/>
      </w:r>
      <w:r w:rsidRPr="003708D0">
        <w:rPr>
          <w:rFonts w:ascii="GHEA Grapalat" w:hAnsi="GHEA Grapalat"/>
        </w:rPr>
        <w:t>"</w:t>
      </w:r>
      <w:r w:rsidR="00AA7117" w:rsidRPr="003708D0">
        <w:rPr>
          <w:rFonts w:ascii="GHEA Grapalat" w:hAnsi="GHEA Grapalat"/>
        </w:rPr>
        <w:t xml:space="preserve"> </w:t>
      </w:r>
      <w:r w:rsidRPr="003708D0">
        <w:rPr>
          <w:rFonts w:ascii="GHEA Grapalat" w:hAnsi="GHEA Grapalat"/>
        </w:rPr>
        <w:t>"</w:t>
      </w:r>
      <w:r w:rsidR="00D52566" w:rsidRPr="003708D0">
        <w:rPr>
          <w:rFonts w:ascii="GHEA Grapalat" w:hAnsi="GHEA Grapalat"/>
        </w:rPr>
        <w:tab/>
      </w:r>
      <w:r w:rsidR="00AB4EAB" w:rsidRPr="003708D0">
        <w:rPr>
          <w:rFonts w:ascii="GHEA Grapalat" w:hAnsi="GHEA Grapalat"/>
        </w:rPr>
        <w:t>"</w:t>
      </w:r>
      <w:r w:rsidRPr="003708D0">
        <w:rPr>
          <w:rFonts w:ascii="GHEA Grapalat" w:hAnsi="GHEA Grapalat"/>
        </w:rPr>
        <w:t xml:space="preserve"> 20</w:t>
      </w:r>
      <w:r w:rsidR="00D52566" w:rsidRPr="003708D0">
        <w:rPr>
          <w:rFonts w:ascii="GHEA Grapalat" w:hAnsi="GHEA Grapalat"/>
        </w:rPr>
        <w:tab/>
      </w:r>
      <w:r w:rsidRPr="003708D0">
        <w:rPr>
          <w:rFonts w:ascii="GHEA Grapalat" w:hAnsi="GHEA Grapalat"/>
        </w:rPr>
        <w:t>г., составили настоящий акт о следующем:</w:t>
      </w:r>
      <w:r w:rsidR="00AB4EAB" w:rsidRPr="003708D0">
        <w:rPr>
          <w:rFonts w:ascii="GHEA Grapalat" w:hAnsi="GHEA Grapalat"/>
        </w:rPr>
        <w:br w:type="page"/>
      </w:r>
    </w:p>
    <w:p w14:paraId="78D453B6" w14:textId="77777777" w:rsidR="0038400D" w:rsidRPr="003708D0" w:rsidRDefault="0038400D" w:rsidP="00B46D58">
      <w:pPr>
        <w:widowControl w:val="0"/>
        <w:spacing w:after="160"/>
        <w:ind w:firstLine="567"/>
        <w:jc w:val="both"/>
        <w:rPr>
          <w:rFonts w:ascii="GHEA Grapalat" w:hAnsi="GHEA Grapalat"/>
          <w:iCs/>
        </w:rPr>
      </w:pPr>
      <w:r w:rsidRPr="003708D0">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708D0" w14:paraId="4D491DA6" w14:textId="77777777" w:rsidTr="00AB4EAB">
        <w:trPr>
          <w:jc w:val="center"/>
        </w:trPr>
        <w:tc>
          <w:tcPr>
            <w:tcW w:w="442" w:type="dxa"/>
            <w:vMerge w:val="restart"/>
            <w:shd w:val="clear" w:color="auto" w:fill="auto"/>
            <w:vAlign w:val="center"/>
          </w:tcPr>
          <w:p w14:paraId="049C591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w:t>
            </w:r>
          </w:p>
        </w:tc>
        <w:tc>
          <w:tcPr>
            <w:tcW w:w="10263" w:type="dxa"/>
            <w:gridSpan w:val="8"/>
            <w:shd w:val="clear" w:color="auto" w:fill="auto"/>
            <w:vAlign w:val="center"/>
          </w:tcPr>
          <w:p w14:paraId="7D129773" w14:textId="77777777" w:rsidR="0038400D" w:rsidRPr="003708D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3708D0">
              <w:rPr>
                <w:rFonts w:ascii="GHEA Grapalat" w:hAnsi="GHEA Grapalat"/>
                <w:sz w:val="16"/>
                <w:szCs w:val="16"/>
              </w:rPr>
              <w:t>Поставленные товары</w:t>
            </w:r>
          </w:p>
        </w:tc>
      </w:tr>
      <w:tr w:rsidR="00B138F3" w:rsidRPr="003708D0" w14:paraId="0EF4E44A" w14:textId="77777777" w:rsidTr="00AB4EAB">
        <w:trPr>
          <w:jc w:val="center"/>
        </w:trPr>
        <w:tc>
          <w:tcPr>
            <w:tcW w:w="442" w:type="dxa"/>
            <w:vMerge/>
            <w:shd w:val="clear" w:color="auto" w:fill="auto"/>
          </w:tcPr>
          <w:p w14:paraId="0903415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CEEB73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наименование</w:t>
            </w:r>
          </w:p>
        </w:tc>
        <w:tc>
          <w:tcPr>
            <w:tcW w:w="1440" w:type="dxa"/>
            <w:vMerge w:val="restart"/>
            <w:shd w:val="clear" w:color="auto" w:fill="auto"/>
            <w:vAlign w:val="center"/>
          </w:tcPr>
          <w:p w14:paraId="4CF7A88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409EE75"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количественный показатель</w:t>
            </w:r>
          </w:p>
        </w:tc>
        <w:tc>
          <w:tcPr>
            <w:tcW w:w="2693" w:type="dxa"/>
            <w:gridSpan w:val="2"/>
            <w:shd w:val="clear" w:color="auto" w:fill="auto"/>
            <w:vAlign w:val="center"/>
          </w:tcPr>
          <w:p w14:paraId="1C0DD20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срок исполнения</w:t>
            </w:r>
          </w:p>
        </w:tc>
        <w:tc>
          <w:tcPr>
            <w:tcW w:w="1134" w:type="dxa"/>
            <w:vMerge w:val="restart"/>
            <w:shd w:val="clear" w:color="auto" w:fill="auto"/>
            <w:vAlign w:val="center"/>
          </w:tcPr>
          <w:p w14:paraId="59400481" w14:textId="77777777" w:rsidR="0038400D" w:rsidRPr="003708D0" w:rsidRDefault="00A20240"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w:t>
            </w:r>
            <w:r w:rsidR="0038400D" w:rsidRPr="003708D0">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7F9A328" w14:textId="77777777" w:rsidR="0038400D" w:rsidRPr="003708D0" w:rsidRDefault="00A20240"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w:t>
            </w:r>
            <w:r w:rsidR="0038400D" w:rsidRPr="003708D0">
              <w:rPr>
                <w:rFonts w:ascii="GHEA Grapalat" w:hAnsi="GHEA Grapalat"/>
                <w:sz w:val="16"/>
                <w:szCs w:val="16"/>
              </w:rPr>
              <w:t>рок оплаты (по графику оплаты)</w:t>
            </w:r>
          </w:p>
        </w:tc>
      </w:tr>
      <w:tr w:rsidR="00B138F3" w:rsidRPr="003708D0" w14:paraId="08175C2B" w14:textId="77777777" w:rsidTr="00AB4EAB">
        <w:trPr>
          <w:trHeight w:val="1105"/>
          <w:jc w:val="center"/>
        </w:trPr>
        <w:tc>
          <w:tcPr>
            <w:tcW w:w="442" w:type="dxa"/>
            <w:vMerge/>
            <w:tcBorders>
              <w:bottom w:val="single" w:sz="4" w:space="0" w:color="auto"/>
            </w:tcBorders>
            <w:shd w:val="clear" w:color="auto" w:fill="auto"/>
          </w:tcPr>
          <w:p w14:paraId="63E6AB8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234FEA5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BDD9BD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FB1571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166ACC1"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AFE1FB5"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2135A6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B80717F"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98ED893"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3708D0" w14:paraId="1D04FA5C" w14:textId="77777777" w:rsidTr="00AB4EAB">
        <w:trPr>
          <w:jc w:val="center"/>
        </w:trPr>
        <w:tc>
          <w:tcPr>
            <w:tcW w:w="442" w:type="dxa"/>
            <w:shd w:val="clear" w:color="auto" w:fill="auto"/>
            <w:vAlign w:val="center"/>
          </w:tcPr>
          <w:p w14:paraId="03378C2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508864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3314A1B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98D02B3"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1AD6913"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4A4F08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6ACDB0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05BE09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FC4693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3708D0" w14:paraId="244B2E86" w14:textId="77777777" w:rsidTr="00AB4EAB">
        <w:trPr>
          <w:jc w:val="center"/>
        </w:trPr>
        <w:tc>
          <w:tcPr>
            <w:tcW w:w="442" w:type="dxa"/>
            <w:shd w:val="clear" w:color="auto" w:fill="auto"/>
          </w:tcPr>
          <w:p w14:paraId="630568A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18D72B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A7797DA"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29093BD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6249A96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EF4CFC0"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0D2D1D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2C8FDD2"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3BE3D87"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73449348" w14:textId="77777777" w:rsidR="0038400D" w:rsidRPr="003708D0" w:rsidRDefault="0038400D" w:rsidP="00B46D58">
      <w:pPr>
        <w:widowControl w:val="0"/>
        <w:spacing w:after="160"/>
        <w:ind w:firstLine="375"/>
        <w:jc w:val="both"/>
        <w:rPr>
          <w:rFonts w:ascii="GHEA Grapalat" w:hAnsi="GHEA Grapalat" w:cs="Arial"/>
          <w:iCs/>
          <w:lang w:val="en-US"/>
        </w:rPr>
      </w:pPr>
    </w:p>
    <w:p w14:paraId="28D331BC" w14:textId="77777777" w:rsidR="0038400D" w:rsidRPr="003708D0" w:rsidRDefault="0038400D" w:rsidP="00B46D58">
      <w:pPr>
        <w:widowControl w:val="0"/>
        <w:spacing w:after="160"/>
        <w:ind w:firstLine="567"/>
        <w:jc w:val="both"/>
        <w:rPr>
          <w:rFonts w:ascii="GHEA Grapalat" w:hAnsi="GHEA Grapalat"/>
          <w:iCs/>
          <w:snapToGrid w:val="0"/>
        </w:rPr>
      </w:pPr>
      <w:r w:rsidRPr="003708D0">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3708D0">
        <w:rPr>
          <w:rFonts w:ascii="GHEA Grapalat" w:hAnsi="GHEA Grapalat"/>
        </w:rPr>
        <w:t>являются составляющей частью настоящего Акта и прилагаются.</w:t>
      </w:r>
    </w:p>
    <w:p w14:paraId="4927C772" w14:textId="77777777" w:rsidR="0038400D" w:rsidRPr="003708D0"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708D0" w14:paraId="083FD3A8" w14:textId="77777777" w:rsidTr="007A2020">
        <w:trPr>
          <w:trHeight w:val="266"/>
          <w:tblCellSpacing w:w="7" w:type="dxa"/>
          <w:jc w:val="center"/>
        </w:trPr>
        <w:tc>
          <w:tcPr>
            <w:tcW w:w="0" w:type="auto"/>
            <w:vAlign w:val="center"/>
          </w:tcPr>
          <w:p w14:paraId="161B4B90"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 xml:space="preserve">Товар передал </w:t>
            </w:r>
          </w:p>
        </w:tc>
        <w:tc>
          <w:tcPr>
            <w:tcW w:w="0" w:type="auto"/>
            <w:vAlign w:val="center"/>
          </w:tcPr>
          <w:p w14:paraId="302EA36A"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Товар принят</w:t>
            </w:r>
          </w:p>
        </w:tc>
      </w:tr>
      <w:tr w:rsidR="00B138F3" w:rsidRPr="003708D0" w14:paraId="55CB0CF9" w14:textId="77777777" w:rsidTr="007A2020">
        <w:trPr>
          <w:trHeight w:val="473"/>
          <w:tblCellSpacing w:w="7" w:type="dxa"/>
          <w:jc w:val="center"/>
        </w:trPr>
        <w:tc>
          <w:tcPr>
            <w:tcW w:w="0" w:type="auto"/>
            <w:vAlign w:val="center"/>
          </w:tcPr>
          <w:p w14:paraId="13A785B6" w14:textId="77777777" w:rsidR="0038400D" w:rsidRPr="003708D0" w:rsidRDefault="0038400D" w:rsidP="00B46D58">
            <w:pPr>
              <w:widowControl w:val="0"/>
              <w:jc w:val="center"/>
              <w:rPr>
                <w:rFonts w:ascii="GHEA Grapalat" w:hAnsi="GHEA Grapalat"/>
                <w:iCs/>
              </w:rPr>
            </w:pPr>
            <w:r w:rsidRPr="003708D0">
              <w:rPr>
                <w:rFonts w:ascii="GHEA Grapalat" w:hAnsi="GHEA Grapalat"/>
              </w:rPr>
              <w:t>____________</w:t>
            </w:r>
            <w:r w:rsidR="00196F14" w:rsidRPr="003708D0">
              <w:rPr>
                <w:rFonts w:ascii="GHEA Grapalat" w:hAnsi="GHEA Grapalat"/>
              </w:rPr>
              <w:t>________</w:t>
            </w:r>
            <w:r w:rsidRPr="003708D0">
              <w:rPr>
                <w:rFonts w:ascii="GHEA Grapalat" w:hAnsi="GHEA Grapalat"/>
              </w:rPr>
              <w:t xml:space="preserve">___ </w:t>
            </w:r>
          </w:p>
          <w:p w14:paraId="1CC15B01" w14:textId="77777777" w:rsidR="0038400D" w:rsidRPr="003708D0" w:rsidRDefault="0038400D" w:rsidP="00B46D58">
            <w:pPr>
              <w:widowControl w:val="0"/>
              <w:spacing w:after="160"/>
              <w:jc w:val="center"/>
              <w:rPr>
                <w:rFonts w:ascii="GHEA Grapalat" w:hAnsi="GHEA Grapalat"/>
                <w:iCs/>
                <w:vertAlign w:val="superscript"/>
                <w:lang w:val="en-US"/>
              </w:rPr>
            </w:pPr>
            <w:r w:rsidRPr="003708D0">
              <w:rPr>
                <w:rFonts w:ascii="GHEA Grapalat" w:hAnsi="GHEA Grapalat"/>
                <w:vertAlign w:val="superscript"/>
              </w:rPr>
              <w:t xml:space="preserve">подпись </w:t>
            </w:r>
          </w:p>
        </w:tc>
        <w:tc>
          <w:tcPr>
            <w:tcW w:w="0" w:type="auto"/>
            <w:vAlign w:val="center"/>
          </w:tcPr>
          <w:p w14:paraId="40CCFE92"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_____</w:t>
            </w:r>
            <w:r w:rsidR="0038400D" w:rsidRPr="003708D0">
              <w:rPr>
                <w:rFonts w:ascii="GHEA Grapalat" w:hAnsi="GHEA Grapalat"/>
              </w:rPr>
              <w:t>__________________</w:t>
            </w:r>
          </w:p>
          <w:p w14:paraId="134EEC47" w14:textId="77777777" w:rsidR="0038400D" w:rsidRPr="003708D0" w:rsidRDefault="0038400D" w:rsidP="00B46D58">
            <w:pPr>
              <w:widowControl w:val="0"/>
              <w:spacing w:after="160"/>
              <w:jc w:val="center"/>
              <w:rPr>
                <w:rFonts w:ascii="GHEA Grapalat" w:hAnsi="GHEA Grapalat"/>
                <w:iCs/>
                <w:vertAlign w:val="superscript"/>
              </w:rPr>
            </w:pPr>
            <w:r w:rsidRPr="003708D0">
              <w:rPr>
                <w:rFonts w:ascii="GHEA Grapalat" w:hAnsi="GHEA Grapalat"/>
                <w:vertAlign w:val="superscript"/>
              </w:rPr>
              <w:t xml:space="preserve">подпись </w:t>
            </w:r>
          </w:p>
        </w:tc>
      </w:tr>
      <w:tr w:rsidR="00B138F3" w:rsidRPr="003708D0" w14:paraId="48DB83BE" w14:textId="77777777" w:rsidTr="007A2020">
        <w:trPr>
          <w:trHeight w:val="503"/>
          <w:tblCellSpacing w:w="7" w:type="dxa"/>
          <w:jc w:val="center"/>
        </w:trPr>
        <w:tc>
          <w:tcPr>
            <w:tcW w:w="0" w:type="auto"/>
            <w:vAlign w:val="center"/>
          </w:tcPr>
          <w:p w14:paraId="69BD9A99"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_____________________</w:t>
            </w:r>
            <w:r w:rsidR="0038400D" w:rsidRPr="003708D0">
              <w:rPr>
                <w:rFonts w:ascii="GHEA Grapalat" w:hAnsi="GHEA Grapalat"/>
              </w:rPr>
              <w:t xml:space="preserve">_ </w:t>
            </w:r>
          </w:p>
          <w:p w14:paraId="29E0E03C" w14:textId="77777777" w:rsidR="0038400D" w:rsidRPr="003708D0" w:rsidRDefault="0038400D" w:rsidP="00B46D58">
            <w:pPr>
              <w:widowControl w:val="0"/>
              <w:spacing w:after="160"/>
              <w:jc w:val="center"/>
              <w:rPr>
                <w:rFonts w:ascii="GHEA Grapalat" w:hAnsi="GHEA Grapalat"/>
                <w:iCs/>
                <w:vertAlign w:val="superscript"/>
                <w:lang w:val="en-US"/>
              </w:rPr>
            </w:pPr>
            <w:r w:rsidRPr="003708D0">
              <w:rPr>
                <w:rFonts w:ascii="GHEA Grapalat" w:hAnsi="GHEA Grapalat"/>
                <w:vertAlign w:val="superscript"/>
              </w:rPr>
              <w:t>фамилия, имя</w:t>
            </w:r>
          </w:p>
        </w:tc>
        <w:tc>
          <w:tcPr>
            <w:tcW w:w="0" w:type="auto"/>
            <w:vAlign w:val="center"/>
          </w:tcPr>
          <w:p w14:paraId="330732EB"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w:t>
            </w:r>
            <w:r w:rsidR="0038400D" w:rsidRPr="003708D0">
              <w:rPr>
                <w:rFonts w:ascii="GHEA Grapalat" w:hAnsi="GHEA Grapalat"/>
              </w:rPr>
              <w:t>___________________</w:t>
            </w:r>
          </w:p>
          <w:p w14:paraId="36392209" w14:textId="77777777" w:rsidR="0038400D" w:rsidRPr="003708D0" w:rsidRDefault="0038400D" w:rsidP="00B46D58">
            <w:pPr>
              <w:widowControl w:val="0"/>
              <w:spacing w:after="160"/>
              <w:jc w:val="center"/>
              <w:rPr>
                <w:rFonts w:ascii="GHEA Grapalat" w:hAnsi="GHEA Grapalat"/>
                <w:iCs/>
                <w:vertAlign w:val="superscript"/>
              </w:rPr>
            </w:pPr>
            <w:r w:rsidRPr="003708D0">
              <w:rPr>
                <w:rFonts w:ascii="GHEA Grapalat" w:hAnsi="GHEA Grapalat"/>
                <w:vertAlign w:val="superscript"/>
              </w:rPr>
              <w:t>фамилия, имя</w:t>
            </w:r>
          </w:p>
        </w:tc>
      </w:tr>
      <w:tr w:rsidR="00B138F3" w:rsidRPr="003708D0" w14:paraId="4A85B3CD" w14:textId="77777777" w:rsidTr="007A2020">
        <w:trPr>
          <w:trHeight w:val="281"/>
          <w:tblCellSpacing w:w="7" w:type="dxa"/>
          <w:jc w:val="center"/>
        </w:trPr>
        <w:tc>
          <w:tcPr>
            <w:tcW w:w="0" w:type="auto"/>
            <w:vAlign w:val="center"/>
          </w:tcPr>
          <w:p w14:paraId="2859ED03"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 П.</w:t>
            </w:r>
          </w:p>
        </w:tc>
        <w:tc>
          <w:tcPr>
            <w:tcW w:w="0" w:type="auto"/>
            <w:vAlign w:val="center"/>
          </w:tcPr>
          <w:p w14:paraId="1CE64F87"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 П.</w:t>
            </w:r>
          </w:p>
        </w:tc>
      </w:tr>
    </w:tbl>
    <w:p w14:paraId="064F9D70" w14:textId="77777777" w:rsidR="00196F14" w:rsidRPr="003708D0" w:rsidRDefault="00196F14" w:rsidP="00B46D58">
      <w:pPr>
        <w:widowControl w:val="0"/>
        <w:spacing w:after="160"/>
        <w:jc w:val="right"/>
        <w:rPr>
          <w:rFonts w:ascii="GHEA Grapalat" w:hAnsi="GHEA Grapalat" w:cs="Sylfaen"/>
          <w:b/>
        </w:rPr>
      </w:pPr>
    </w:p>
    <w:p w14:paraId="37577C9F" w14:textId="77777777" w:rsidR="00196F14" w:rsidRPr="003708D0" w:rsidRDefault="00196F14" w:rsidP="00B46D58">
      <w:pPr>
        <w:rPr>
          <w:rFonts w:ascii="GHEA Grapalat" w:hAnsi="GHEA Grapalat" w:cs="Sylfaen"/>
          <w:b/>
        </w:rPr>
      </w:pPr>
      <w:r w:rsidRPr="003708D0">
        <w:rPr>
          <w:rFonts w:ascii="GHEA Grapalat" w:hAnsi="GHEA Grapalat" w:cs="Sylfaen"/>
          <w:b/>
        </w:rPr>
        <w:br w:type="page"/>
      </w:r>
    </w:p>
    <w:p w14:paraId="3254BCAD" w14:textId="77777777" w:rsidR="00071D1C" w:rsidRPr="003708D0" w:rsidRDefault="00071D1C" w:rsidP="00B46D58">
      <w:pPr>
        <w:widowControl w:val="0"/>
        <w:spacing w:after="160"/>
        <w:jc w:val="right"/>
        <w:rPr>
          <w:rFonts w:ascii="GHEA Grapalat" w:hAnsi="GHEA Grapalat" w:cs="Sylfaen"/>
          <w:i/>
        </w:rPr>
      </w:pPr>
      <w:r w:rsidRPr="003708D0">
        <w:rPr>
          <w:rFonts w:ascii="GHEA Grapalat" w:hAnsi="GHEA Grapalat"/>
          <w:i/>
        </w:rPr>
        <w:lastRenderedPageBreak/>
        <w:t>Приложение № 3.1</w:t>
      </w:r>
    </w:p>
    <w:p w14:paraId="77D6F550" w14:textId="77777777" w:rsidR="00341A74" w:rsidRPr="003708D0" w:rsidRDefault="00341A74" w:rsidP="00B46D58">
      <w:pPr>
        <w:widowControl w:val="0"/>
        <w:spacing w:after="160"/>
        <w:jc w:val="right"/>
        <w:rPr>
          <w:rFonts w:ascii="GHEA Grapalat" w:hAnsi="GHEA Grapalat" w:cs="Sylfaen"/>
          <w:i/>
        </w:rPr>
      </w:pPr>
      <w:r w:rsidRPr="003708D0">
        <w:rPr>
          <w:rFonts w:ascii="GHEA Grapalat" w:hAnsi="GHEA Grapalat"/>
          <w:i/>
        </w:rPr>
        <w:t xml:space="preserve">к Договору под кодом </w:t>
      </w:r>
      <w:r w:rsidR="00196F14" w:rsidRPr="003708D0">
        <w:rPr>
          <w:rFonts w:ascii="GHEA Grapalat" w:hAnsi="GHEA Grapalat" w:cs="Sylfaen"/>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AA7117" w:rsidRPr="003708D0">
        <w:rPr>
          <w:rFonts w:ascii="GHEA Grapalat" w:hAnsi="GHEA Grapalat"/>
          <w:i/>
        </w:rPr>
        <w:t xml:space="preserve"> </w:t>
      </w:r>
      <w:r w:rsidR="00D52566" w:rsidRPr="003708D0">
        <w:rPr>
          <w:rFonts w:ascii="GHEA Grapalat" w:hAnsi="GHEA Grapalat"/>
          <w:i/>
        </w:rPr>
        <w:tab/>
      </w:r>
      <w:r w:rsidRPr="003708D0">
        <w:rPr>
          <w:rFonts w:ascii="GHEA Grapalat" w:hAnsi="GHEA Grapalat"/>
          <w:i/>
        </w:rPr>
        <w:t>20</w:t>
      </w:r>
      <w:r w:rsidR="00AA7117" w:rsidRPr="003708D0">
        <w:rPr>
          <w:rFonts w:ascii="GHEA Grapalat" w:hAnsi="GHEA Grapalat"/>
          <w:i/>
        </w:rPr>
        <w:t xml:space="preserve"> </w:t>
      </w:r>
      <w:r w:rsidR="00D52566" w:rsidRPr="003708D0">
        <w:rPr>
          <w:rFonts w:ascii="GHEA Grapalat" w:hAnsi="GHEA Grapalat"/>
          <w:i/>
        </w:rPr>
        <w:tab/>
      </w:r>
      <w:r w:rsidRPr="003708D0">
        <w:rPr>
          <w:rFonts w:ascii="GHEA Grapalat" w:hAnsi="GHEA Grapalat"/>
          <w:i/>
        </w:rPr>
        <w:t>г.</w:t>
      </w:r>
    </w:p>
    <w:p w14:paraId="0C8DEE4F"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p>
    <w:p w14:paraId="3BFC0412" w14:textId="77777777" w:rsidR="00071D1C" w:rsidRPr="003708D0" w:rsidRDefault="00196F14" w:rsidP="00B46D58">
      <w:pPr>
        <w:widowControl w:val="0"/>
        <w:spacing w:after="160"/>
        <w:jc w:val="center"/>
        <w:rPr>
          <w:rFonts w:ascii="GHEA Grapalat" w:hAnsi="GHEA Grapalat" w:cs="Sylfaen"/>
          <w:bCs/>
        </w:rPr>
      </w:pPr>
      <w:r w:rsidRPr="003708D0">
        <w:rPr>
          <w:rFonts w:ascii="GHEA Grapalat" w:hAnsi="GHEA Grapalat"/>
        </w:rPr>
        <w:t>АКТ №———</w:t>
      </w:r>
    </w:p>
    <w:p w14:paraId="4E35094B"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rPr>
        <w:t xml:space="preserve">относительно фиксирования факта передачи Покупателю результата договора </w:t>
      </w:r>
    </w:p>
    <w:p w14:paraId="63B26B85" w14:textId="77777777" w:rsidR="00071D1C" w:rsidRPr="003708D0" w:rsidRDefault="00071D1C" w:rsidP="00B46D58">
      <w:pPr>
        <w:widowControl w:val="0"/>
        <w:tabs>
          <w:tab w:val="left" w:pos="360"/>
          <w:tab w:val="left" w:pos="540"/>
        </w:tabs>
        <w:spacing w:after="160"/>
        <w:jc w:val="center"/>
        <w:rPr>
          <w:rFonts w:ascii="GHEA Grapalat" w:hAnsi="GHEA Grapalat" w:cs="Sylfaen"/>
        </w:rPr>
      </w:pPr>
    </w:p>
    <w:p w14:paraId="4ED3AF06" w14:textId="77777777" w:rsidR="006B3AE3" w:rsidRPr="003708D0" w:rsidRDefault="006B3AE3" w:rsidP="00B46D58">
      <w:pPr>
        <w:widowControl w:val="0"/>
        <w:ind w:firstLine="567"/>
        <w:jc w:val="both"/>
        <w:rPr>
          <w:rFonts w:ascii="GHEA Grapalat" w:hAnsi="GHEA Grapalat"/>
        </w:rPr>
      </w:pPr>
      <w:r w:rsidRPr="003708D0">
        <w:rPr>
          <w:rFonts w:ascii="GHEA Grapalat" w:hAnsi="GHEA Grapalat"/>
        </w:rPr>
        <w:t>Настоящим фиксируется, что в рамках договора закупки № ______________,</w:t>
      </w:r>
    </w:p>
    <w:p w14:paraId="29EE4DA0" w14:textId="77777777" w:rsidR="006B3AE3" w:rsidRPr="003708D0" w:rsidRDefault="006B3AE3" w:rsidP="00B46D58">
      <w:pPr>
        <w:widowControl w:val="0"/>
        <w:spacing w:after="120"/>
        <w:ind w:left="7371" w:hanging="141"/>
        <w:jc w:val="both"/>
        <w:rPr>
          <w:rFonts w:ascii="GHEA Grapalat" w:hAnsi="GHEA Grapalat"/>
          <w:sz w:val="16"/>
        </w:rPr>
      </w:pPr>
      <w:r w:rsidRPr="003708D0">
        <w:rPr>
          <w:rFonts w:ascii="GHEA Grapalat" w:hAnsi="GHEA Grapalat"/>
          <w:sz w:val="16"/>
        </w:rPr>
        <w:t>номер договора</w:t>
      </w:r>
    </w:p>
    <w:p w14:paraId="3624C1CD" w14:textId="77777777" w:rsidR="006B3AE3" w:rsidRPr="003708D0" w:rsidRDefault="006B3AE3" w:rsidP="00B46D58">
      <w:pPr>
        <w:widowControl w:val="0"/>
        <w:tabs>
          <w:tab w:val="left" w:pos="4480"/>
        </w:tabs>
        <w:jc w:val="both"/>
        <w:rPr>
          <w:rFonts w:ascii="GHEA Grapalat" w:hAnsi="GHEA Grapalat" w:cs="Sylfaen"/>
        </w:rPr>
      </w:pPr>
      <w:r w:rsidRPr="003708D0">
        <w:rPr>
          <w:rFonts w:ascii="GHEA Grapalat" w:hAnsi="GHEA Grapalat"/>
        </w:rPr>
        <w:t>заключенного __________________ 20</w:t>
      </w:r>
      <w:r w:rsidRPr="003708D0">
        <w:rPr>
          <w:rFonts w:ascii="GHEA Grapalat" w:hAnsi="GHEA Grapalat"/>
        </w:rPr>
        <w:tab/>
        <w:t>г. между _____________________________</w:t>
      </w:r>
    </w:p>
    <w:p w14:paraId="3B2BA4AC" w14:textId="77777777" w:rsidR="006B3AE3" w:rsidRPr="003708D0" w:rsidRDefault="006B3AE3" w:rsidP="00B46D58">
      <w:pPr>
        <w:widowControl w:val="0"/>
        <w:tabs>
          <w:tab w:val="left" w:pos="6379"/>
        </w:tabs>
        <w:spacing w:after="120"/>
        <w:ind w:left="1701" w:right="-360"/>
        <w:jc w:val="both"/>
        <w:rPr>
          <w:rFonts w:ascii="GHEA Grapalat" w:hAnsi="GHEA Grapalat" w:cs="Sylfaen"/>
          <w:sz w:val="8"/>
        </w:rPr>
      </w:pPr>
      <w:r w:rsidRPr="003708D0">
        <w:rPr>
          <w:rFonts w:ascii="GHEA Grapalat" w:hAnsi="GHEA Grapalat"/>
          <w:sz w:val="16"/>
        </w:rPr>
        <w:t xml:space="preserve">дата заключения договора </w:t>
      </w:r>
      <w:r w:rsidRPr="003708D0">
        <w:rPr>
          <w:rFonts w:ascii="GHEA Grapalat" w:hAnsi="GHEA Grapalat"/>
          <w:sz w:val="16"/>
        </w:rPr>
        <w:tab/>
        <w:t>наименование Покупателя</w:t>
      </w:r>
    </w:p>
    <w:p w14:paraId="1459341A" w14:textId="77777777" w:rsidR="006B3AE3" w:rsidRPr="003708D0" w:rsidRDefault="006B3AE3" w:rsidP="00B46D58">
      <w:pPr>
        <w:widowControl w:val="0"/>
        <w:tabs>
          <w:tab w:val="left" w:pos="360"/>
          <w:tab w:val="left" w:pos="540"/>
        </w:tabs>
        <w:ind w:right="-2"/>
        <w:jc w:val="both"/>
        <w:rPr>
          <w:rFonts w:ascii="GHEA Grapalat" w:hAnsi="GHEA Grapalat"/>
        </w:rPr>
      </w:pPr>
      <w:r w:rsidRPr="003708D0">
        <w:rPr>
          <w:rFonts w:ascii="GHEA Grapalat" w:hAnsi="GHEA Grapalat"/>
        </w:rPr>
        <w:t xml:space="preserve">(далее — Покупатель) и ________________________________ (далее — Продавец), </w:t>
      </w:r>
    </w:p>
    <w:p w14:paraId="3D308636" w14:textId="77777777" w:rsidR="006B3AE3" w:rsidRPr="003708D0" w:rsidRDefault="006B3AE3" w:rsidP="00B46D58">
      <w:pPr>
        <w:widowControl w:val="0"/>
        <w:spacing w:after="120"/>
        <w:ind w:left="3544" w:right="-360"/>
        <w:jc w:val="both"/>
        <w:rPr>
          <w:rFonts w:ascii="GHEA Grapalat" w:hAnsi="GHEA Grapalat"/>
          <w:sz w:val="16"/>
        </w:rPr>
      </w:pPr>
      <w:r w:rsidRPr="003708D0">
        <w:rPr>
          <w:rFonts w:ascii="GHEA Grapalat" w:hAnsi="GHEA Grapalat"/>
          <w:sz w:val="16"/>
        </w:rPr>
        <w:t>наименование Продавца</w:t>
      </w:r>
    </w:p>
    <w:p w14:paraId="0999AB60" w14:textId="77777777" w:rsidR="00071D1C" w:rsidRPr="003708D0" w:rsidRDefault="006B3AE3" w:rsidP="00B46D58">
      <w:pPr>
        <w:widowControl w:val="0"/>
        <w:tabs>
          <w:tab w:val="left" w:pos="360"/>
          <w:tab w:val="left" w:pos="540"/>
        </w:tabs>
        <w:spacing w:after="160"/>
        <w:jc w:val="both"/>
        <w:rPr>
          <w:rFonts w:ascii="GHEA Grapalat" w:hAnsi="GHEA Grapalat" w:cs="Sylfaen"/>
        </w:rPr>
      </w:pPr>
      <w:r w:rsidRPr="003708D0">
        <w:rPr>
          <w:rFonts w:ascii="GHEA Grapalat" w:hAnsi="GHEA Grapalat"/>
        </w:rPr>
        <w:t>Продавец _______ 20</w:t>
      </w:r>
      <w:r w:rsidRPr="003708D0">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708D0" w14:paraId="0932E55B"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750289C" w14:textId="77777777" w:rsidR="00071D1C" w:rsidRPr="003708D0" w:rsidRDefault="00071D1C" w:rsidP="00B46D58">
            <w:pPr>
              <w:widowControl w:val="0"/>
              <w:spacing w:after="120"/>
              <w:jc w:val="center"/>
              <w:rPr>
                <w:rFonts w:ascii="GHEA Grapalat" w:hAnsi="GHEA Grapalat" w:cs="Sylfaen"/>
                <w:bCs/>
                <w:sz w:val="20"/>
                <w:szCs w:val="20"/>
              </w:rPr>
            </w:pPr>
            <w:r w:rsidRPr="003708D0">
              <w:rPr>
                <w:rFonts w:ascii="GHEA Grapalat" w:hAnsi="GHEA Grapalat"/>
                <w:sz w:val="20"/>
                <w:szCs w:val="20"/>
              </w:rPr>
              <w:t>Товар</w:t>
            </w:r>
          </w:p>
        </w:tc>
      </w:tr>
      <w:tr w:rsidR="00B138F3" w:rsidRPr="003708D0" w14:paraId="730F0EB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0959121" w14:textId="77777777" w:rsidR="00071D1C" w:rsidRPr="003708D0" w:rsidRDefault="0016519F" w:rsidP="00B46D58">
            <w:pPr>
              <w:widowControl w:val="0"/>
              <w:spacing w:after="120"/>
              <w:jc w:val="center"/>
              <w:rPr>
                <w:rFonts w:ascii="GHEA Grapalat" w:hAnsi="GHEA Grapalat"/>
                <w:sz w:val="20"/>
                <w:szCs w:val="20"/>
              </w:rPr>
            </w:pPr>
            <w:r w:rsidRPr="003708D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4ED53E4" w14:textId="77777777" w:rsidR="00071D1C" w:rsidRPr="003708D0" w:rsidRDefault="000F494F" w:rsidP="00B46D58">
            <w:pPr>
              <w:widowControl w:val="0"/>
              <w:spacing w:after="120"/>
              <w:jc w:val="center"/>
              <w:rPr>
                <w:rFonts w:ascii="GHEA Grapalat" w:hAnsi="GHEA Grapalat"/>
                <w:sz w:val="20"/>
                <w:szCs w:val="20"/>
              </w:rPr>
            </w:pPr>
            <w:r w:rsidRPr="003708D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FB80E73" w14:textId="77777777" w:rsidR="00071D1C" w:rsidRPr="003708D0" w:rsidRDefault="000F494F" w:rsidP="00B46D58">
            <w:pPr>
              <w:widowControl w:val="0"/>
              <w:spacing w:after="120"/>
              <w:jc w:val="center"/>
              <w:rPr>
                <w:rFonts w:ascii="GHEA Grapalat" w:hAnsi="GHEA Grapalat"/>
                <w:sz w:val="20"/>
                <w:szCs w:val="20"/>
              </w:rPr>
            </w:pPr>
            <w:r w:rsidRPr="003708D0">
              <w:rPr>
                <w:rFonts w:ascii="GHEA Grapalat" w:hAnsi="GHEA Grapalat"/>
                <w:sz w:val="20"/>
                <w:szCs w:val="20"/>
              </w:rPr>
              <w:t>объем (фактический)</w:t>
            </w:r>
          </w:p>
        </w:tc>
      </w:tr>
      <w:tr w:rsidR="00B138F3" w:rsidRPr="003708D0" w14:paraId="7E306E6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B4D1EC" w14:textId="77777777" w:rsidR="00071D1C" w:rsidRPr="003708D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AE60C98" w14:textId="77777777" w:rsidR="00071D1C" w:rsidRPr="003708D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67E1676" w14:textId="77777777" w:rsidR="00071D1C" w:rsidRPr="003708D0" w:rsidRDefault="00071D1C" w:rsidP="00B46D58">
            <w:pPr>
              <w:widowControl w:val="0"/>
              <w:spacing w:after="120"/>
              <w:jc w:val="center"/>
              <w:rPr>
                <w:rFonts w:ascii="GHEA Grapalat" w:hAnsi="GHEA Grapalat" w:cs="Sylfaen"/>
                <w:sz w:val="20"/>
                <w:szCs w:val="20"/>
              </w:rPr>
            </w:pPr>
          </w:p>
        </w:tc>
      </w:tr>
      <w:tr w:rsidR="00071D1C" w:rsidRPr="003708D0" w14:paraId="4E415BB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094954" w14:textId="77777777" w:rsidR="00071D1C" w:rsidRPr="003708D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64EED90" w14:textId="77777777" w:rsidR="00071D1C" w:rsidRPr="003708D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FC832F" w14:textId="77777777" w:rsidR="00071D1C" w:rsidRPr="003708D0" w:rsidRDefault="00071D1C" w:rsidP="00B46D58">
            <w:pPr>
              <w:widowControl w:val="0"/>
              <w:spacing w:after="120"/>
              <w:jc w:val="center"/>
              <w:rPr>
                <w:rFonts w:ascii="GHEA Grapalat" w:hAnsi="GHEA Grapalat" w:cs="Sylfaen"/>
                <w:sz w:val="20"/>
                <w:szCs w:val="20"/>
              </w:rPr>
            </w:pPr>
          </w:p>
        </w:tc>
      </w:tr>
    </w:tbl>
    <w:p w14:paraId="3C67894A" w14:textId="77777777" w:rsidR="00071D1C" w:rsidRPr="003708D0" w:rsidRDefault="00071D1C" w:rsidP="00B46D58">
      <w:pPr>
        <w:widowControl w:val="0"/>
        <w:tabs>
          <w:tab w:val="left" w:pos="360"/>
          <w:tab w:val="left" w:pos="540"/>
        </w:tabs>
        <w:spacing w:after="160"/>
        <w:jc w:val="both"/>
        <w:rPr>
          <w:rFonts w:ascii="GHEA Grapalat" w:hAnsi="GHEA Grapalat" w:cs="Sylfaen"/>
        </w:rPr>
      </w:pPr>
    </w:p>
    <w:p w14:paraId="6B0ABC9D"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Настоящий акт составлен в 2 экземплярах, каждой из сторон предоставляется по одному экземпляру.</w:t>
      </w:r>
    </w:p>
    <w:p w14:paraId="15F2BFFC" w14:textId="77777777" w:rsidR="00B138F3" w:rsidRPr="003708D0" w:rsidRDefault="00B138F3" w:rsidP="00B138F3">
      <w:pPr>
        <w:rPr>
          <w:rFonts w:ascii="GHEA Grapalat" w:hAnsi="GHEA Grapalat"/>
        </w:rPr>
      </w:pPr>
      <w:r w:rsidRPr="003708D0">
        <w:rPr>
          <w:rFonts w:ascii="GHEA Grapalat" w:hAnsi="GHEA Grapalat"/>
        </w:rPr>
        <w:t xml:space="preserve">                                                       </w:t>
      </w:r>
    </w:p>
    <w:p w14:paraId="1CBBDE39" w14:textId="77777777" w:rsidR="00071D1C" w:rsidRPr="003708D0" w:rsidRDefault="00B138F3" w:rsidP="00B138F3">
      <w:pPr>
        <w:rPr>
          <w:rFonts w:ascii="GHEA Grapalat" w:hAnsi="GHEA Grapalat"/>
          <w:lang w:val="en-US"/>
        </w:rPr>
      </w:pPr>
      <w:r w:rsidRPr="003708D0">
        <w:rPr>
          <w:rFonts w:ascii="GHEA Grapalat" w:hAnsi="GHEA Grapalat"/>
        </w:rPr>
        <w:t xml:space="preserve">                                                          </w:t>
      </w:r>
      <w:r w:rsidR="00071D1C" w:rsidRPr="003708D0">
        <w:rPr>
          <w:rFonts w:ascii="GHEA Grapalat" w:hAnsi="GHEA Grapalat"/>
        </w:rPr>
        <w:t>СТОРОНЫ</w:t>
      </w:r>
    </w:p>
    <w:p w14:paraId="6E48E29B" w14:textId="77777777" w:rsidR="007072C5" w:rsidRPr="003708D0"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3708D0" w14:paraId="715BB434" w14:textId="77777777" w:rsidTr="007072C5">
        <w:tc>
          <w:tcPr>
            <w:tcW w:w="4450" w:type="dxa"/>
          </w:tcPr>
          <w:p w14:paraId="7D2A5375"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r w:rsidRPr="003708D0">
              <w:rPr>
                <w:rFonts w:ascii="GHEA Grapalat" w:hAnsi="GHEA Grapalat"/>
                <w:b/>
              </w:rPr>
              <w:t>Передал</w:t>
            </w:r>
          </w:p>
        </w:tc>
        <w:tc>
          <w:tcPr>
            <w:tcW w:w="4836" w:type="dxa"/>
          </w:tcPr>
          <w:p w14:paraId="5BD0B925"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r w:rsidRPr="003708D0">
              <w:rPr>
                <w:rFonts w:ascii="GHEA Grapalat" w:hAnsi="GHEA Grapalat"/>
                <w:b/>
              </w:rPr>
              <w:t>Принял</w:t>
            </w:r>
          </w:p>
        </w:tc>
      </w:tr>
    </w:tbl>
    <w:p w14:paraId="661D2114" w14:textId="77777777" w:rsidR="00071D1C" w:rsidRPr="003708D0" w:rsidRDefault="00071D1C" w:rsidP="00B46D58">
      <w:pPr>
        <w:widowControl w:val="0"/>
        <w:tabs>
          <w:tab w:val="left" w:pos="360"/>
          <w:tab w:val="left" w:pos="540"/>
        </w:tabs>
        <w:spacing w:after="160"/>
        <w:jc w:val="right"/>
        <w:rPr>
          <w:rFonts w:ascii="GHEA Grapalat" w:hAnsi="GHEA Grapalat" w:cs="Sylfaen"/>
        </w:rPr>
      </w:pPr>
      <w:r w:rsidRPr="003708D0">
        <w:rPr>
          <w:rFonts w:ascii="GHEA Grapalat" w:hAnsi="GHEA Grapalat"/>
        </w:rPr>
        <w:t>представитель, спроектировавший заявку:</w:t>
      </w:r>
    </w:p>
    <w:p w14:paraId="068AF594" w14:textId="77777777" w:rsidR="00071D1C" w:rsidRPr="003708D0"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708D0" w14:paraId="0A3FC4B6" w14:textId="77777777" w:rsidTr="00E22E51">
        <w:trPr>
          <w:tblCellSpacing w:w="7" w:type="dxa"/>
          <w:jc w:val="center"/>
        </w:trPr>
        <w:tc>
          <w:tcPr>
            <w:tcW w:w="0" w:type="auto"/>
            <w:vAlign w:val="center"/>
          </w:tcPr>
          <w:p w14:paraId="1BFBE52B"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 xml:space="preserve">___________________________ </w:t>
            </w:r>
          </w:p>
          <w:p w14:paraId="29935127"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фамилия, имя</w:t>
            </w:r>
          </w:p>
        </w:tc>
        <w:tc>
          <w:tcPr>
            <w:tcW w:w="0" w:type="auto"/>
            <w:vAlign w:val="center"/>
          </w:tcPr>
          <w:p w14:paraId="139D174B"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___________________________</w:t>
            </w:r>
          </w:p>
          <w:p w14:paraId="0C934EB9"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фамилия, имя</w:t>
            </w:r>
          </w:p>
        </w:tc>
      </w:tr>
      <w:tr w:rsidR="00B138F3" w:rsidRPr="00B138F3" w14:paraId="1216C37E" w14:textId="77777777" w:rsidTr="00E22E51">
        <w:trPr>
          <w:tblCellSpacing w:w="7" w:type="dxa"/>
          <w:jc w:val="center"/>
        </w:trPr>
        <w:tc>
          <w:tcPr>
            <w:tcW w:w="0" w:type="auto"/>
            <w:vAlign w:val="center"/>
          </w:tcPr>
          <w:p w14:paraId="4B6A21C1"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 xml:space="preserve">___________________________ </w:t>
            </w:r>
          </w:p>
          <w:p w14:paraId="419DC653"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подпись</w:t>
            </w:r>
          </w:p>
        </w:tc>
        <w:tc>
          <w:tcPr>
            <w:tcW w:w="0" w:type="auto"/>
            <w:vAlign w:val="center"/>
          </w:tcPr>
          <w:p w14:paraId="5CCE367E"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___________________________</w:t>
            </w:r>
          </w:p>
          <w:p w14:paraId="6E0D5F88" w14:textId="77777777" w:rsidR="00071D1C" w:rsidRPr="00B138F3"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подпись</w:t>
            </w:r>
          </w:p>
        </w:tc>
      </w:tr>
    </w:tbl>
    <w:p w14:paraId="0E567F96" w14:textId="35762C18" w:rsidR="0002301F" w:rsidRDefault="0002301F" w:rsidP="00B46D58">
      <w:pPr>
        <w:widowControl w:val="0"/>
        <w:spacing w:after="160"/>
        <w:ind w:left="-142" w:firstLine="142"/>
        <w:jc w:val="center"/>
        <w:rPr>
          <w:rFonts w:ascii="GHEA Grapalat" w:hAnsi="GHEA Grapalat" w:cs="Sylfaen"/>
          <w:b/>
        </w:rPr>
      </w:pPr>
    </w:p>
    <w:p w14:paraId="11866DE3" w14:textId="77777777" w:rsidR="0002301F" w:rsidRDefault="0002301F">
      <w:pPr>
        <w:rPr>
          <w:rFonts w:ascii="GHEA Grapalat" w:hAnsi="GHEA Grapalat" w:cs="Sylfaen"/>
          <w:b/>
        </w:rPr>
      </w:pPr>
      <w:r>
        <w:rPr>
          <w:rFonts w:ascii="GHEA Grapalat" w:hAnsi="GHEA Grapalat" w:cs="Sylfaen"/>
          <w:b/>
        </w:rPr>
        <w:lastRenderedPageBreak/>
        <w:br w:type="page"/>
      </w:r>
    </w:p>
    <w:p w14:paraId="6D3256C8" w14:textId="77777777" w:rsidR="0002301F" w:rsidRPr="00BA20A0" w:rsidRDefault="0002301F" w:rsidP="0002301F">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3F383523" w14:textId="77777777" w:rsidR="0002301F" w:rsidRPr="00BA20A0" w:rsidRDefault="0002301F" w:rsidP="0002301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6A5B4A91" w14:textId="77777777" w:rsidR="0002301F" w:rsidRPr="00BA20A0" w:rsidRDefault="0002301F" w:rsidP="0002301F">
      <w:pPr>
        <w:jc w:val="center"/>
        <w:rPr>
          <w:rFonts w:ascii="GHEA Grapalat" w:hAnsi="GHEA Grapalat" w:cs="GHEA Grapalat"/>
        </w:rPr>
      </w:pPr>
    </w:p>
    <w:p w14:paraId="4B48881F" w14:textId="77777777" w:rsidR="0002301F" w:rsidRPr="00BA20A0" w:rsidRDefault="0002301F" w:rsidP="0002301F">
      <w:pPr>
        <w:jc w:val="center"/>
        <w:rPr>
          <w:rFonts w:ascii="GHEA Grapalat" w:hAnsi="GHEA Grapalat" w:cs="GHEA Grapalat"/>
        </w:rPr>
      </w:pPr>
      <w:r w:rsidRPr="00BA20A0">
        <w:rPr>
          <w:rFonts w:ascii="GHEA Grapalat" w:hAnsi="GHEA Grapalat" w:cs="GHEA Grapalat"/>
        </w:rPr>
        <w:t>УВЕДОМЛЕНИЕ</w:t>
      </w:r>
    </w:p>
    <w:p w14:paraId="389AF93C" w14:textId="77777777" w:rsidR="0002301F" w:rsidRPr="00BA20A0" w:rsidRDefault="0002301F" w:rsidP="0002301F">
      <w:pPr>
        <w:jc w:val="center"/>
        <w:rPr>
          <w:rFonts w:ascii="GHEA Grapalat" w:hAnsi="GHEA Grapalat" w:cs="GHEA Grapalat"/>
          <w:lang w:val="hy-AM"/>
        </w:rPr>
      </w:pPr>
    </w:p>
    <w:p w14:paraId="2C5842D2" w14:textId="77777777" w:rsidR="0002301F" w:rsidRPr="00BA20A0" w:rsidRDefault="0002301F" w:rsidP="0002301F">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51084BD4" w14:textId="77777777" w:rsidR="0002301F" w:rsidRPr="00BA20A0" w:rsidRDefault="0002301F" w:rsidP="0002301F">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651E02D" w14:textId="77777777" w:rsidR="0002301F" w:rsidRPr="00BA20A0" w:rsidRDefault="0002301F" w:rsidP="0002301F">
      <w:pPr>
        <w:rPr>
          <w:rFonts w:ascii="GHEA Grapalat" w:hAnsi="GHEA Grapalat"/>
          <w:vertAlign w:val="superscript"/>
          <w:lang w:val="es-ES"/>
        </w:rPr>
      </w:pPr>
    </w:p>
    <w:p w14:paraId="4E120839" w14:textId="77777777" w:rsidR="0002301F" w:rsidRPr="00BA20A0" w:rsidRDefault="0002301F" w:rsidP="0002301F">
      <w:pPr>
        <w:pStyle w:val="ListParagraph"/>
        <w:numPr>
          <w:ilvl w:val="0"/>
          <w:numId w:val="35"/>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24D23F70" w14:textId="77777777" w:rsidR="0002301F" w:rsidRPr="00BA20A0" w:rsidRDefault="0002301F" w:rsidP="0002301F">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0D85F2A" w14:textId="77777777" w:rsidR="0002301F" w:rsidRPr="00BA20A0" w:rsidRDefault="0002301F" w:rsidP="0002301F">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77C79FED" w14:textId="77777777" w:rsidR="0002301F" w:rsidRPr="00BA20A0" w:rsidRDefault="0002301F" w:rsidP="0002301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04F46DA" w14:textId="77777777" w:rsidR="0002301F" w:rsidRPr="00BA20A0" w:rsidRDefault="0002301F" w:rsidP="0002301F">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3C5DE77F" w14:textId="77777777" w:rsidR="0002301F" w:rsidRPr="00BA20A0" w:rsidRDefault="0002301F" w:rsidP="0002301F">
      <w:pPr>
        <w:rPr>
          <w:rFonts w:ascii="GHEA Grapalat" w:hAnsi="GHEA Grapalat" w:cs="Sylfaen"/>
          <w:sz w:val="20"/>
          <w:szCs w:val="20"/>
          <w:lang w:val="es-ES"/>
        </w:rPr>
      </w:pPr>
    </w:p>
    <w:p w14:paraId="7986C5DB" w14:textId="77777777" w:rsidR="0002301F" w:rsidRPr="00BA20A0" w:rsidRDefault="0002301F" w:rsidP="0002301F">
      <w:pPr>
        <w:pStyle w:val="ListParagraph"/>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426150C7" w14:textId="77777777" w:rsidR="0002301F" w:rsidRPr="00BA20A0" w:rsidRDefault="0002301F" w:rsidP="0002301F">
      <w:pPr>
        <w:jc w:val="center"/>
        <w:rPr>
          <w:rFonts w:ascii="GHEA Grapalat" w:hAnsi="GHEA Grapalat" w:cs="GHEA Grapalat"/>
          <w:lang w:val="es-ES"/>
        </w:rPr>
      </w:pPr>
    </w:p>
    <w:p w14:paraId="2A64C3A0" w14:textId="77777777" w:rsidR="0002301F" w:rsidRPr="00BA20A0" w:rsidRDefault="0002301F" w:rsidP="0002301F">
      <w:pPr>
        <w:jc w:val="center"/>
        <w:rPr>
          <w:rFonts w:ascii="GHEA Grapalat" w:hAnsi="GHEA Grapalat" w:cs="Sylfaen"/>
          <w:b/>
          <w:lang w:val="es-ES"/>
        </w:rPr>
      </w:pPr>
    </w:p>
    <w:p w14:paraId="76B1A916" w14:textId="77777777" w:rsidR="0002301F" w:rsidRPr="00BA20A0" w:rsidRDefault="0002301F" w:rsidP="0002301F">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18B0BAA3" w14:textId="77777777" w:rsidR="0002301F" w:rsidRPr="00BA20A0" w:rsidRDefault="0002301F" w:rsidP="0002301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EF4CC9D" w14:textId="77777777" w:rsidR="0002301F" w:rsidRPr="00BA20A0" w:rsidRDefault="0002301F" w:rsidP="0002301F">
      <w:pPr>
        <w:jc w:val="right"/>
        <w:rPr>
          <w:rFonts w:ascii="GHEA Grapalat" w:hAnsi="GHEA Grapalat"/>
          <w:sz w:val="20"/>
          <w:lang w:val="hy-AM"/>
        </w:rPr>
      </w:pPr>
      <w:r w:rsidRPr="00BA20A0">
        <w:rPr>
          <w:rFonts w:ascii="GHEA Grapalat" w:hAnsi="GHEA Grapalat"/>
          <w:sz w:val="20"/>
          <w:lang w:val="hy-AM"/>
        </w:rPr>
        <w:t xml:space="preserve">    </w:t>
      </w:r>
    </w:p>
    <w:p w14:paraId="205A953A" w14:textId="77777777" w:rsidR="0002301F" w:rsidRPr="00BA20A0" w:rsidRDefault="0002301F" w:rsidP="0002301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E1BA504" w14:textId="77777777" w:rsidR="0002301F" w:rsidRPr="00BA20A0" w:rsidRDefault="0002301F" w:rsidP="0002301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5966738" w14:textId="77777777" w:rsidR="0002301F" w:rsidRPr="00BA20A0" w:rsidRDefault="0002301F" w:rsidP="0002301F">
      <w:pPr>
        <w:jc w:val="center"/>
        <w:rPr>
          <w:rFonts w:ascii="GHEA Grapalat" w:hAnsi="GHEA Grapalat" w:cs="Sylfaen"/>
          <w:sz w:val="16"/>
          <w:szCs w:val="16"/>
          <w:lang w:val="es-ES"/>
        </w:rPr>
      </w:pPr>
    </w:p>
    <w:p w14:paraId="46027DE0" w14:textId="77777777" w:rsidR="0002301F" w:rsidRPr="00BA20A0" w:rsidRDefault="0002301F" w:rsidP="0002301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68A3CC7F" w14:textId="77777777" w:rsidR="0002301F" w:rsidRPr="00C60645" w:rsidRDefault="0002301F" w:rsidP="0002301F">
      <w:pPr>
        <w:jc w:val="center"/>
        <w:rPr>
          <w:ins w:id="8" w:author="Inesa Kocharyan" w:date="2025-02-19T10:39:00Z"/>
          <w:rFonts w:ascii="GHEA Grapalat" w:hAnsi="GHEA Grapalat" w:cs="Sylfaen"/>
          <w:b/>
          <w:lang w:val="es-ES"/>
        </w:rPr>
      </w:pPr>
    </w:p>
    <w:p w14:paraId="6EE900F8" w14:textId="77777777" w:rsidR="0002301F" w:rsidRPr="00B138F3" w:rsidRDefault="0002301F" w:rsidP="0002301F">
      <w:pPr>
        <w:widowControl w:val="0"/>
        <w:spacing w:after="160"/>
        <w:ind w:left="-142" w:firstLine="142"/>
        <w:jc w:val="center"/>
        <w:rPr>
          <w:rFonts w:ascii="GHEA Grapalat" w:hAnsi="GHEA Grapalat" w:cs="Sylfaen"/>
          <w:b/>
        </w:rPr>
      </w:pPr>
    </w:p>
    <w:p w14:paraId="4D50F28F"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8D86E" w14:textId="77777777" w:rsidR="00B415AB" w:rsidRDefault="00B415AB">
      <w:r>
        <w:separator/>
      </w:r>
    </w:p>
  </w:endnote>
  <w:endnote w:type="continuationSeparator" w:id="0">
    <w:p w14:paraId="43CD4147" w14:textId="77777777" w:rsidR="00B415AB" w:rsidRDefault="00B4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E9624AC" w14:textId="77777777" w:rsidR="000E4BE3" w:rsidRPr="00C861E9" w:rsidRDefault="000E4BE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307C0">
          <w:rPr>
            <w:rFonts w:ascii="GHEA Grapalat" w:hAnsi="GHEA Grapalat"/>
            <w:noProof/>
            <w:sz w:val="24"/>
            <w:szCs w:val="24"/>
          </w:rPr>
          <w:t>93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B382F" w14:textId="77777777" w:rsidR="00B415AB" w:rsidRDefault="00B415AB">
      <w:r>
        <w:separator/>
      </w:r>
    </w:p>
  </w:footnote>
  <w:footnote w:type="continuationSeparator" w:id="0">
    <w:p w14:paraId="34058418" w14:textId="77777777" w:rsidR="00B415AB" w:rsidRDefault="00B415AB">
      <w:r>
        <w:continuationSeparator/>
      </w:r>
    </w:p>
  </w:footnote>
  <w:footnote w:id="1">
    <w:p w14:paraId="2E9FFA99" w14:textId="77777777" w:rsidR="000E4BE3" w:rsidRPr="0034222E" w:rsidDel="00932115" w:rsidRDefault="000E4BE3"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14:paraId="4A5D93CD" w14:textId="77777777" w:rsidR="000E4BE3" w:rsidRPr="008842CE" w:rsidRDefault="000E4BE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2FBFF9C" w14:textId="77777777" w:rsidR="000E4BE3" w:rsidRPr="000811C1" w:rsidRDefault="000E4BE3">
      <w:pPr>
        <w:pStyle w:val="FootnoteText"/>
        <w:rPr>
          <w:lang w:val="af-ZA"/>
        </w:rPr>
      </w:pPr>
    </w:p>
  </w:footnote>
  <w:footnote w:id="3">
    <w:p w14:paraId="1889B8E0" w14:textId="77777777" w:rsidR="000E4BE3" w:rsidRPr="008E4439" w:rsidRDefault="000E4BE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861B80" w14:textId="77777777" w:rsidR="000E4BE3" w:rsidRPr="000811C1" w:rsidRDefault="000E4BE3" w:rsidP="0027573B">
      <w:pPr>
        <w:pStyle w:val="FootnoteText"/>
        <w:rPr>
          <w:rFonts w:ascii="Sylfaen" w:hAnsi="Sylfaen"/>
          <w:sz w:val="18"/>
          <w:szCs w:val="18"/>
        </w:rPr>
      </w:pPr>
    </w:p>
  </w:footnote>
  <w:footnote w:id="4">
    <w:p w14:paraId="11DA0233" w14:textId="77777777" w:rsidR="000E4BE3" w:rsidRPr="00A31673" w:rsidRDefault="000E4BE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73932C60" w14:textId="77777777" w:rsidR="000E4BE3" w:rsidRDefault="000E4BE3" w:rsidP="00EA0412">
      <w:pPr>
        <w:pStyle w:val="FootnoteText"/>
        <w:jc w:val="both"/>
        <w:rPr>
          <w:rFonts w:ascii="GHEA Grapalat" w:hAnsi="GHEA Grapalat"/>
          <w:i/>
        </w:rPr>
      </w:pPr>
      <w:r>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01A5483" w14:textId="77777777" w:rsidR="000E4BE3" w:rsidRDefault="000E4BE3" w:rsidP="00EA0412">
      <w:pPr>
        <w:jc w:val="both"/>
      </w:pPr>
    </w:p>
    <w:p w14:paraId="3D290653" w14:textId="77777777" w:rsidR="000E4BE3" w:rsidRDefault="000E4BE3" w:rsidP="00EA0412">
      <w:pPr>
        <w:jc w:val="both"/>
        <w:rPr>
          <w:rFonts w:ascii="GHEA Grapalat" w:hAnsi="GHEA Grapalat"/>
          <w:i/>
          <w:sz w:val="20"/>
          <w:szCs w:val="20"/>
        </w:rPr>
      </w:pPr>
      <w:r>
        <w:rPr>
          <w:rFonts w:ascii="GHEA Grapalat" w:hAnsi="GHEA Grapalat"/>
          <w:i/>
          <w:sz w:val="20"/>
          <w:szCs w:val="20"/>
        </w:rPr>
        <w:t>** -участник</w:t>
      </w:r>
      <w:r>
        <w:rPr>
          <w:rFonts w:asciiTheme="minorHAnsi" w:hAnsiTheme="minorHAnsi"/>
          <w:sz w:val="20"/>
          <w:szCs w:val="20"/>
          <w:lang w:val="af-ZA"/>
        </w:rPr>
        <w:t xml:space="preserve"> </w:t>
      </w:r>
      <w:r>
        <w:rPr>
          <w:rFonts w:ascii="GHEA Grapalat" w:hAnsi="GHEA Grapalat"/>
          <w:i/>
          <w:sz w:val="20"/>
          <w:szCs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9E464CF" w14:textId="77777777" w:rsidR="000E4BE3" w:rsidRDefault="000E4BE3" w:rsidP="00EA041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79FC3E0D" w14:textId="77777777" w:rsidR="000E4BE3" w:rsidRDefault="000E4BE3" w:rsidP="00EA0412">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CE5654B" w14:textId="77777777" w:rsidR="000E4BE3" w:rsidRDefault="000E4BE3" w:rsidP="00EA0412">
      <w:pPr>
        <w:jc w:val="both"/>
        <w:rPr>
          <w:rFonts w:asciiTheme="minorHAnsi" w:hAnsiTheme="minorHAnsi"/>
          <w:lang w:val="af-ZA"/>
        </w:rPr>
      </w:pPr>
    </w:p>
  </w:footnote>
  <w:footnote w:id="6">
    <w:p w14:paraId="676BCFBA" w14:textId="77777777" w:rsidR="000E4BE3" w:rsidRPr="00D3436F" w:rsidRDefault="000E4BE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E0CF879" w14:textId="77777777" w:rsidR="000E4BE3" w:rsidRPr="00D3436F" w:rsidRDefault="000E4BE3">
      <w:pPr>
        <w:pStyle w:val="FootnoteText"/>
        <w:rPr>
          <w:lang w:val="es-ES"/>
        </w:rPr>
      </w:pPr>
    </w:p>
  </w:footnote>
  <w:footnote w:id="7">
    <w:p w14:paraId="42A514FF" w14:textId="77777777" w:rsidR="000E4BE3" w:rsidRDefault="000E4BE3" w:rsidP="007D4CC6">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i/>
          <w:sz w:val="20"/>
          <w:szCs w:val="20"/>
        </w:rPr>
        <w:t>Заполняется секретарем Комиссии до опубликования приглашения в бюллетене.</w:t>
      </w:r>
    </w:p>
    <w:p w14:paraId="522348B6" w14:textId="77777777" w:rsidR="000E4BE3" w:rsidRDefault="000E4BE3" w:rsidP="007D4CC6">
      <w:pPr>
        <w:pStyle w:val="FootnoteText"/>
        <w:jc w:val="both"/>
        <w:rPr>
          <w:rFonts w:ascii="GHEA Grapalat" w:hAnsi="GHEA Grapalat"/>
        </w:rPr>
      </w:pPr>
    </w:p>
  </w:footnote>
  <w:footnote w:id="8">
    <w:p w14:paraId="2EA9524C" w14:textId="77777777" w:rsidR="000E4BE3" w:rsidRPr="008842CE" w:rsidRDefault="000E4BE3" w:rsidP="003D2FE2">
      <w:pPr>
        <w:pStyle w:val="FootnoteText"/>
        <w:jc w:val="both"/>
      </w:pPr>
    </w:p>
  </w:footnote>
  <w:footnote w:id="9">
    <w:p w14:paraId="30C701D4" w14:textId="77777777" w:rsidR="000E4BE3" w:rsidRPr="008842CE" w:rsidRDefault="000E4BE3" w:rsidP="000A214C">
      <w:pPr>
        <w:pStyle w:val="FootnoteText"/>
        <w:jc w:val="both"/>
      </w:pPr>
    </w:p>
  </w:footnote>
  <w:footnote w:id="10">
    <w:p w14:paraId="5D9E0226" w14:textId="77777777" w:rsidR="000E4BE3" w:rsidRDefault="000E4BE3" w:rsidP="00D3436F">
      <w:pPr>
        <w:pStyle w:val="FootnoteText"/>
        <w:widowControl w:val="0"/>
        <w:jc w:val="both"/>
        <w:rPr>
          <w:ins w:id="6"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1C5475F" w14:textId="77777777" w:rsidR="000E4BE3" w:rsidRPr="00F21C0D" w:rsidRDefault="000E4BE3" w:rsidP="00D3436F">
      <w:pPr>
        <w:pStyle w:val="FootnoteText"/>
        <w:widowControl w:val="0"/>
        <w:jc w:val="both"/>
        <w:rPr>
          <w:lang w:val="hy-AM"/>
        </w:rPr>
      </w:pPr>
    </w:p>
  </w:footnote>
  <w:footnote w:id="11">
    <w:p w14:paraId="584FB9A3" w14:textId="77777777" w:rsidR="000E4BE3" w:rsidRDefault="000E4BE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5918FEA" w14:textId="77777777" w:rsidR="000E4BE3" w:rsidRDefault="000E4BE3" w:rsidP="005E52ED">
      <w:pPr>
        <w:pStyle w:val="FootnoteText"/>
        <w:widowControl w:val="0"/>
        <w:jc w:val="both"/>
        <w:rPr>
          <w:rFonts w:ascii="GHEA Grapalat" w:hAnsi="GHEA Grapalat"/>
          <w:i/>
        </w:rPr>
      </w:pPr>
    </w:p>
    <w:p w14:paraId="3C4AB47D" w14:textId="77777777" w:rsidR="000E4BE3" w:rsidRDefault="000E4BE3" w:rsidP="005E52ED">
      <w:pPr>
        <w:pStyle w:val="FootnoteText"/>
        <w:widowControl w:val="0"/>
        <w:jc w:val="both"/>
        <w:rPr>
          <w:rFonts w:ascii="GHEA Grapalat" w:hAnsi="GHEA Grapalat"/>
          <w:i/>
        </w:rPr>
      </w:pPr>
    </w:p>
    <w:p w14:paraId="18FAE6E5" w14:textId="77777777" w:rsidR="000E4BE3" w:rsidRPr="00EB336B" w:rsidRDefault="000E4BE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C789D9B" w14:textId="77777777" w:rsidR="000E4BE3" w:rsidRPr="00D3436F" w:rsidRDefault="000E4BE3">
      <w:pPr>
        <w:pStyle w:val="FootnoteText"/>
        <w:rPr>
          <w:lang w:val="hy-AM"/>
        </w:rPr>
      </w:pPr>
    </w:p>
  </w:footnote>
  <w:footnote w:id="12">
    <w:p w14:paraId="6A4328E9" w14:textId="77777777" w:rsidR="000E4BE3" w:rsidRPr="008842CE" w:rsidRDefault="000E4BE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85582C" w14:textId="77777777" w:rsidR="000E4BE3" w:rsidRPr="00E85250" w:rsidRDefault="000E4BE3" w:rsidP="00D90640">
      <w:pPr>
        <w:widowControl w:val="0"/>
        <w:spacing w:after="160" w:line="360" w:lineRule="auto"/>
        <w:ind w:firstLine="709"/>
        <w:jc w:val="both"/>
        <w:rPr>
          <w:rFonts w:ascii="GHEA Grapalat" w:hAnsi="GHEA Grapalat"/>
          <w:lang w:val="hy-AM"/>
        </w:rPr>
      </w:pPr>
    </w:p>
    <w:p w14:paraId="6F946E8B" w14:textId="77777777" w:rsidR="000E4BE3" w:rsidRPr="00D3436F" w:rsidRDefault="000E4BE3">
      <w:pPr>
        <w:pStyle w:val="FootnoteText"/>
        <w:rPr>
          <w:lang w:val="hy-AM"/>
        </w:rPr>
      </w:pPr>
    </w:p>
  </w:footnote>
  <w:footnote w:id="13">
    <w:p w14:paraId="2C61AD2E" w14:textId="77777777" w:rsidR="000E4BE3" w:rsidRPr="00402BC3" w:rsidRDefault="000E4BE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A3D79BB" w14:textId="77777777" w:rsidR="000E4BE3" w:rsidRPr="00552088" w:rsidRDefault="000E4BE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373C15D" w14:textId="77777777" w:rsidR="000E4BE3" w:rsidRPr="00D3436F" w:rsidRDefault="000E4BE3">
      <w:pPr>
        <w:pStyle w:val="FootnoteText"/>
        <w:rPr>
          <w:lang w:val="hy-AM"/>
        </w:rPr>
      </w:pPr>
    </w:p>
  </w:footnote>
  <w:footnote w:id="14">
    <w:p w14:paraId="3C29B6E2" w14:textId="77777777" w:rsidR="000E4BE3" w:rsidRPr="008842CE" w:rsidRDefault="000E4BE3" w:rsidP="0002301F">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759C77B" w14:textId="77777777" w:rsidR="000E4BE3" w:rsidRPr="00D3436F" w:rsidRDefault="000E4BE3" w:rsidP="0002301F">
      <w:pPr>
        <w:pStyle w:val="FootnoteText"/>
        <w:rPr>
          <w:lang w:val="hy-AM"/>
        </w:rPr>
      </w:pPr>
    </w:p>
  </w:footnote>
  <w:footnote w:id="15">
    <w:p w14:paraId="3A46892F" w14:textId="77777777" w:rsidR="000E4BE3" w:rsidRPr="00D3436F" w:rsidRDefault="000E4BE3" w:rsidP="0002301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3F099F33" w14:textId="77777777" w:rsidR="000E4BE3" w:rsidRPr="008842CE" w:rsidRDefault="000E4BE3" w:rsidP="0002301F">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F2D3A2C" w14:textId="77777777" w:rsidR="000E4BE3" w:rsidRPr="00D3436F" w:rsidRDefault="000E4BE3" w:rsidP="0002301F">
      <w:pPr>
        <w:pStyle w:val="FootnoteText"/>
        <w:rPr>
          <w:lang w:val="hy-AM"/>
        </w:rPr>
      </w:pPr>
    </w:p>
  </w:footnote>
  <w:footnote w:id="17">
    <w:p w14:paraId="40C251E0" w14:textId="77777777" w:rsidR="000E4BE3" w:rsidRPr="00E861BF" w:rsidRDefault="000E4BE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8">
    <w:p w14:paraId="79CBC781" w14:textId="77777777" w:rsidR="000E4BE3" w:rsidRPr="00C84B20" w:rsidRDefault="000E4BE3"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19B18FF5" w14:textId="77777777" w:rsidR="000E4BE3" w:rsidRDefault="000E4BE3"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4BEC79A7" w14:textId="77777777" w:rsidR="000E4BE3" w:rsidRPr="00E861BF" w:rsidRDefault="000E4BE3"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14:paraId="4A03D8BB" w14:textId="77777777" w:rsidR="000E4BE3" w:rsidRPr="00E861BF" w:rsidRDefault="000E4BE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14:paraId="109E4857" w14:textId="531CE61F" w:rsidR="000E4BE3" w:rsidRPr="008842CE" w:rsidRDefault="000E4BE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21">
    <w:p w14:paraId="2349F33F" w14:textId="77777777" w:rsidR="000E4BE3" w:rsidRPr="008842CE" w:rsidRDefault="000E4BE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01F"/>
    <w:rsid w:val="00023384"/>
    <w:rsid w:val="000238FE"/>
    <w:rsid w:val="00023F8F"/>
    <w:rsid w:val="000241CA"/>
    <w:rsid w:val="000246E6"/>
    <w:rsid w:val="00024FA3"/>
    <w:rsid w:val="00025353"/>
    <w:rsid w:val="00025A85"/>
    <w:rsid w:val="00026351"/>
    <w:rsid w:val="00027166"/>
    <w:rsid w:val="000273C9"/>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6F6E"/>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29D"/>
    <w:rsid w:val="000C062F"/>
    <w:rsid w:val="000C0A9D"/>
    <w:rsid w:val="000C165F"/>
    <w:rsid w:val="000C264F"/>
    <w:rsid w:val="000C27FC"/>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BE3"/>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2272"/>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19D1"/>
    <w:rsid w:val="00142496"/>
    <w:rsid w:val="001439BD"/>
    <w:rsid w:val="00143BD7"/>
    <w:rsid w:val="00143E8C"/>
    <w:rsid w:val="0014472E"/>
    <w:rsid w:val="00144E38"/>
    <w:rsid w:val="00144F73"/>
    <w:rsid w:val="001458D6"/>
    <w:rsid w:val="00145CC3"/>
    <w:rsid w:val="00146685"/>
    <w:rsid w:val="00146FC5"/>
    <w:rsid w:val="001475E6"/>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D02"/>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355"/>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DBB"/>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2FE"/>
    <w:rsid w:val="00240609"/>
    <w:rsid w:val="002406D8"/>
    <w:rsid w:val="0024186B"/>
    <w:rsid w:val="00241C72"/>
    <w:rsid w:val="00241F05"/>
    <w:rsid w:val="0024205E"/>
    <w:rsid w:val="00244B38"/>
    <w:rsid w:val="00244E2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3F1E"/>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6B99"/>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39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97D"/>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8D0"/>
    <w:rsid w:val="00370ECD"/>
    <w:rsid w:val="00371226"/>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6F"/>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0DC"/>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009"/>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24C"/>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AFE"/>
    <w:rsid w:val="004A4515"/>
    <w:rsid w:val="004A4643"/>
    <w:rsid w:val="004A51CE"/>
    <w:rsid w:val="004A5C6D"/>
    <w:rsid w:val="004A6204"/>
    <w:rsid w:val="004A712A"/>
    <w:rsid w:val="004A7722"/>
    <w:rsid w:val="004A798D"/>
    <w:rsid w:val="004B0AA0"/>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48F"/>
    <w:rsid w:val="004C3803"/>
    <w:rsid w:val="004C3E56"/>
    <w:rsid w:val="004C5CF3"/>
    <w:rsid w:val="004C78E7"/>
    <w:rsid w:val="004D0281"/>
    <w:rsid w:val="004D0AE2"/>
    <w:rsid w:val="004D0EA7"/>
    <w:rsid w:val="004D1C32"/>
    <w:rsid w:val="004D1E87"/>
    <w:rsid w:val="004D20FC"/>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4E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7C0"/>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2B2"/>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568B"/>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32"/>
    <w:rsid w:val="005B1DD6"/>
    <w:rsid w:val="005B1E95"/>
    <w:rsid w:val="005B20E7"/>
    <w:rsid w:val="005B24F9"/>
    <w:rsid w:val="005B2723"/>
    <w:rsid w:val="005B2A24"/>
    <w:rsid w:val="005B2FE0"/>
    <w:rsid w:val="005B3A59"/>
    <w:rsid w:val="005B598A"/>
    <w:rsid w:val="005B6B3E"/>
    <w:rsid w:val="005B6B51"/>
    <w:rsid w:val="005B6DCF"/>
    <w:rsid w:val="005B6F10"/>
    <w:rsid w:val="005C0666"/>
    <w:rsid w:val="005C0D39"/>
    <w:rsid w:val="005C1BF7"/>
    <w:rsid w:val="005C1C00"/>
    <w:rsid w:val="005C1C99"/>
    <w:rsid w:val="005C4C12"/>
    <w:rsid w:val="005C5554"/>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C20"/>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6C08"/>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00D"/>
    <w:rsid w:val="006C7FD7"/>
    <w:rsid w:val="006D0B02"/>
    <w:rsid w:val="006D0D6F"/>
    <w:rsid w:val="006D0E83"/>
    <w:rsid w:val="006D1826"/>
    <w:rsid w:val="006D1BA0"/>
    <w:rsid w:val="006D2DF7"/>
    <w:rsid w:val="006D4448"/>
    <w:rsid w:val="006D4E1D"/>
    <w:rsid w:val="006D5516"/>
    <w:rsid w:val="006D6150"/>
    <w:rsid w:val="006D7219"/>
    <w:rsid w:val="006D73FB"/>
    <w:rsid w:val="006E0CD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6F7450"/>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5EAF"/>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CC6"/>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EE9"/>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F0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5AC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9CF"/>
    <w:rsid w:val="00897EBC"/>
    <w:rsid w:val="008A0AF2"/>
    <w:rsid w:val="008A0D59"/>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E66"/>
    <w:rsid w:val="008B1233"/>
    <w:rsid w:val="008B12AF"/>
    <w:rsid w:val="008B1605"/>
    <w:rsid w:val="008B3709"/>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180"/>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4EC"/>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1C7"/>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1A9"/>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C3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A32"/>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65"/>
    <w:rsid w:val="00A779D8"/>
    <w:rsid w:val="00A8081F"/>
    <w:rsid w:val="00A80ECD"/>
    <w:rsid w:val="00A8134C"/>
    <w:rsid w:val="00A81620"/>
    <w:rsid w:val="00A81DD5"/>
    <w:rsid w:val="00A82F21"/>
    <w:rsid w:val="00A8328A"/>
    <w:rsid w:val="00A86287"/>
    <w:rsid w:val="00A9027E"/>
    <w:rsid w:val="00A9078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8D"/>
    <w:rsid w:val="00AB7D2E"/>
    <w:rsid w:val="00AC0541"/>
    <w:rsid w:val="00AC082E"/>
    <w:rsid w:val="00AC08DA"/>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78F"/>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15AB"/>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76BB8"/>
    <w:rsid w:val="00B81197"/>
    <w:rsid w:val="00B8193B"/>
    <w:rsid w:val="00B81AD3"/>
    <w:rsid w:val="00B82520"/>
    <w:rsid w:val="00B853BF"/>
    <w:rsid w:val="00B85D6E"/>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1779"/>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A"/>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50B"/>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BAB"/>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5FF8"/>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550E"/>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5B4"/>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3CF"/>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AF5"/>
    <w:rsid w:val="00E6008B"/>
    <w:rsid w:val="00E60276"/>
    <w:rsid w:val="00E6044F"/>
    <w:rsid w:val="00E60526"/>
    <w:rsid w:val="00E61782"/>
    <w:rsid w:val="00E6288F"/>
    <w:rsid w:val="00E62B4E"/>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37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12"/>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17"/>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73E"/>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485"/>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43C"/>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D5354"/>
  <w15:docId w15:val="{444AEABA-A0EE-4792-921F-A36BD7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attrname">
    <w:name w:val="attr_name"/>
    <w:rsid w:val="003708D0"/>
  </w:style>
  <w:style w:type="character" w:customStyle="1" w:styleId="attrvalue">
    <w:name w:val="attr_value"/>
    <w:rsid w:val="003708D0"/>
  </w:style>
  <w:style w:type="character" w:customStyle="1" w:styleId="ezkurwreuab5ozgtqnkl">
    <w:name w:val="ezkurwreuab5ozgtqnkl"/>
    <w:basedOn w:val="DefaultParagraphFont"/>
    <w:rsid w:val="009314EC"/>
  </w:style>
  <w:style w:type="character" w:customStyle="1" w:styleId="ypks7kbdpwfgdykd3qb9">
    <w:name w:val="ypks7kbdpwfgdykd3qb9"/>
    <w:basedOn w:val="DefaultParagraphFont"/>
    <w:rsid w:val="00931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3530873">
      <w:bodyDiv w:val="1"/>
      <w:marLeft w:val="0"/>
      <w:marRight w:val="0"/>
      <w:marTop w:val="0"/>
      <w:marBottom w:val="0"/>
      <w:divBdr>
        <w:top w:val="none" w:sz="0" w:space="0" w:color="auto"/>
        <w:left w:val="none" w:sz="0" w:space="0" w:color="auto"/>
        <w:bottom w:val="none" w:sz="0" w:space="0" w:color="auto"/>
        <w:right w:val="none" w:sz="0" w:space="0" w:color="auto"/>
      </w:divBdr>
    </w:div>
    <w:div w:id="66459038">
      <w:bodyDiv w:val="1"/>
      <w:marLeft w:val="0"/>
      <w:marRight w:val="0"/>
      <w:marTop w:val="0"/>
      <w:marBottom w:val="0"/>
      <w:divBdr>
        <w:top w:val="none" w:sz="0" w:space="0" w:color="auto"/>
        <w:left w:val="none" w:sz="0" w:space="0" w:color="auto"/>
        <w:bottom w:val="none" w:sz="0" w:space="0" w:color="auto"/>
        <w:right w:val="none" w:sz="0" w:space="0" w:color="auto"/>
      </w:divBdr>
    </w:div>
    <w:div w:id="76363607">
      <w:bodyDiv w:val="1"/>
      <w:marLeft w:val="0"/>
      <w:marRight w:val="0"/>
      <w:marTop w:val="0"/>
      <w:marBottom w:val="0"/>
      <w:divBdr>
        <w:top w:val="none" w:sz="0" w:space="0" w:color="auto"/>
        <w:left w:val="none" w:sz="0" w:space="0" w:color="auto"/>
        <w:bottom w:val="none" w:sz="0" w:space="0" w:color="auto"/>
        <w:right w:val="none" w:sz="0" w:space="0" w:color="auto"/>
      </w:divBdr>
    </w:div>
    <w:div w:id="78142738">
      <w:bodyDiv w:val="1"/>
      <w:marLeft w:val="0"/>
      <w:marRight w:val="0"/>
      <w:marTop w:val="0"/>
      <w:marBottom w:val="0"/>
      <w:divBdr>
        <w:top w:val="none" w:sz="0" w:space="0" w:color="auto"/>
        <w:left w:val="none" w:sz="0" w:space="0" w:color="auto"/>
        <w:bottom w:val="none" w:sz="0" w:space="0" w:color="auto"/>
        <w:right w:val="none" w:sz="0" w:space="0" w:color="auto"/>
      </w:divBdr>
    </w:div>
    <w:div w:id="110245146">
      <w:bodyDiv w:val="1"/>
      <w:marLeft w:val="0"/>
      <w:marRight w:val="0"/>
      <w:marTop w:val="0"/>
      <w:marBottom w:val="0"/>
      <w:divBdr>
        <w:top w:val="none" w:sz="0" w:space="0" w:color="auto"/>
        <w:left w:val="none" w:sz="0" w:space="0" w:color="auto"/>
        <w:bottom w:val="none" w:sz="0" w:space="0" w:color="auto"/>
        <w:right w:val="none" w:sz="0" w:space="0" w:color="auto"/>
      </w:divBdr>
    </w:div>
    <w:div w:id="117578511">
      <w:bodyDiv w:val="1"/>
      <w:marLeft w:val="0"/>
      <w:marRight w:val="0"/>
      <w:marTop w:val="0"/>
      <w:marBottom w:val="0"/>
      <w:divBdr>
        <w:top w:val="none" w:sz="0" w:space="0" w:color="auto"/>
        <w:left w:val="none" w:sz="0" w:space="0" w:color="auto"/>
        <w:bottom w:val="none" w:sz="0" w:space="0" w:color="auto"/>
        <w:right w:val="none" w:sz="0" w:space="0" w:color="auto"/>
      </w:divBdr>
    </w:div>
    <w:div w:id="133061689">
      <w:bodyDiv w:val="1"/>
      <w:marLeft w:val="0"/>
      <w:marRight w:val="0"/>
      <w:marTop w:val="0"/>
      <w:marBottom w:val="0"/>
      <w:divBdr>
        <w:top w:val="none" w:sz="0" w:space="0" w:color="auto"/>
        <w:left w:val="none" w:sz="0" w:space="0" w:color="auto"/>
        <w:bottom w:val="none" w:sz="0" w:space="0" w:color="auto"/>
        <w:right w:val="none" w:sz="0" w:space="0" w:color="auto"/>
      </w:divBdr>
    </w:div>
    <w:div w:id="134572314">
      <w:bodyDiv w:val="1"/>
      <w:marLeft w:val="0"/>
      <w:marRight w:val="0"/>
      <w:marTop w:val="0"/>
      <w:marBottom w:val="0"/>
      <w:divBdr>
        <w:top w:val="none" w:sz="0" w:space="0" w:color="auto"/>
        <w:left w:val="none" w:sz="0" w:space="0" w:color="auto"/>
        <w:bottom w:val="none" w:sz="0" w:space="0" w:color="auto"/>
        <w:right w:val="none" w:sz="0" w:space="0" w:color="auto"/>
      </w:divBdr>
    </w:div>
    <w:div w:id="15126351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10086901">
      <w:bodyDiv w:val="1"/>
      <w:marLeft w:val="0"/>
      <w:marRight w:val="0"/>
      <w:marTop w:val="0"/>
      <w:marBottom w:val="0"/>
      <w:divBdr>
        <w:top w:val="none" w:sz="0" w:space="0" w:color="auto"/>
        <w:left w:val="none" w:sz="0" w:space="0" w:color="auto"/>
        <w:bottom w:val="none" w:sz="0" w:space="0" w:color="auto"/>
        <w:right w:val="none" w:sz="0" w:space="0" w:color="auto"/>
      </w:divBdr>
    </w:div>
    <w:div w:id="46512406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1495858">
      <w:bodyDiv w:val="1"/>
      <w:marLeft w:val="0"/>
      <w:marRight w:val="0"/>
      <w:marTop w:val="0"/>
      <w:marBottom w:val="0"/>
      <w:divBdr>
        <w:top w:val="none" w:sz="0" w:space="0" w:color="auto"/>
        <w:left w:val="none" w:sz="0" w:space="0" w:color="auto"/>
        <w:bottom w:val="none" w:sz="0" w:space="0" w:color="auto"/>
        <w:right w:val="none" w:sz="0" w:space="0" w:color="auto"/>
      </w:divBdr>
    </w:div>
    <w:div w:id="713382716">
      <w:bodyDiv w:val="1"/>
      <w:marLeft w:val="0"/>
      <w:marRight w:val="0"/>
      <w:marTop w:val="0"/>
      <w:marBottom w:val="0"/>
      <w:divBdr>
        <w:top w:val="none" w:sz="0" w:space="0" w:color="auto"/>
        <w:left w:val="none" w:sz="0" w:space="0" w:color="auto"/>
        <w:bottom w:val="none" w:sz="0" w:space="0" w:color="auto"/>
        <w:right w:val="none" w:sz="0" w:space="0" w:color="auto"/>
      </w:divBdr>
    </w:div>
    <w:div w:id="716273142">
      <w:bodyDiv w:val="1"/>
      <w:marLeft w:val="0"/>
      <w:marRight w:val="0"/>
      <w:marTop w:val="0"/>
      <w:marBottom w:val="0"/>
      <w:divBdr>
        <w:top w:val="none" w:sz="0" w:space="0" w:color="auto"/>
        <w:left w:val="none" w:sz="0" w:space="0" w:color="auto"/>
        <w:bottom w:val="none" w:sz="0" w:space="0" w:color="auto"/>
        <w:right w:val="none" w:sz="0" w:space="0" w:color="auto"/>
      </w:divBdr>
    </w:div>
    <w:div w:id="84135309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957437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6609597">
      <w:bodyDiv w:val="1"/>
      <w:marLeft w:val="0"/>
      <w:marRight w:val="0"/>
      <w:marTop w:val="0"/>
      <w:marBottom w:val="0"/>
      <w:divBdr>
        <w:top w:val="none" w:sz="0" w:space="0" w:color="auto"/>
        <w:left w:val="none" w:sz="0" w:space="0" w:color="auto"/>
        <w:bottom w:val="none" w:sz="0" w:space="0" w:color="auto"/>
        <w:right w:val="none" w:sz="0" w:space="0" w:color="auto"/>
      </w:divBdr>
    </w:div>
    <w:div w:id="1213539455">
      <w:bodyDiv w:val="1"/>
      <w:marLeft w:val="0"/>
      <w:marRight w:val="0"/>
      <w:marTop w:val="0"/>
      <w:marBottom w:val="0"/>
      <w:divBdr>
        <w:top w:val="none" w:sz="0" w:space="0" w:color="auto"/>
        <w:left w:val="none" w:sz="0" w:space="0" w:color="auto"/>
        <w:bottom w:val="none" w:sz="0" w:space="0" w:color="auto"/>
        <w:right w:val="none" w:sz="0" w:space="0" w:color="auto"/>
      </w:divBdr>
    </w:div>
    <w:div w:id="1244409589">
      <w:bodyDiv w:val="1"/>
      <w:marLeft w:val="0"/>
      <w:marRight w:val="0"/>
      <w:marTop w:val="0"/>
      <w:marBottom w:val="0"/>
      <w:divBdr>
        <w:top w:val="none" w:sz="0" w:space="0" w:color="auto"/>
        <w:left w:val="none" w:sz="0" w:space="0" w:color="auto"/>
        <w:bottom w:val="none" w:sz="0" w:space="0" w:color="auto"/>
        <w:right w:val="none" w:sz="0" w:space="0" w:color="auto"/>
      </w:divBdr>
    </w:div>
    <w:div w:id="125547388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08334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0897664">
      <w:bodyDiv w:val="1"/>
      <w:marLeft w:val="0"/>
      <w:marRight w:val="0"/>
      <w:marTop w:val="0"/>
      <w:marBottom w:val="0"/>
      <w:divBdr>
        <w:top w:val="none" w:sz="0" w:space="0" w:color="auto"/>
        <w:left w:val="none" w:sz="0" w:space="0" w:color="auto"/>
        <w:bottom w:val="none" w:sz="0" w:space="0" w:color="auto"/>
        <w:right w:val="none" w:sz="0" w:space="0" w:color="auto"/>
      </w:divBdr>
    </w:div>
    <w:div w:id="154174711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013905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7914083">
      <w:bodyDiv w:val="1"/>
      <w:marLeft w:val="0"/>
      <w:marRight w:val="0"/>
      <w:marTop w:val="0"/>
      <w:marBottom w:val="0"/>
      <w:divBdr>
        <w:top w:val="none" w:sz="0" w:space="0" w:color="auto"/>
        <w:left w:val="none" w:sz="0" w:space="0" w:color="auto"/>
        <w:bottom w:val="none" w:sz="0" w:space="0" w:color="auto"/>
        <w:right w:val="none" w:sz="0" w:space="0" w:color="auto"/>
      </w:divBdr>
    </w:div>
    <w:div w:id="190502636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301961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39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is.barekargum@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mineshalunt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FF8E9-97F0-4CAE-80E5-90EADF42A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2099</TotalTime>
  <Pages>93</Pages>
  <Words>20138</Words>
  <Characters>114793</Characters>
  <Application>Microsoft Office Word</Application>
  <DocSecurity>0</DocSecurity>
  <Lines>956</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134662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 Shalunts</cp:lastModifiedBy>
  <cp:revision>1135</cp:revision>
  <cp:lastPrinted>2018-02-16T07:12:00Z</cp:lastPrinted>
  <dcterms:created xsi:type="dcterms:W3CDTF">2019-10-28T07:04:00Z</dcterms:created>
  <dcterms:modified xsi:type="dcterms:W3CDTF">2026-02-24T05:58:00Z</dcterms:modified>
</cp:coreProperties>
</file>